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87DEF" w14:textId="5F615BBD" w:rsidR="009E0ACE" w:rsidRPr="00E60FCD" w:rsidRDefault="00552E68" w:rsidP="00F52F18">
      <w:pPr>
        <w:spacing w:beforeLines="50" w:before="156" w:line="480" w:lineRule="auto"/>
        <w:rPr>
          <w:rFonts w:ascii="Times New Roman" w:hAnsi="Times New Roman" w:cs="Times New Roman"/>
          <w:b/>
          <w:sz w:val="28"/>
          <w:szCs w:val="28"/>
          <w:lang w:val="en-GB"/>
        </w:rPr>
      </w:pPr>
      <w:r w:rsidRPr="00E60FCD">
        <w:rPr>
          <w:rFonts w:ascii="Times New Roman" w:hAnsi="Times New Roman" w:cs="Times New Roman"/>
          <w:b/>
          <w:sz w:val="28"/>
          <w:szCs w:val="28"/>
          <w:lang w:val="en-GB"/>
        </w:rPr>
        <w:t xml:space="preserve">Hydrological processes and permafrost </w:t>
      </w:r>
      <w:r w:rsidR="00083311" w:rsidRPr="00E60FCD">
        <w:rPr>
          <w:rFonts w:ascii="Times New Roman" w:hAnsi="Times New Roman" w:cs="Times New Roman"/>
          <w:b/>
          <w:sz w:val="28"/>
          <w:szCs w:val="28"/>
          <w:lang w:val="en-GB"/>
        </w:rPr>
        <w:t>regulate magnitude</w:t>
      </w:r>
      <w:r w:rsidR="003E17D9" w:rsidRPr="00E60FCD">
        <w:rPr>
          <w:rFonts w:ascii="Times New Roman" w:hAnsi="Times New Roman" w:cs="Times New Roman"/>
          <w:b/>
          <w:sz w:val="28"/>
          <w:szCs w:val="28"/>
          <w:lang w:val="en-GB"/>
        </w:rPr>
        <w:t>,</w:t>
      </w:r>
      <w:r w:rsidR="00CF573E" w:rsidRPr="00E60FCD">
        <w:rPr>
          <w:rFonts w:ascii="Times New Roman" w:hAnsi="Times New Roman" w:cs="Times New Roman"/>
          <w:b/>
          <w:sz w:val="28"/>
          <w:szCs w:val="28"/>
          <w:lang w:val="en-GB"/>
        </w:rPr>
        <w:t xml:space="preserve"> </w:t>
      </w:r>
      <w:r w:rsidR="001B780F" w:rsidRPr="00E60FCD">
        <w:rPr>
          <w:rFonts w:ascii="Times New Roman" w:hAnsi="Times New Roman" w:cs="Times New Roman"/>
          <w:b/>
          <w:sz w:val="28"/>
          <w:szCs w:val="28"/>
          <w:lang w:val="en-GB"/>
        </w:rPr>
        <w:t>source</w:t>
      </w:r>
      <w:r w:rsidR="0073691C" w:rsidRPr="00E60FCD">
        <w:rPr>
          <w:rFonts w:ascii="Times New Roman" w:hAnsi="Times New Roman" w:cs="Times New Roman"/>
          <w:b/>
          <w:sz w:val="28"/>
          <w:szCs w:val="28"/>
          <w:lang w:val="en-GB"/>
        </w:rPr>
        <w:t xml:space="preserve"> and chemical characteristics </w:t>
      </w:r>
      <w:r w:rsidR="00083311" w:rsidRPr="00E60FCD">
        <w:rPr>
          <w:rFonts w:ascii="Times New Roman" w:hAnsi="Times New Roman" w:cs="Times New Roman"/>
          <w:b/>
          <w:sz w:val="28"/>
          <w:szCs w:val="28"/>
          <w:lang w:val="en-GB"/>
        </w:rPr>
        <w:t xml:space="preserve">of dissolved organic carbon export in a peatland </w:t>
      </w:r>
      <w:r w:rsidR="00837D40" w:rsidRPr="00E60FCD">
        <w:rPr>
          <w:rFonts w:ascii="Times New Roman" w:hAnsi="Times New Roman" w:cs="Times New Roman"/>
          <w:b/>
          <w:sz w:val="28"/>
          <w:szCs w:val="28"/>
          <w:lang w:val="en-GB"/>
        </w:rPr>
        <w:t xml:space="preserve">catchment </w:t>
      </w:r>
      <w:r w:rsidR="00B104C2" w:rsidRPr="00E60FCD">
        <w:rPr>
          <w:rFonts w:ascii="Times New Roman" w:hAnsi="Times New Roman" w:cs="Times New Roman"/>
          <w:b/>
          <w:sz w:val="28"/>
          <w:szCs w:val="28"/>
          <w:lang w:val="en-GB"/>
        </w:rPr>
        <w:t>of northeast</w:t>
      </w:r>
      <w:r w:rsidR="00D329DB" w:rsidRPr="00E60FCD">
        <w:rPr>
          <w:rFonts w:ascii="Times New Roman" w:hAnsi="Times New Roman" w:cs="Times New Roman"/>
          <w:b/>
          <w:sz w:val="28"/>
          <w:szCs w:val="28"/>
          <w:lang w:val="en-GB"/>
        </w:rPr>
        <w:t xml:space="preserve">ern </w:t>
      </w:r>
      <w:r w:rsidR="00B104C2" w:rsidRPr="00E60FCD">
        <w:rPr>
          <w:rFonts w:ascii="Times New Roman" w:hAnsi="Times New Roman" w:cs="Times New Roman"/>
          <w:b/>
          <w:sz w:val="28"/>
          <w:szCs w:val="28"/>
          <w:lang w:val="en-GB"/>
        </w:rPr>
        <w:t>China</w:t>
      </w:r>
    </w:p>
    <w:p w14:paraId="61543B39" w14:textId="77777777" w:rsidR="009D5789" w:rsidRPr="00E60FCD" w:rsidRDefault="009D5789" w:rsidP="00F52F18">
      <w:pPr>
        <w:tabs>
          <w:tab w:val="left" w:pos="14400"/>
        </w:tabs>
        <w:spacing w:beforeLines="50" w:before="156" w:line="480" w:lineRule="auto"/>
        <w:ind w:rightChars="12" w:right="25"/>
        <w:rPr>
          <w:rFonts w:ascii="Times New Roman" w:hAnsi="Times New Roman" w:cs="Times New Roman"/>
          <w:sz w:val="24"/>
          <w:lang w:val="en-GB"/>
        </w:rPr>
      </w:pPr>
    </w:p>
    <w:p w14:paraId="341FE741" w14:textId="2E9A3383" w:rsidR="00E16C52" w:rsidRPr="00E60FCD" w:rsidRDefault="00E16C52" w:rsidP="00F52F18">
      <w:pPr>
        <w:tabs>
          <w:tab w:val="left" w:pos="14400"/>
        </w:tabs>
        <w:spacing w:beforeLines="50" w:before="156" w:line="480" w:lineRule="auto"/>
        <w:ind w:rightChars="20" w:right="42"/>
        <w:rPr>
          <w:rFonts w:ascii="Times New Roman" w:hAnsi="Times New Roman" w:cs="Times New Roman"/>
          <w:sz w:val="24"/>
          <w:szCs w:val="24"/>
          <w:lang w:val="pt-BR"/>
        </w:rPr>
      </w:pPr>
      <w:r w:rsidRPr="00E60FCD">
        <w:rPr>
          <w:rFonts w:ascii="Times New Roman" w:hAnsi="Times New Roman" w:cs="Times New Roman"/>
          <w:sz w:val="24"/>
          <w:szCs w:val="24"/>
          <w:lang w:val="pt-BR"/>
        </w:rPr>
        <w:t>Y</w:t>
      </w:r>
      <w:r w:rsidRPr="00E60FCD">
        <w:rPr>
          <w:rFonts w:ascii="Times New Roman" w:hAnsi="Times New Roman" w:cs="Times New Roman" w:hint="eastAsia"/>
          <w:sz w:val="24"/>
          <w:szCs w:val="24"/>
          <w:lang w:val="pt-BR"/>
        </w:rPr>
        <w:t>uedong</w:t>
      </w:r>
      <w:r w:rsidRPr="00E60FCD">
        <w:rPr>
          <w:rFonts w:ascii="Times New Roman" w:hAnsi="Times New Roman" w:cs="Times New Roman"/>
          <w:sz w:val="24"/>
          <w:szCs w:val="24"/>
          <w:lang w:val="pt-BR"/>
        </w:rPr>
        <w:t xml:space="preserve"> Guo</w:t>
      </w:r>
      <w:r w:rsidRPr="00E60FCD">
        <w:rPr>
          <w:rFonts w:ascii="Times New Roman" w:hAnsi="Times New Roman" w:cs="Times New Roman" w:hint="eastAsia"/>
          <w:sz w:val="24"/>
          <w:szCs w:val="24"/>
          <w:vertAlign w:val="superscript"/>
          <w:lang w:val="pt-BR"/>
        </w:rPr>
        <w:t>1</w:t>
      </w:r>
      <w:r w:rsidRPr="00E60FCD">
        <w:rPr>
          <w:rFonts w:ascii="Times New Roman" w:hAnsi="Times New Roman" w:cs="Times New Roman"/>
          <w:sz w:val="24"/>
          <w:szCs w:val="24"/>
          <w:lang w:val="pt-BR"/>
        </w:rPr>
        <w:t xml:space="preserve"> , C</w:t>
      </w:r>
      <w:r w:rsidRPr="00E60FCD">
        <w:rPr>
          <w:rFonts w:ascii="Times New Roman" w:hAnsi="Times New Roman" w:cs="Times New Roman" w:hint="eastAsia"/>
          <w:sz w:val="24"/>
          <w:szCs w:val="24"/>
          <w:lang w:val="pt-BR"/>
        </w:rPr>
        <w:t>hangchun</w:t>
      </w:r>
      <w:r w:rsidRPr="00E60FCD">
        <w:rPr>
          <w:rFonts w:ascii="Times New Roman" w:hAnsi="Times New Roman" w:cs="Times New Roman"/>
          <w:sz w:val="24"/>
          <w:szCs w:val="24"/>
          <w:lang w:val="pt-BR"/>
        </w:rPr>
        <w:t xml:space="preserve"> Song</w:t>
      </w:r>
      <w:r w:rsidRPr="00E60FCD">
        <w:rPr>
          <w:rFonts w:ascii="Times New Roman" w:hAnsi="Times New Roman" w:cs="Times New Roman"/>
          <w:sz w:val="24"/>
          <w:szCs w:val="24"/>
          <w:vertAlign w:val="subscript"/>
          <w:lang w:val="pt-BR"/>
        </w:rPr>
        <w:t xml:space="preserve"> </w:t>
      </w:r>
      <w:r w:rsidRPr="00E60FCD">
        <w:rPr>
          <w:rFonts w:ascii="Times New Roman" w:hAnsi="Times New Roman" w:cs="Times New Roman" w:hint="eastAsia"/>
          <w:sz w:val="24"/>
          <w:szCs w:val="24"/>
          <w:vertAlign w:val="superscript"/>
          <w:lang w:val="pt-BR"/>
        </w:rPr>
        <w:t>1</w:t>
      </w:r>
      <w:r w:rsidRPr="00E60FCD">
        <w:rPr>
          <w:rFonts w:ascii="Times New Roman" w:hAnsi="Times New Roman" w:cs="Times New Roman"/>
          <w:sz w:val="24"/>
          <w:szCs w:val="24"/>
          <w:vertAlign w:val="superscript"/>
          <w:lang w:val="pt-BR"/>
        </w:rPr>
        <w:t>,</w:t>
      </w:r>
      <w:r w:rsidRPr="00E60FCD">
        <w:rPr>
          <w:rFonts w:ascii="Times New Roman" w:hAnsi="Times New Roman" w:cs="Times New Roman"/>
          <w:sz w:val="24"/>
          <w:szCs w:val="24"/>
          <w:lang w:val="pt-BR"/>
        </w:rPr>
        <w:t>*, W</w:t>
      </w:r>
      <w:r w:rsidRPr="00E60FCD">
        <w:rPr>
          <w:rFonts w:ascii="Times New Roman" w:hAnsi="Times New Roman" w:cs="Times New Roman" w:hint="eastAsia"/>
          <w:sz w:val="24"/>
          <w:szCs w:val="24"/>
          <w:lang w:val="pt-BR"/>
        </w:rPr>
        <w:t>enwen</w:t>
      </w:r>
      <w:r w:rsidRPr="00E60FCD">
        <w:rPr>
          <w:rFonts w:ascii="Times New Roman" w:hAnsi="Times New Roman" w:cs="Times New Roman"/>
          <w:sz w:val="24"/>
          <w:szCs w:val="24"/>
          <w:lang w:val="pt-BR"/>
        </w:rPr>
        <w:t xml:space="preserve"> Tan</w:t>
      </w:r>
      <w:r w:rsidRPr="00E60FCD">
        <w:rPr>
          <w:rFonts w:ascii="Times New Roman" w:hAnsi="Times New Roman" w:cs="Times New Roman" w:hint="eastAsia"/>
          <w:sz w:val="24"/>
          <w:szCs w:val="24"/>
          <w:vertAlign w:val="superscript"/>
          <w:lang w:val="pt-BR"/>
        </w:rPr>
        <w:t>1</w:t>
      </w:r>
      <w:r w:rsidRPr="00E60FCD">
        <w:rPr>
          <w:rFonts w:ascii="Times New Roman" w:hAnsi="Times New Roman" w:cs="Times New Roman"/>
          <w:sz w:val="24"/>
          <w:szCs w:val="24"/>
          <w:lang w:val="pt-BR"/>
        </w:rPr>
        <w:t>, X</w:t>
      </w:r>
      <w:r w:rsidRPr="00E60FCD">
        <w:rPr>
          <w:rFonts w:ascii="Times New Roman" w:hAnsi="Times New Roman" w:cs="Times New Roman" w:hint="eastAsia"/>
          <w:sz w:val="24"/>
          <w:szCs w:val="24"/>
          <w:lang w:val="pt-BR"/>
        </w:rPr>
        <w:t xml:space="preserve">ianwei </w:t>
      </w:r>
      <w:r w:rsidRPr="00E60FCD">
        <w:rPr>
          <w:rFonts w:ascii="Times New Roman" w:hAnsi="Times New Roman" w:cs="Times New Roman"/>
          <w:sz w:val="24"/>
          <w:szCs w:val="24"/>
          <w:lang w:val="pt-BR"/>
        </w:rPr>
        <w:t>Wang</w:t>
      </w:r>
      <w:r w:rsidRPr="00E60FCD">
        <w:rPr>
          <w:rFonts w:ascii="Times New Roman" w:hAnsi="Times New Roman" w:cs="Times New Roman" w:hint="eastAsia"/>
          <w:sz w:val="24"/>
          <w:szCs w:val="24"/>
          <w:vertAlign w:val="superscript"/>
          <w:lang w:val="pt-BR"/>
        </w:rPr>
        <w:t>1</w:t>
      </w:r>
      <w:r w:rsidRPr="00E60FCD">
        <w:rPr>
          <w:rFonts w:ascii="Times New Roman" w:hAnsi="Times New Roman" w:cs="Times New Roman"/>
          <w:sz w:val="24"/>
          <w:szCs w:val="24"/>
          <w:lang w:val="pt-BR"/>
        </w:rPr>
        <w:t>,</w:t>
      </w:r>
      <w:r w:rsidRPr="00E60FCD">
        <w:rPr>
          <w:rFonts w:ascii="Times New Roman" w:hAnsi="Times New Roman" w:cs="Times New Roman" w:hint="eastAsia"/>
          <w:sz w:val="24"/>
          <w:szCs w:val="24"/>
          <w:lang w:val="pt-BR"/>
        </w:rPr>
        <w:t xml:space="preserve"> Yongzhen</w:t>
      </w:r>
      <w:r w:rsidR="00990801" w:rsidRPr="00E60FCD">
        <w:rPr>
          <w:rFonts w:ascii="Times New Roman" w:hAnsi="Times New Roman" w:cs="Times New Roman"/>
          <w:sz w:val="24"/>
          <w:szCs w:val="24"/>
          <w:lang w:val="pt-BR"/>
        </w:rPr>
        <w:t>g</w:t>
      </w:r>
      <w:r w:rsidRPr="00E60FCD">
        <w:rPr>
          <w:rFonts w:ascii="Times New Roman" w:hAnsi="Times New Roman" w:cs="Times New Roman" w:hint="eastAsia"/>
          <w:sz w:val="24"/>
          <w:szCs w:val="24"/>
          <w:lang w:val="pt-BR"/>
        </w:rPr>
        <w:t xml:space="preserve"> Lu</w:t>
      </w:r>
      <w:r w:rsidRPr="00E60FCD">
        <w:rPr>
          <w:rFonts w:ascii="Times New Roman" w:hAnsi="Times New Roman" w:cs="Times New Roman"/>
          <w:sz w:val="24"/>
          <w:szCs w:val="24"/>
          <w:vertAlign w:val="superscript"/>
          <w:lang w:val="pt-BR"/>
        </w:rPr>
        <w:t xml:space="preserve"> </w:t>
      </w:r>
      <w:r w:rsidRPr="00E60FCD">
        <w:rPr>
          <w:rFonts w:ascii="Times New Roman" w:hAnsi="Times New Roman" w:cs="Times New Roman" w:hint="eastAsia"/>
          <w:sz w:val="24"/>
          <w:szCs w:val="24"/>
          <w:vertAlign w:val="superscript"/>
          <w:lang w:val="pt-BR"/>
        </w:rPr>
        <w:t>1</w:t>
      </w:r>
    </w:p>
    <w:p w14:paraId="46F766A7" w14:textId="77777777" w:rsidR="00E16C52" w:rsidRPr="00E60FCD" w:rsidRDefault="00E16C52" w:rsidP="00F52F18">
      <w:pPr>
        <w:tabs>
          <w:tab w:val="left" w:pos="15660"/>
        </w:tabs>
        <w:spacing w:beforeLines="50" w:before="156" w:line="480" w:lineRule="auto"/>
        <w:ind w:rightChars="20" w:right="42"/>
        <w:rPr>
          <w:rFonts w:ascii="Times New Roman" w:hAnsi="Times New Roman" w:cs="Times New Roman"/>
          <w:sz w:val="24"/>
          <w:szCs w:val="24"/>
        </w:rPr>
      </w:pPr>
      <w:r w:rsidRPr="00E60FCD">
        <w:rPr>
          <w:rFonts w:ascii="Times New Roman" w:hAnsi="Times New Roman" w:cs="Times New Roman" w:hint="eastAsia"/>
          <w:sz w:val="24"/>
          <w:szCs w:val="24"/>
          <w:vertAlign w:val="superscript"/>
        </w:rPr>
        <w:t>1</w:t>
      </w:r>
      <w:r w:rsidRPr="00E60FCD">
        <w:rPr>
          <w:rFonts w:ascii="Times New Roman" w:hAnsi="Times New Roman" w:cs="Times New Roman"/>
          <w:sz w:val="24"/>
          <w:szCs w:val="24"/>
        </w:rPr>
        <w:t>Key Laboratory of Wetland Ecology and Environment, Northeast Institute of Geography and Agroecology, Chinese Academy of Sciences, Changchun 130012, China</w:t>
      </w:r>
    </w:p>
    <w:p w14:paraId="11FA2885" w14:textId="77777777" w:rsidR="00E16C52" w:rsidRPr="00E60FCD" w:rsidRDefault="00E16C52" w:rsidP="00F52F18">
      <w:pPr>
        <w:tabs>
          <w:tab w:val="left" w:pos="14400"/>
        </w:tabs>
        <w:spacing w:beforeLines="50" w:before="156" w:line="480" w:lineRule="auto"/>
        <w:ind w:rightChars="12" w:right="25"/>
        <w:rPr>
          <w:rFonts w:ascii="Times New Roman" w:hAnsi="Times New Roman" w:cs="Times New Roman"/>
          <w:sz w:val="24"/>
          <w:szCs w:val="24"/>
        </w:rPr>
      </w:pPr>
      <w:r w:rsidRPr="00E60FCD">
        <w:rPr>
          <w:rFonts w:ascii="Times New Roman" w:hAnsi="Times New Roman" w:cs="Times New Roman"/>
          <w:sz w:val="24"/>
          <w:szCs w:val="24"/>
        </w:rPr>
        <w:t xml:space="preserve">Tel: 86-431-85542211 </w:t>
      </w:r>
    </w:p>
    <w:p w14:paraId="44F12CA4" w14:textId="77777777" w:rsidR="00E16C52" w:rsidRPr="00E60FCD" w:rsidRDefault="00E16C52" w:rsidP="00F52F18">
      <w:pPr>
        <w:tabs>
          <w:tab w:val="left" w:pos="14400"/>
        </w:tabs>
        <w:spacing w:beforeLines="50" w:before="156" w:line="480" w:lineRule="auto"/>
        <w:ind w:rightChars="12" w:right="25"/>
        <w:rPr>
          <w:rFonts w:ascii="Times New Roman" w:hAnsi="Times New Roman" w:cs="Times New Roman"/>
          <w:sz w:val="24"/>
          <w:szCs w:val="24"/>
        </w:rPr>
      </w:pPr>
      <w:r w:rsidRPr="00E60FCD">
        <w:rPr>
          <w:rFonts w:ascii="Times New Roman" w:hAnsi="Times New Roman" w:cs="Times New Roman"/>
          <w:sz w:val="24"/>
          <w:szCs w:val="24"/>
        </w:rPr>
        <w:t>Fax: 86-431-85542298</w:t>
      </w:r>
    </w:p>
    <w:p w14:paraId="734A5D80" w14:textId="77777777" w:rsidR="00E16C52" w:rsidRPr="00E60FCD" w:rsidRDefault="00E16C52" w:rsidP="00F52F18">
      <w:pPr>
        <w:spacing w:beforeLines="50" w:before="156" w:line="480" w:lineRule="auto"/>
        <w:rPr>
          <w:rFonts w:ascii="Times New Roman" w:hAnsi="Times New Roman" w:cs="Times New Roman"/>
          <w:sz w:val="24"/>
          <w:szCs w:val="24"/>
        </w:rPr>
      </w:pPr>
      <w:r w:rsidRPr="00E60FCD">
        <w:rPr>
          <w:rFonts w:ascii="Times New Roman" w:hAnsi="Times New Roman" w:cs="Times New Roman"/>
          <w:sz w:val="24"/>
          <w:szCs w:val="24"/>
        </w:rPr>
        <w:t>Address:</w:t>
      </w:r>
    </w:p>
    <w:p w14:paraId="06F1F41C" w14:textId="77777777" w:rsidR="00E16C52" w:rsidRPr="00E60FCD" w:rsidRDefault="00E16C52" w:rsidP="00F52F18">
      <w:pPr>
        <w:spacing w:beforeLines="50" w:before="156" w:line="480" w:lineRule="auto"/>
        <w:rPr>
          <w:rFonts w:ascii="Times New Roman" w:hAnsi="Times New Roman" w:cs="Times New Roman"/>
          <w:sz w:val="24"/>
          <w:szCs w:val="24"/>
        </w:rPr>
      </w:pPr>
      <w:r w:rsidRPr="00E60FCD">
        <w:rPr>
          <w:rFonts w:ascii="Times New Roman" w:hAnsi="Times New Roman" w:cs="Times New Roman"/>
          <w:sz w:val="24"/>
          <w:szCs w:val="24"/>
        </w:rPr>
        <w:t xml:space="preserve">   Northeast institute of Geography and Agroecology, Chinese Academy of Sciences.</w:t>
      </w:r>
      <w:r w:rsidRPr="00E60FCD">
        <w:rPr>
          <w:rFonts w:ascii="Times New Roman" w:hAnsi="Times New Roman" w:cs="Times New Roman" w:hint="eastAsia"/>
          <w:sz w:val="24"/>
          <w:szCs w:val="24"/>
        </w:rPr>
        <w:t xml:space="preserve"> </w:t>
      </w:r>
      <w:r w:rsidRPr="00E60FCD">
        <w:rPr>
          <w:rFonts w:ascii="Times New Roman" w:hAnsi="Times New Roman" w:cs="Times New Roman"/>
          <w:sz w:val="24"/>
          <w:szCs w:val="24"/>
        </w:rPr>
        <w:t>No.4888, Shengbei Road, Changchun, Jilin Province, China</w:t>
      </w:r>
      <w:r w:rsidRPr="00E60FCD">
        <w:rPr>
          <w:rFonts w:ascii="Times New Roman" w:hAnsi="Times New Roman" w:cs="Times New Roman" w:hint="eastAsia"/>
          <w:sz w:val="24"/>
          <w:szCs w:val="24"/>
        </w:rPr>
        <w:t>,</w:t>
      </w:r>
      <w:r w:rsidRPr="00E60FCD">
        <w:rPr>
          <w:rFonts w:ascii="Times New Roman" w:hAnsi="Times New Roman" w:cs="Times New Roman"/>
          <w:sz w:val="24"/>
          <w:szCs w:val="24"/>
        </w:rPr>
        <w:t xml:space="preserve"> 086-130102</w:t>
      </w:r>
    </w:p>
    <w:p w14:paraId="1418BAA3" w14:textId="77777777" w:rsidR="00E16C52" w:rsidRPr="00E60FCD" w:rsidRDefault="00E16C52" w:rsidP="00F52F18">
      <w:pPr>
        <w:tabs>
          <w:tab w:val="left" w:pos="14400"/>
        </w:tabs>
        <w:spacing w:beforeLines="50" w:before="156" w:line="480" w:lineRule="auto"/>
        <w:ind w:rightChars="12" w:right="25"/>
        <w:rPr>
          <w:rFonts w:ascii="Times New Roman" w:hAnsi="Times New Roman" w:cs="Times New Roman"/>
          <w:sz w:val="24"/>
          <w:lang w:val="en-GB"/>
        </w:rPr>
      </w:pPr>
    </w:p>
    <w:p w14:paraId="7770EE38" w14:textId="77777777" w:rsidR="00C40BAF" w:rsidRPr="00E60FCD" w:rsidRDefault="00335B63" w:rsidP="00F52F18">
      <w:pPr>
        <w:tabs>
          <w:tab w:val="left" w:pos="14400"/>
        </w:tabs>
        <w:spacing w:beforeLines="50" w:before="156" w:line="480" w:lineRule="auto"/>
        <w:ind w:rightChars="12" w:right="25"/>
        <w:rPr>
          <w:rFonts w:ascii="Times New Roman" w:hAnsi="Times New Roman" w:cs="Times New Roman"/>
          <w:b/>
          <w:sz w:val="28"/>
          <w:szCs w:val="28"/>
          <w:lang w:val="en-GB"/>
        </w:rPr>
      </w:pPr>
      <w:r w:rsidRPr="00E60FCD">
        <w:rPr>
          <w:rFonts w:ascii="Times New Roman" w:hAnsi="Times New Roman" w:cs="Times New Roman"/>
          <w:b/>
          <w:sz w:val="28"/>
          <w:szCs w:val="28"/>
          <w:lang w:val="en-GB"/>
        </w:rPr>
        <w:t>Abstract</w:t>
      </w:r>
    </w:p>
    <w:p w14:paraId="426FC57E" w14:textId="738FC964" w:rsidR="005B39D2" w:rsidRPr="00E60FCD" w:rsidRDefault="005B39D2" w:rsidP="00F52F18">
      <w:pPr>
        <w:tabs>
          <w:tab w:val="left" w:pos="14400"/>
        </w:tabs>
        <w:spacing w:beforeLines="50" w:before="156" w:line="480" w:lineRule="auto"/>
        <w:ind w:leftChars="-1" w:left="-2" w:rightChars="12" w:right="25" w:firstLineChars="100" w:firstLine="280"/>
        <w:rPr>
          <w:rFonts w:ascii="Times New Roman" w:eastAsia="宋体" w:hAnsi="Times New Roman" w:cs="Times New Roman"/>
          <w:sz w:val="28"/>
          <w:szCs w:val="28"/>
          <w:lang w:val="en-GB"/>
        </w:rPr>
      </w:pPr>
      <w:r w:rsidRPr="00E60FCD">
        <w:rPr>
          <w:rFonts w:ascii="Times New Roman" w:eastAsia="宋体" w:hAnsi="Times New Roman" w:cs="Times New Roman"/>
          <w:sz w:val="28"/>
          <w:szCs w:val="28"/>
          <w:lang w:val="en-GB"/>
        </w:rPr>
        <w:t>Permafrost thaw</w:t>
      </w:r>
      <w:r w:rsidR="00D329DB" w:rsidRPr="00E60FCD">
        <w:rPr>
          <w:rFonts w:ascii="Times New Roman" w:eastAsia="宋体" w:hAnsi="Times New Roman" w:cs="Times New Roman"/>
          <w:sz w:val="28"/>
          <w:szCs w:val="28"/>
          <w:lang w:val="en-GB"/>
        </w:rPr>
        <w:t>ing</w:t>
      </w:r>
      <w:r w:rsidRPr="00E60FCD">
        <w:rPr>
          <w:rFonts w:ascii="Times New Roman" w:eastAsia="宋体" w:hAnsi="Times New Roman" w:cs="Times New Roman"/>
          <w:sz w:val="28"/>
          <w:szCs w:val="28"/>
          <w:lang w:val="en-GB"/>
        </w:rPr>
        <w:t xml:space="preserve"> in </w:t>
      </w:r>
      <w:r w:rsidR="003A7236" w:rsidRPr="00E60FCD">
        <w:rPr>
          <w:rFonts w:ascii="Times New Roman" w:eastAsia="宋体" w:hAnsi="Times New Roman" w:cs="Times New Roman"/>
          <w:sz w:val="28"/>
          <w:szCs w:val="28"/>
          <w:lang w:val="en-GB"/>
        </w:rPr>
        <w:t>peatland</w:t>
      </w:r>
      <w:r w:rsidRPr="00E60FCD">
        <w:rPr>
          <w:rFonts w:ascii="Times New Roman" w:eastAsia="宋体" w:hAnsi="Times New Roman" w:cs="Times New Roman"/>
          <w:sz w:val="28"/>
          <w:szCs w:val="28"/>
          <w:lang w:val="en-GB"/>
        </w:rPr>
        <w:t xml:space="preserve"> has the potential to alter</w:t>
      </w:r>
      <w:r w:rsidR="00D329DB" w:rsidRPr="00E60FCD">
        <w:rPr>
          <w:rFonts w:ascii="Times New Roman" w:eastAsia="宋体" w:hAnsi="Times New Roman" w:cs="Times New Roman"/>
          <w:sz w:val="28"/>
          <w:szCs w:val="28"/>
          <w:lang w:val="en-GB"/>
        </w:rPr>
        <w:t xml:space="preserve"> the</w:t>
      </w:r>
      <w:r w:rsidRPr="00E60FCD">
        <w:rPr>
          <w:rFonts w:ascii="Times New Roman" w:eastAsia="宋体" w:hAnsi="Times New Roman" w:cs="Times New Roman"/>
          <w:sz w:val="28"/>
          <w:szCs w:val="28"/>
          <w:lang w:val="en-GB"/>
        </w:rPr>
        <w:t xml:space="preserve"> catchment export of dissolved organic carbon (DOC)</w:t>
      </w:r>
      <w:r w:rsidR="00D329DB" w:rsidRPr="00E60FCD">
        <w:rPr>
          <w:rFonts w:ascii="Times New Roman" w:eastAsia="宋体" w:hAnsi="Times New Roman" w:cs="Times New Roman"/>
          <w:sz w:val="28"/>
          <w:szCs w:val="28"/>
          <w:lang w:val="en-GB"/>
        </w:rPr>
        <w:t>,</w:t>
      </w:r>
      <w:r w:rsidRPr="00E60FCD">
        <w:rPr>
          <w:rFonts w:ascii="Times New Roman" w:eastAsia="宋体" w:hAnsi="Times New Roman" w:cs="Times New Roman"/>
          <w:sz w:val="28"/>
          <w:szCs w:val="28"/>
          <w:lang w:val="en-GB"/>
        </w:rPr>
        <w:t xml:space="preserve"> thus influenc</w:t>
      </w:r>
      <w:r w:rsidR="00D329DB" w:rsidRPr="00E60FCD">
        <w:rPr>
          <w:rFonts w:ascii="Times New Roman" w:eastAsia="宋体" w:hAnsi="Times New Roman" w:cs="Times New Roman"/>
          <w:sz w:val="28"/>
          <w:szCs w:val="28"/>
          <w:lang w:val="en-GB"/>
        </w:rPr>
        <w:t>ing</w:t>
      </w:r>
      <w:r w:rsidRPr="00E60FCD">
        <w:rPr>
          <w:rFonts w:ascii="Times New Roman" w:eastAsia="宋体" w:hAnsi="Times New Roman" w:cs="Times New Roman"/>
          <w:sz w:val="28"/>
          <w:szCs w:val="28"/>
          <w:lang w:val="en-GB"/>
        </w:rPr>
        <w:t xml:space="preserve"> carbon cycling in linked aquatic and ocean ecosystems</w:t>
      </w:r>
      <w:r w:rsidR="000B4B33" w:rsidRPr="00E60FCD">
        <w:rPr>
          <w:rFonts w:ascii="Times New Roman" w:eastAsia="宋体" w:hAnsi="Times New Roman" w:cs="Times New Roman"/>
          <w:sz w:val="28"/>
          <w:szCs w:val="28"/>
          <w:lang w:val="en-GB"/>
        </w:rPr>
        <w:t>.</w:t>
      </w:r>
      <w:r w:rsidRPr="00E60FCD">
        <w:rPr>
          <w:rFonts w:ascii="Times New Roman" w:eastAsia="宋体" w:hAnsi="Times New Roman" w:cs="Times New Roman"/>
          <w:sz w:val="28"/>
          <w:szCs w:val="28"/>
          <w:lang w:val="en-GB"/>
        </w:rPr>
        <w:t xml:space="preserve"> However, </w:t>
      </w:r>
      <w:r w:rsidR="003A7236" w:rsidRPr="00E60FCD">
        <w:rPr>
          <w:rFonts w:ascii="Times New Roman" w:eastAsia="宋体" w:hAnsi="Times New Roman" w:cs="Times New Roman"/>
          <w:sz w:val="28"/>
          <w:szCs w:val="28"/>
          <w:lang w:val="en-GB"/>
        </w:rPr>
        <w:t>peatland</w:t>
      </w:r>
      <w:r w:rsidRPr="00E60FCD">
        <w:rPr>
          <w:rFonts w:ascii="Times New Roman" w:eastAsia="宋体" w:hAnsi="Times New Roman" w:cs="Times New Roman"/>
          <w:sz w:val="28"/>
          <w:szCs w:val="28"/>
          <w:lang w:val="en-GB"/>
        </w:rPr>
        <w:t xml:space="preserve"> </w:t>
      </w:r>
      <w:r w:rsidR="00D329DB" w:rsidRPr="00E60FCD">
        <w:rPr>
          <w:rFonts w:ascii="Times New Roman" w:eastAsia="宋体" w:hAnsi="Times New Roman" w:cs="Times New Roman"/>
          <w:sz w:val="28"/>
          <w:szCs w:val="28"/>
          <w:lang w:val="en-GB"/>
        </w:rPr>
        <w:t xml:space="preserve">along </w:t>
      </w:r>
      <w:r w:rsidRPr="00E60FCD">
        <w:rPr>
          <w:rFonts w:ascii="Times New Roman" w:eastAsia="宋体" w:hAnsi="Times New Roman" w:cs="Times New Roman"/>
          <w:sz w:val="28"/>
          <w:szCs w:val="28"/>
          <w:lang w:val="en-GB"/>
        </w:rPr>
        <w:t>the southern margin</w:t>
      </w:r>
      <w:r w:rsidR="00D329DB" w:rsidRPr="00E60FCD">
        <w:rPr>
          <w:rFonts w:ascii="Times New Roman" w:eastAsia="宋体" w:hAnsi="Times New Roman" w:cs="Times New Roman"/>
          <w:sz w:val="28"/>
          <w:szCs w:val="28"/>
          <w:lang w:val="en-GB"/>
        </w:rPr>
        <w:t>s</w:t>
      </w:r>
      <w:r w:rsidRPr="00E60FCD">
        <w:rPr>
          <w:rFonts w:ascii="Times New Roman" w:eastAsia="宋体" w:hAnsi="Times New Roman" w:cs="Times New Roman"/>
          <w:sz w:val="28"/>
          <w:szCs w:val="28"/>
          <w:lang w:val="en-GB"/>
        </w:rPr>
        <w:t xml:space="preserve"> of Eur</w:t>
      </w:r>
      <w:r w:rsidR="00D329DB" w:rsidRPr="00E60FCD">
        <w:rPr>
          <w:rFonts w:ascii="Times New Roman" w:eastAsia="宋体" w:hAnsi="Times New Roman" w:cs="Times New Roman"/>
          <w:sz w:val="28"/>
          <w:szCs w:val="28"/>
          <w:lang w:val="en-GB"/>
        </w:rPr>
        <w:t>asian</w:t>
      </w:r>
      <w:r w:rsidRPr="00E60FCD">
        <w:rPr>
          <w:rFonts w:ascii="Times New Roman" w:eastAsia="宋体" w:hAnsi="Times New Roman" w:cs="Times New Roman"/>
          <w:sz w:val="28"/>
          <w:szCs w:val="28"/>
          <w:lang w:val="en-GB"/>
        </w:rPr>
        <w:t xml:space="preserve"> </w:t>
      </w:r>
      <w:r w:rsidR="007B2758" w:rsidRPr="00E60FCD">
        <w:rPr>
          <w:rFonts w:ascii="Times New Roman" w:eastAsia="宋体" w:hAnsi="Times New Roman" w:cs="Times New Roman"/>
          <w:sz w:val="28"/>
          <w:szCs w:val="28"/>
          <w:lang w:val="en-GB"/>
        </w:rPr>
        <w:t xml:space="preserve">permafrost </w:t>
      </w:r>
      <w:r w:rsidRPr="00E60FCD">
        <w:rPr>
          <w:rFonts w:ascii="Times New Roman" w:eastAsia="宋体" w:hAnsi="Times New Roman" w:cs="Times New Roman"/>
          <w:sz w:val="28"/>
          <w:szCs w:val="28"/>
          <w:lang w:val="en-GB"/>
        </w:rPr>
        <w:t xml:space="preserve">are seldom </w:t>
      </w:r>
      <w:r w:rsidR="00D329DB" w:rsidRPr="00E60FCD">
        <w:rPr>
          <w:rFonts w:ascii="Times New Roman" w:eastAsia="宋体" w:hAnsi="Times New Roman" w:cs="Times New Roman"/>
          <w:sz w:val="28"/>
          <w:szCs w:val="28"/>
          <w:lang w:val="en-GB"/>
        </w:rPr>
        <w:t xml:space="preserve">examined </w:t>
      </w:r>
      <w:r w:rsidRPr="00E60FCD">
        <w:rPr>
          <w:rFonts w:ascii="Times New Roman" w:eastAsia="宋体" w:hAnsi="Times New Roman" w:cs="Times New Roman"/>
          <w:sz w:val="28"/>
          <w:szCs w:val="28"/>
          <w:lang w:val="en-GB"/>
        </w:rPr>
        <w:t>in spite of</w:t>
      </w:r>
      <w:r w:rsidR="00D329DB" w:rsidRPr="00E60FCD">
        <w:rPr>
          <w:rFonts w:ascii="Times New Roman" w:eastAsia="宋体" w:hAnsi="Times New Roman" w:cs="Times New Roman"/>
          <w:sz w:val="28"/>
          <w:szCs w:val="28"/>
          <w:lang w:val="en-GB"/>
        </w:rPr>
        <w:t xml:space="preserve"> </w:t>
      </w:r>
      <w:r w:rsidR="00D329DB" w:rsidRPr="00E60FCD">
        <w:rPr>
          <w:rFonts w:ascii="Times New Roman" w:eastAsia="宋体" w:hAnsi="Times New Roman" w:cs="Times New Roman"/>
          <w:sz w:val="28"/>
          <w:szCs w:val="28"/>
          <w:lang w:val="en-GB"/>
        </w:rPr>
        <w:lastRenderedPageBreak/>
        <w:t>the presence of</w:t>
      </w:r>
      <w:r w:rsidRPr="00E60FCD">
        <w:rPr>
          <w:rFonts w:ascii="Times New Roman" w:eastAsia="宋体" w:hAnsi="Times New Roman" w:cs="Times New Roman"/>
          <w:sz w:val="28"/>
          <w:szCs w:val="28"/>
          <w:lang w:val="en-GB"/>
        </w:rPr>
        <w:t xml:space="preserve"> </w:t>
      </w:r>
      <w:r w:rsidR="00D329DB" w:rsidRPr="00E60FCD">
        <w:rPr>
          <w:rFonts w:ascii="Times New Roman" w:eastAsia="宋体" w:hAnsi="Times New Roman" w:cs="Times New Roman"/>
          <w:sz w:val="28"/>
          <w:szCs w:val="28"/>
          <w:lang w:val="en-GB"/>
        </w:rPr>
        <w:t xml:space="preserve">considerable </w:t>
      </w:r>
      <w:r w:rsidRPr="00E60FCD">
        <w:rPr>
          <w:rFonts w:ascii="Times New Roman" w:eastAsia="宋体" w:hAnsi="Times New Roman" w:cs="Times New Roman"/>
          <w:sz w:val="28"/>
          <w:szCs w:val="28"/>
          <w:lang w:val="en-GB"/>
        </w:rPr>
        <w:t>risk</w:t>
      </w:r>
      <w:r w:rsidR="00D329DB" w:rsidRPr="00E60FCD">
        <w:rPr>
          <w:rFonts w:ascii="Times New Roman" w:eastAsia="宋体" w:hAnsi="Times New Roman" w:cs="Times New Roman"/>
          <w:sz w:val="28"/>
          <w:szCs w:val="28"/>
          <w:lang w:val="en-GB"/>
        </w:rPr>
        <w:t>s</w:t>
      </w:r>
      <w:r w:rsidRPr="00E60FCD">
        <w:rPr>
          <w:rFonts w:ascii="Times New Roman" w:eastAsia="宋体" w:hAnsi="Times New Roman" w:cs="Times New Roman"/>
          <w:sz w:val="28"/>
          <w:szCs w:val="28"/>
          <w:lang w:val="en-GB"/>
        </w:rPr>
        <w:t xml:space="preserve"> </w:t>
      </w:r>
      <w:r w:rsidR="00D329DB" w:rsidRPr="00E60FCD">
        <w:rPr>
          <w:rFonts w:ascii="Times New Roman" w:eastAsia="宋体" w:hAnsi="Times New Roman" w:cs="Times New Roman"/>
          <w:sz w:val="28"/>
          <w:szCs w:val="28"/>
          <w:lang w:val="en-GB"/>
        </w:rPr>
        <w:t xml:space="preserve">associated with </w:t>
      </w:r>
      <w:r w:rsidR="00E0412F" w:rsidRPr="00E60FCD">
        <w:rPr>
          <w:rFonts w:ascii="Times New Roman" w:eastAsia="宋体" w:hAnsi="Times New Roman" w:cs="Times New Roman"/>
          <w:sz w:val="28"/>
          <w:szCs w:val="28"/>
          <w:lang w:val="en-GB"/>
        </w:rPr>
        <w:t xml:space="preserve">permafrost </w:t>
      </w:r>
      <w:r w:rsidRPr="00E60FCD">
        <w:rPr>
          <w:rFonts w:ascii="Times New Roman" w:eastAsia="宋体" w:hAnsi="Times New Roman" w:cs="Times New Roman"/>
          <w:sz w:val="28"/>
          <w:szCs w:val="28"/>
          <w:lang w:val="en-GB"/>
        </w:rPr>
        <w:t xml:space="preserve">degradation due to climate warming. This study </w:t>
      </w:r>
      <w:r w:rsidR="00D329DB" w:rsidRPr="00E60FCD">
        <w:rPr>
          <w:rFonts w:ascii="Times New Roman" w:eastAsia="宋体" w:hAnsi="Times New Roman" w:cs="Times New Roman"/>
          <w:sz w:val="28"/>
          <w:szCs w:val="28"/>
          <w:lang w:val="en-GB"/>
        </w:rPr>
        <w:t>examine</w:t>
      </w:r>
      <w:r w:rsidR="003A7236" w:rsidRPr="00E60FCD">
        <w:rPr>
          <w:rFonts w:ascii="Times New Roman" w:eastAsia="宋体" w:hAnsi="Times New Roman" w:cs="Times New Roman"/>
          <w:sz w:val="28"/>
          <w:szCs w:val="28"/>
          <w:lang w:val="en-GB"/>
        </w:rPr>
        <w:t>s</w:t>
      </w:r>
      <w:r w:rsidR="00D329DB" w:rsidRPr="00E60FCD">
        <w:rPr>
          <w:rFonts w:ascii="Times New Roman" w:eastAsia="宋体" w:hAnsi="Times New Roman" w:cs="Times New Roman"/>
          <w:sz w:val="28"/>
          <w:szCs w:val="28"/>
          <w:lang w:val="en-GB"/>
        </w:rPr>
        <w:t xml:space="preserve"> </w:t>
      </w:r>
      <w:r w:rsidRPr="00E60FCD">
        <w:rPr>
          <w:rFonts w:ascii="Times New Roman" w:eastAsia="宋体" w:hAnsi="Times New Roman" w:cs="Times New Roman"/>
          <w:sz w:val="28"/>
          <w:szCs w:val="28"/>
          <w:lang w:val="en-GB"/>
        </w:rPr>
        <w:t xml:space="preserve">dynamics of DOC export from </w:t>
      </w:r>
      <w:r w:rsidR="003A7236" w:rsidRPr="00E60FCD">
        <w:rPr>
          <w:rFonts w:ascii="Times New Roman" w:eastAsia="宋体" w:hAnsi="Times New Roman" w:cs="Times New Roman"/>
          <w:sz w:val="28"/>
          <w:szCs w:val="28"/>
          <w:lang w:val="en-GB"/>
        </w:rPr>
        <w:t xml:space="preserve">a </w:t>
      </w:r>
      <w:r w:rsidRPr="00E60FCD">
        <w:rPr>
          <w:rFonts w:ascii="Times New Roman" w:eastAsia="宋体" w:hAnsi="Times New Roman" w:cs="Times New Roman"/>
          <w:sz w:val="28"/>
          <w:szCs w:val="28"/>
          <w:lang w:val="en-GB"/>
        </w:rPr>
        <w:t xml:space="preserve">permafrost </w:t>
      </w:r>
      <w:r w:rsidR="003A7236" w:rsidRPr="00E60FCD">
        <w:rPr>
          <w:rFonts w:ascii="Times New Roman" w:eastAsia="宋体" w:hAnsi="Times New Roman" w:cs="Times New Roman"/>
          <w:sz w:val="28"/>
          <w:szCs w:val="28"/>
          <w:lang w:val="en-GB"/>
        </w:rPr>
        <w:t>peatland</w:t>
      </w:r>
      <w:r w:rsidRPr="00E60FCD">
        <w:rPr>
          <w:rFonts w:ascii="Times New Roman" w:eastAsia="宋体" w:hAnsi="Times New Roman" w:cs="Times New Roman"/>
          <w:sz w:val="28"/>
          <w:szCs w:val="28"/>
          <w:lang w:val="en-GB"/>
        </w:rPr>
        <w:t xml:space="preserve"> catchment located in </w:t>
      </w:r>
      <w:r w:rsidR="00D329DB" w:rsidRPr="00E60FCD">
        <w:rPr>
          <w:rFonts w:ascii="Times New Roman" w:eastAsia="宋体" w:hAnsi="Times New Roman" w:cs="Times New Roman"/>
          <w:sz w:val="28"/>
          <w:szCs w:val="28"/>
          <w:lang w:val="en-GB"/>
        </w:rPr>
        <w:t>northeastern China</w:t>
      </w:r>
      <w:r w:rsidRPr="00E60FCD">
        <w:rPr>
          <w:rFonts w:ascii="Times New Roman" w:eastAsia="宋体" w:hAnsi="Times New Roman" w:cs="Times New Roman"/>
          <w:sz w:val="28"/>
          <w:szCs w:val="28"/>
          <w:lang w:val="en-GB"/>
        </w:rPr>
        <w:t xml:space="preserve"> during the growing seasons </w:t>
      </w:r>
      <w:r w:rsidR="003A7236" w:rsidRPr="00E60FCD">
        <w:rPr>
          <w:rFonts w:ascii="Times New Roman" w:eastAsia="宋体" w:hAnsi="Times New Roman" w:cs="Times New Roman"/>
          <w:sz w:val="28"/>
          <w:szCs w:val="28"/>
          <w:lang w:val="en-GB"/>
        </w:rPr>
        <w:t xml:space="preserve">of </w:t>
      </w:r>
      <w:r w:rsidRPr="00E60FCD">
        <w:rPr>
          <w:rFonts w:ascii="Times New Roman" w:eastAsia="宋体" w:hAnsi="Times New Roman" w:cs="Times New Roman"/>
          <w:sz w:val="28"/>
          <w:szCs w:val="28"/>
          <w:lang w:val="en-GB"/>
        </w:rPr>
        <w:t xml:space="preserve">2012 to 2014. </w:t>
      </w:r>
      <w:r w:rsidR="001C7F12" w:rsidRPr="00E60FCD">
        <w:rPr>
          <w:rFonts w:ascii="Times New Roman" w:eastAsia="宋体" w:hAnsi="Times New Roman" w:cs="Times New Roman"/>
          <w:sz w:val="28"/>
          <w:szCs w:val="28"/>
          <w:lang w:val="en-GB"/>
        </w:rPr>
        <w:t>The estimated DOC loads varies greatly between 3211 to 19022 Kg yr</w:t>
      </w:r>
      <w:r w:rsidR="001C7F12" w:rsidRPr="00E60FCD">
        <w:rPr>
          <w:rFonts w:ascii="Times New Roman" w:eastAsia="宋体" w:hAnsi="Times New Roman" w:cs="Times New Roman"/>
          <w:sz w:val="28"/>
          <w:szCs w:val="28"/>
          <w:vertAlign w:val="superscript"/>
          <w:lang w:val="en-GB"/>
        </w:rPr>
        <w:t>-1</w:t>
      </w:r>
      <w:r w:rsidR="001C7F12" w:rsidRPr="00E60FCD">
        <w:rPr>
          <w:rFonts w:ascii="Times New Roman" w:eastAsia="宋体" w:hAnsi="Times New Roman" w:cs="Times New Roman"/>
          <w:sz w:val="28"/>
          <w:szCs w:val="28"/>
          <w:lang w:val="en-GB"/>
        </w:rPr>
        <w:t xml:space="preserve"> with a mean DOC yield of 4.7 g m</w:t>
      </w:r>
      <w:r w:rsidR="001C7F12" w:rsidRPr="00E60FCD">
        <w:rPr>
          <w:rFonts w:ascii="Times New Roman" w:eastAsia="宋体" w:hAnsi="Times New Roman" w:cs="Times New Roman"/>
          <w:sz w:val="28"/>
          <w:szCs w:val="28"/>
          <w:vertAlign w:val="superscript"/>
          <w:lang w:val="en-GB"/>
        </w:rPr>
        <w:t xml:space="preserve">-2 </w:t>
      </w:r>
      <w:r w:rsidR="001C7F12" w:rsidRPr="00E60FCD">
        <w:rPr>
          <w:rFonts w:ascii="Times New Roman" w:eastAsia="宋体" w:hAnsi="Times New Roman" w:cs="Times New Roman"/>
          <w:sz w:val="28"/>
          <w:szCs w:val="28"/>
          <w:lang w:val="en-GB"/>
        </w:rPr>
        <w:t>yr</w:t>
      </w:r>
      <w:r w:rsidR="001C7F12" w:rsidRPr="00E60FCD">
        <w:rPr>
          <w:rFonts w:ascii="Times New Roman" w:eastAsia="宋体" w:hAnsi="Times New Roman" w:cs="Times New Roman"/>
          <w:sz w:val="28"/>
          <w:szCs w:val="28"/>
          <w:vertAlign w:val="superscript"/>
          <w:lang w:val="en-GB"/>
        </w:rPr>
        <w:t>-1</w:t>
      </w:r>
      <w:r w:rsidR="001C7F12" w:rsidRPr="00E60FCD">
        <w:rPr>
          <w:rFonts w:ascii="Times New Roman" w:eastAsia="宋体" w:hAnsi="Times New Roman" w:cs="Times New Roman"/>
          <w:sz w:val="28"/>
          <w:szCs w:val="28"/>
          <w:lang w:val="en-GB"/>
        </w:rPr>
        <w:t xml:space="preserve">. </w:t>
      </w:r>
      <w:r w:rsidR="00D13231" w:rsidRPr="00E60FCD">
        <w:rPr>
          <w:rFonts w:ascii="Times New Roman" w:eastAsia="宋体" w:hAnsi="Times New Roman" w:cs="Times New Roman"/>
          <w:sz w:val="28"/>
          <w:szCs w:val="28"/>
          <w:lang w:val="en-GB"/>
        </w:rPr>
        <w:t xml:space="preserve">The </w:t>
      </w:r>
      <w:r w:rsidRPr="00E60FCD">
        <w:rPr>
          <w:rFonts w:ascii="Times New Roman" w:eastAsia="宋体" w:hAnsi="Times New Roman" w:cs="Times New Roman"/>
          <w:sz w:val="28"/>
          <w:szCs w:val="28"/>
          <w:lang w:val="en-GB"/>
        </w:rPr>
        <w:t>floods contribute</w:t>
      </w:r>
      <w:r w:rsidR="001912A9" w:rsidRPr="00E60FCD">
        <w:rPr>
          <w:rFonts w:ascii="Times New Roman" w:eastAsia="宋体" w:hAnsi="Times New Roman" w:cs="Times New Roman"/>
          <w:sz w:val="28"/>
          <w:szCs w:val="28"/>
          <w:lang w:val="en-GB"/>
        </w:rPr>
        <w:t xml:space="preserve"> to</w:t>
      </w:r>
      <w:r w:rsidRPr="00E60FCD">
        <w:rPr>
          <w:rFonts w:ascii="Times New Roman" w:eastAsia="宋体" w:hAnsi="Times New Roman" w:cs="Times New Roman"/>
          <w:sz w:val="28"/>
          <w:szCs w:val="28"/>
          <w:lang w:val="en-GB"/>
        </w:rPr>
        <w:t xml:space="preserve"> </w:t>
      </w:r>
      <w:r w:rsidR="00D13231" w:rsidRPr="00E60FCD">
        <w:rPr>
          <w:rFonts w:ascii="Times New Roman" w:eastAsia="宋体" w:hAnsi="Times New Roman" w:cs="Times New Roman"/>
          <w:sz w:val="28"/>
          <w:szCs w:val="28"/>
          <w:lang w:val="en-GB"/>
        </w:rPr>
        <w:t>the majority</w:t>
      </w:r>
      <w:r w:rsidRPr="00E60FCD">
        <w:rPr>
          <w:rFonts w:ascii="Times New Roman" w:eastAsia="宋体" w:hAnsi="Times New Roman" w:cs="Times New Roman"/>
          <w:sz w:val="28"/>
          <w:szCs w:val="28"/>
          <w:lang w:val="en-GB"/>
        </w:rPr>
        <w:t xml:space="preserve"> of DOC </w:t>
      </w:r>
      <w:r w:rsidR="00D13231" w:rsidRPr="00E60FCD">
        <w:rPr>
          <w:rFonts w:ascii="Times New Roman" w:eastAsia="宋体" w:hAnsi="Times New Roman" w:cs="Times New Roman"/>
          <w:sz w:val="28"/>
          <w:szCs w:val="28"/>
          <w:lang w:val="en-GB"/>
        </w:rPr>
        <w:t xml:space="preserve">loads, which </w:t>
      </w:r>
      <w:r w:rsidR="001912A9" w:rsidRPr="00E60FCD">
        <w:rPr>
          <w:rFonts w:ascii="Times New Roman" w:eastAsia="宋体" w:hAnsi="Times New Roman" w:cs="Times New Roman"/>
          <w:sz w:val="28"/>
          <w:szCs w:val="28"/>
          <w:lang w:val="en-GB"/>
        </w:rPr>
        <w:t xml:space="preserve">derived </w:t>
      </w:r>
      <w:r w:rsidRPr="00E60FCD">
        <w:rPr>
          <w:rFonts w:ascii="Times New Roman" w:eastAsia="宋体" w:hAnsi="Times New Roman" w:cs="Times New Roman"/>
          <w:sz w:val="28"/>
          <w:szCs w:val="28"/>
          <w:lang w:val="en-GB"/>
        </w:rPr>
        <w:t xml:space="preserve">mainly from </w:t>
      </w:r>
      <w:r w:rsidR="00D13231" w:rsidRPr="00E60FCD">
        <w:rPr>
          <w:rFonts w:ascii="Times New Roman" w:eastAsia="宋体" w:hAnsi="Times New Roman" w:cs="Times New Roman"/>
          <w:sz w:val="28"/>
          <w:szCs w:val="28"/>
          <w:lang w:val="en-GB"/>
        </w:rPr>
        <w:t xml:space="preserve">riparian </w:t>
      </w:r>
      <w:r w:rsidRPr="00E60FCD">
        <w:rPr>
          <w:rFonts w:ascii="Times New Roman" w:eastAsia="宋体" w:hAnsi="Times New Roman" w:cs="Times New Roman"/>
          <w:sz w:val="28"/>
          <w:szCs w:val="28"/>
          <w:lang w:val="en-GB"/>
        </w:rPr>
        <w:t>peat pore water stored in the upper organic layer</w:t>
      </w:r>
      <w:r w:rsidR="00D13231" w:rsidRPr="00E60FCD">
        <w:rPr>
          <w:rFonts w:ascii="Times New Roman" w:eastAsia="宋体" w:hAnsi="Times New Roman" w:cs="Times New Roman"/>
          <w:sz w:val="28"/>
          <w:szCs w:val="28"/>
          <w:lang w:val="en-GB"/>
        </w:rPr>
        <w:t>.</w:t>
      </w:r>
      <w:r w:rsidRPr="00E60FCD">
        <w:rPr>
          <w:rFonts w:ascii="Times New Roman" w:eastAsia="宋体" w:hAnsi="Times New Roman" w:cs="Times New Roman"/>
          <w:sz w:val="28"/>
          <w:szCs w:val="28"/>
          <w:lang w:val="en-GB"/>
        </w:rPr>
        <w:t xml:space="preserve"> </w:t>
      </w:r>
      <w:r w:rsidR="00D13231" w:rsidRPr="00E60FCD">
        <w:rPr>
          <w:rFonts w:ascii="Times New Roman" w:eastAsia="宋体" w:hAnsi="Times New Roman" w:cs="Times New Roman"/>
          <w:sz w:val="28"/>
          <w:szCs w:val="28"/>
          <w:lang w:val="en-GB"/>
        </w:rPr>
        <w:t xml:space="preserve">The peat catchment shows a transport-limited process in DOC export </w:t>
      </w:r>
      <w:r w:rsidR="00BB714D" w:rsidRPr="00E60FCD">
        <w:rPr>
          <w:rFonts w:ascii="Times New Roman" w:eastAsia="宋体" w:hAnsi="Times New Roman" w:cs="Times New Roman"/>
          <w:sz w:val="28"/>
          <w:szCs w:val="28"/>
          <w:lang w:val="en-GB"/>
        </w:rPr>
        <w:t>regarding to</w:t>
      </w:r>
      <w:r w:rsidR="00D13231" w:rsidRPr="00E60FCD">
        <w:rPr>
          <w:rFonts w:ascii="Times New Roman" w:eastAsia="宋体" w:hAnsi="Times New Roman" w:cs="Times New Roman"/>
          <w:sz w:val="28"/>
          <w:szCs w:val="28"/>
          <w:lang w:val="en-GB"/>
        </w:rPr>
        <w:t xml:space="preserve"> the</w:t>
      </w:r>
      <w:r w:rsidRPr="00E60FCD">
        <w:rPr>
          <w:rFonts w:ascii="Times New Roman" w:eastAsia="宋体" w:hAnsi="Times New Roman" w:cs="Times New Roman"/>
          <w:sz w:val="28"/>
          <w:szCs w:val="28"/>
          <w:lang w:val="en-GB"/>
        </w:rPr>
        <w:t xml:space="preserve"> strong linkage</w:t>
      </w:r>
      <w:r w:rsidR="00D13231" w:rsidRPr="00E60FCD">
        <w:rPr>
          <w:rFonts w:ascii="Times New Roman" w:eastAsia="宋体" w:hAnsi="Times New Roman" w:cs="Times New Roman"/>
          <w:sz w:val="28"/>
          <w:szCs w:val="28"/>
          <w:lang w:val="en-GB"/>
        </w:rPr>
        <w:t>s</w:t>
      </w:r>
      <w:r w:rsidRPr="00E60FCD">
        <w:rPr>
          <w:rFonts w:ascii="Times New Roman" w:eastAsia="宋体" w:hAnsi="Times New Roman" w:cs="Times New Roman"/>
          <w:sz w:val="28"/>
          <w:szCs w:val="28"/>
          <w:lang w:val="en-GB"/>
        </w:rPr>
        <w:t xml:space="preserve"> between discharge and DOC concentration</w:t>
      </w:r>
      <w:r w:rsidR="001912A9" w:rsidRPr="00E60FCD">
        <w:rPr>
          <w:rFonts w:ascii="Times New Roman" w:eastAsia="宋体" w:hAnsi="Times New Roman" w:cs="Times New Roman"/>
          <w:sz w:val="28"/>
          <w:szCs w:val="28"/>
          <w:lang w:val="en-GB"/>
        </w:rPr>
        <w:t>s</w:t>
      </w:r>
      <w:r w:rsidR="00D13231" w:rsidRPr="00E60FCD">
        <w:rPr>
          <w:rFonts w:ascii="Times New Roman" w:eastAsia="宋体" w:hAnsi="Times New Roman" w:cs="Times New Roman"/>
          <w:sz w:val="28"/>
          <w:szCs w:val="28"/>
          <w:lang w:val="en-GB"/>
        </w:rPr>
        <w:t xml:space="preserve"> in both wet and fry years. </w:t>
      </w:r>
      <w:r w:rsidR="008B24F7" w:rsidRPr="00E60FCD">
        <w:rPr>
          <w:rFonts w:ascii="Times New Roman" w:eastAsia="宋体" w:hAnsi="Times New Roman" w:cs="Times New Roman"/>
          <w:sz w:val="28"/>
          <w:szCs w:val="28"/>
          <w:lang w:val="en-GB"/>
        </w:rPr>
        <w:t xml:space="preserve">DOC </w:t>
      </w:r>
      <w:r w:rsidRPr="00E60FCD">
        <w:rPr>
          <w:rFonts w:ascii="Times New Roman" w:eastAsia="宋体" w:hAnsi="Times New Roman" w:cs="Times New Roman"/>
          <w:sz w:val="28"/>
          <w:szCs w:val="28"/>
          <w:lang w:val="en-GB"/>
        </w:rPr>
        <w:t>source and chemical characteristics</w:t>
      </w:r>
      <w:r w:rsidR="00B930F3" w:rsidRPr="00E60FCD">
        <w:rPr>
          <w:rFonts w:ascii="Times New Roman" w:eastAsia="宋体" w:hAnsi="Times New Roman" w:cs="Times New Roman"/>
          <w:sz w:val="28"/>
          <w:szCs w:val="28"/>
          <w:lang w:val="en-GB"/>
        </w:rPr>
        <w:t>,</w:t>
      </w:r>
      <w:r w:rsidR="00DA07D2" w:rsidRPr="00E60FCD">
        <w:rPr>
          <w:rFonts w:ascii="Times New Roman" w:eastAsia="宋体" w:hAnsi="Times New Roman" w:cs="Times New Roman"/>
          <w:sz w:val="28"/>
          <w:szCs w:val="28"/>
          <w:lang w:val="en-GB"/>
        </w:rPr>
        <w:t xml:space="preserve"> as</w:t>
      </w:r>
      <w:r w:rsidRPr="00E60FCD">
        <w:rPr>
          <w:rFonts w:ascii="Times New Roman" w:eastAsia="宋体" w:hAnsi="Times New Roman" w:cs="Times New Roman"/>
          <w:sz w:val="28"/>
          <w:szCs w:val="28"/>
          <w:lang w:val="en-GB"/>
        </w:rPr>
        <w:t xml:space="preserve"> indicated by three </w:t>
      </w:r>
      <w:r w:rsidR="0018601E" w:rsidRPr="00E60FCD">
        <w:rPr>
          <w:rFonts w:ascii="Times New Roman" w:eastAsia="宋体" w:hAnsi="Times New Roman" w:cs="Times New Roman"/>
          <w:sz w:val="28"/>
          <w:szCs w:val="28"/>
          <w:lang w:val="en-GB"/>
        </w:rPr>
        <w:t>fluorescence</w:t>
      </w:r>
      <w:r w:rsidRPr="00E60FCD">
        <w:rPr>
          <w:rFonts w:ascii="Times New Roman" w:eastAsia="宋体" w:hAnsi="Times New Roman" w:cs="Times New Roman"/>
          <w:sz w:val="28"/>
          <w:szCs w:val="28"/>
          <w:lang w:val="en-GB"/>
        </w:rPr>
        <w:t xml:space="preserve"> indexes</w:t>
      </w:r>
      <w:r w:rsidR="00B930F3" w:rsidRPr="00E60FCD">
        <w:rPr>
          <w:rFonts w:ascii="Times New Roman" w:eastAsia="宋体" w:hAnsi="Times New Roman" w:cs="Times New Roman"/>
          <w:sz w:val="28"/>
          <w:szCs w:val="28"/>
          <w:lang w:val="en-GB"/>
        </w:rPr>
        <w:t>,</w:t>
      </w:r>
      <w:r w:rsidR="00DA07D2" w:rsidRPr="00E60FCD">
        <w:rPr>
          <w:rFonts w:ascii="Times New Roman" w:eastAsia="宋体" w:hAnsi="Times New Roman" w:cs="Times New Roman"/>
          <w:sz w:val="28"/>
          <w:szCs w:val="28"/>
          <w:lang w:val="en-GB"/>
        </w:rPr>
        <w:t xml:space="preserve"> </w:t>
      </w:r>
      <w:r w:rsidR="00D13231" w:rsidRPr="00E60FCD">
        <w:rPr>
          <w:rFonts w:ascii="Times New Roman" w:eastAsia="宋体" w:hAnsi="Times New Roman" w:cs="Times New Roman"/>
          <w:sz w:val="28"/>
          <w:szCs w:val="28"/>
          <w:lang w:val="en-GB"/>
        </w:rPr>
        <w:t>change</w:t>
      </w:r>
      <w:r w:rsidRPr="00E60FCD">
        <w:rPr>
          <w:rFonts w:ascii="Times New Roman" w:eastAsia="宋体" w:hAnsi="Times New Roman" w:cs="Times New Roman"/>
          <w:sz w:val="28"/>
          <w:szCs w:val="28"/>
          <w:lang w:val="en-GB"/>
        </w:rPr>
        <w:t xml:space="preserve"> </w:t>
      </w:r>
      <w:r w:rsidR="00D13231" w:rsidRPr="00E60FCD">
        <w:rPr>
          <w:rFonts w:ascii="Times New Roman" w:eastAsia="宋体" w:hAnsi="Times New Roman" w:cs="Times New Roman"/>
          <w:sz w:val="28"/>
          <w:szCs w:val="28"/>
          <w:lang w:val="en-GB"/>
        </w:rPr>
        <w:t>sensitively</w:t>
      </w:r>
      <w:r w:rsidRPr="00E60FCD">
        <w:rPr>
          <w:rFonts w:ascii="Times New Roman" w:eastAsia="宋体" w:hAnsi="Times New Roman" w:cs="Times New Roman"/>
          <w:sz w:val="28"/>
          <w:szCs w:val="28"/>
          <w:lang w:val="en-GB"/>
        </w:rPr>
        <w:t xml:space="preserve"> </w:t>
      </w:r>
      <w:r w:rsidR="00D13231" w:rsidRPr="00E60FCD">
        <w:rPr>
          <w:rFonts w:ascii="Times New Roman" w:eastAsia="宋体" w:hAnsi="Times New Roman" w:cs="Times New Roman"/>
          <w:sz w:val="28"/>
          <w:szCs w:val="28"/>
          <w:lang w:val="en-GB"/>
        </w:rPr>
        <w:t>during rainfall-runoff events</w:t>
      </w:r>
      <w:r w:rsidR="00BB714D" w:rsidRPr="00E60FCD">
        <w:rPr>
          <w:rFonts w:ascii="Times New Roman" w:eastAsia="宋体" w:hAnsi="Times New Roman" w:cs="Times New Roman"/>
          <w:sz w:val="28"/>
          <w:szCs w:val="28"/>
          <w:lang w:val="en-GB"/>
        </w:rPr>
        <w:t xml:space="preserve"> owing to flowpath-shifts</w:t>
      </w:r>
      <w:r w:rsidR="00D13231" w:rsidRPr="00E60FCD">
        <w:rPr>
          <w:rFonts w:ascii="Times New Roman" w:eastAsia="宋体" w:hAnsi="Times New Roman" w:cs="Times New Roman"/>
          <w:sz w:val="28"/>
          <w:szCs w:val="28"/>
          <w:lang w:val="en-GB"/>
        </w:rPr>
        <w:t xml:space="preserve">. </w:t>
      </w:r>
      <w:r w:rsidR="00A31220" w:rsidRPr="00E60FCD">
        <w:rPr>
          <w:rFonts w:ascii="Times New Roman" w:eastAsia="宋体" w:hAnsi="Times New Roman" w:cs="Times New Roman"/>
          <w:sz w:val="28"/>
          <w:szCs w:val="28"/>
          <w:lang w:val="en-GB"/>
        </w:rPr>
        <w:t>Interaction between the flowpath and DOC source is greatly influenced by the s</w:t>
      </w:r>
      <w:r w:rsidR="00DD782A" w:rsidRPr="00E60FCD">
        <w:rPr>
          <w:rFonts w:ascii="Times New Roman" w:eastAsia="宋体" w:hAnsi="Times New Roman" w:cs="Times New Roman"/>
          <w:sz w:val="28"/>
          <w:szCs w:val="28"/>
          <w:lang w:val="en-GB"/>
        </w:rPr>
        <w:t>easonal thawing of the soil active layer</w:t>
      </w:r>
      <w:r w:rsidR="00A31220" w:rsidRPr="00E60FCD">
        <w:rPr>
          <w:rFonts w:ascii="Times New Roman" w:eastAsia="宋体" w:hAnsi="Times New Roman" w:cs="Times New Roman"/>
          <w:sz w:val="28"/>
          <w:szCs w:val="28"/>
          <w:lang w:val="en-GB"/>
        </w:rPr>
        <w:t>, and the d</w:t>
      </w:r>
      <w:r w:rsidRPr="00E60FCD">
        <w:rPr>
          <w:rFonts w:ascii="Times New Roman" w:eastAsia="宋体" w:hAnsi="Times New Roman" w:cs="Times New Roman"/>
          <w:sz w:val="28"/>
          <w:szCs w:val="28"/>
          <w:lang w:val="en-GB"/>
        </w:rPr>
        <w:t xml:space="preserve">eepening of </w:t>
      </w:r>
      <w:r w:rsidR="00DA07D2" w:rsidRPr="00E60FCD">
        <w:rPr>
          <w:rFonts w:ascii="Times New Roman" w:eastAsia="宋体" w:hAnsi="Times New Roman" w:cs="Times New Roman"/>
          <w:sz w:val="28"/>
          <w:szCs w:val="28"/>
          <w:lang w:val="en-GB"/>
        </w:rPr>
        <w:t xml:space="preserve">the </w:t>
      </w:r>
      <w:r w:rsidRPr="00E60FCD">
        <w:rPr>
          <w:rFonts w:ascii="Times New Roman" w:eastAsia="宋体" w:hAnsi="Times New Roman" w:cs="Times New Roman"/>
          <w:sz w:val="28"/>
          <w:szCs w:val="28"/>
          <w:lang w:val="en-GB"/>
        </w:rPr>
        <w:t xml:space="preserve">active layer due to climate warming </w:t>
      </w:r>
      <w:r w:rsidR="00DA07D2" w:rsidRPr="00E60FCD">
        <w:rPr>
          <w:rFonts w:ascii="Times New Roman" w:eastAsia="宋体" w:hAnsi="Times New Roman" w:cs="Times New Roman"/>
          <w:sz w:val="28"/>
          <w:szCs w:val="28"/>
          <w:lang w:val="en-GB"/>
        </w:rPr>
        <w:t xml:space="preserve">should </w:t>
      </w:r>
      <w:r w:rsidRPr="00E60FCD">
        <w:rPr>
          <w:rFonts w:ascii="Times New Roman" w:eastAsia="宋体" w:hAnsi="Times New Roman" w:cs="Times New Roman"/>
          <w:sz w:val="28"/>
          <w:szCs w:val="28"/>
          <w:lang w:val="en-GB"/>
        </w:rPr>
        <w:t>elevate proportion</w:t>
      </w:r>
      <w:r w:rsidR="00DA07D2" w:rsidRPr="00E60FCD">
        <w:rPr>
          <w:rFonts w:ascii="Times New Roman" w:eastAsia="宋体" w:hAnsi="Times New Roman" w:cs="Times New Roman"/>
          <w:sz w:val="28"/>
          <w:szCs w:val="28"/>
          <w:lang w:val="en-GB"/>
        </w:rPr>
        <w:t>s</w:t>
      </w:r>
      <w:r w:rsidRPr="00E60FCD">
        <w:rPr>
          <w:rFonts w:ascii="Times New Roman" w:eastAsia="宋体" w:hAnsi="Times New Roman" w:cs="Times New Roman"/>
          <w:sz w:val="28"/>
          <w:szCs w:val="28"/>
          <w:lang w:val="en-GB"/>
        </w:rPr>
        <w:t xml:space="preserve"> of microb</w:t>
      </w:r>
      <w:r w:rsidR="00E174D1" w:rsidRPr="00E60FCD">
        <w:rPr>
          <w:rFonts w:ascii="Times New Roman" w:eastAsia="宋体" w:hAnsi="Times New Roman" w:cs="Times New Roman"/>
          <w:sz w:val="28"/>
          <w:szCs w:val="28"/>
          <w:lang w:val="en-GB"/>
        </w:rPr>
        <w:t>ial</w:t>
      </w:r>
      <w:r w:rsidRPr="00E60FCD">
        <w:rPr>
          <w:rFonts w:ascii="Times New Roman" w:eastAsia="宋体" w:hAnsi="Times New Roman" w:cs="Times New Roman"/>
          <w:sz w:val="28"/>
          <w:szCs w:val="28"/>
          <w:lang w:val="en-GB"/>
        </w:rPr>
        <w:t>-originated DOC in baseflow</w:t>
      </w:r>
      <w:r w:rsidR="000024F3" w:rsidRPr="00E60FCD">
        <w:rPr>
          <w:rFonts w:ascii="Times New Roman" w:eastAsia="宋体" w:hAnsi="Times New Roman" w:cs="Times New Roman"/>
          <w:sz w:val="28"/>
          <w:szCs w:val="28"/>
          <w:lang w:val="en-GB"/>
        </w:rPr>
        <w:t xml:space="preserve"> discharge</w:t>
      </w:r>
      <w:r w:rsidRPr="00E60FCD">
        <w:rPr>
          <w:rFonts w:ascii="Times New Roman" w:eastAsia="宋体" w:hAnsi="Times New Roman" w:cs="Times New Roman"/>
          <w:sz w:val="28"/>
          <w:szCs w:val="28"/>
          <w:lang w:val="en-GB"/>
        </w:rPr>
        <w:t xml:space="preserve">. </w:t>
      </w:r>
    </w:p>
    <w:p w14:paraId="085380B0" w14:textId="77777777" w:rsidR="00277AC7" w:rsidRPr="00E60FCD" w:rsidRDefault="00277AC7" w:rsidP="00F52F18">
      <w:pPr>
        <w:tabs>
          <w:tab w:val="left" w:pos="14400"/>
        </w:tabs>
        <w:spacing w:beforeLines="50" w:before="156" w:line="480" w:lineRule="auto"/>
        <w:ind w:rightChars="12" w:right="25"/>
        <w:rPr>
          <w:rFonts w:ascii="Times New Roman" w:eastAsia="宋体" w:hAnsi="Times New Roman" w:cs="Times New Roman"/>
          <w:sz w:val="28"/>
          <w:szCs w:val="28"/>
          <w:lang w:val="en-GB"/>
        </w:rPr>
      </w:pPr>
    </w:p>
    <w:p w14:paraId="53300543" w14:textId="77777777" w:rsidR="00496A01" w:rsidRPr="00E60FCD" w:rsidRDefault="005230F2" w:rsidP="00F52F18">
      <w:pPr>
        <w:tabs>
          <w:tab w:val="left" w:pos="14400"/>
        </w:tabs>
        <w:spacing w:beforeLines="50" w:before="156" w:line="480" w:lineRule="auto"/>
        <w:ind w:rightChars="12" w:right="25"/>
        <w:rPr>
          <w:rFonts w:ascii="Times New Roman" w:hAnsi="Times New Roman" w:cs="Times New Roman"/>
          <w:b/>
          <w:sz w:val="28"/>
          <w:szCs w:val="28"/>
          <w:lang w:val="en-GB"/>
        </w:rPr>
      </w:pPr>
      <w:r w:rsidRPr="00E60FCD">
        <w:rPr>
          <w:rFonts w:ascii="Times New Roman" w:hAnsi="Times New Roman" w:cs="Times New Roman"/>
          <w:b/>
          <w:sz w:val="28"/>
          <w:szCs w:val="28"/>
          <w:lang w:val="en-GB"/>
        </w:rPr>
        <w:t>1. Introduction</w:t>
      </w:r>
    </w:p>
    <w:p w14:paraId="7446AB23" w14:textId="0BDAB268" w:rsidR="00586233" w:rsidRPr="00E60FCD" w:rsidRDefault="00C547A7" w:rsidP="00F52F18">
      <w:pPr>
        <w:autoSpaceDE w:val="0"/>
        <w:autoSpaceDN w:val="0"/>
        <w:adjustRightInd w:val="0"/>
        <w:spacing w:beforeLines="50" w:before="156" w:line="480" w:lineRule="auto"/>
        <w:ind w:firstLineChars="150" w:firstLine="420"/>
        <w:rPr>
          <w:rFonts w:ascii="Times New Roman" w:hAnsi="Times New Roman" w:cs="Times New Roman"/>
          <w:kern w:val="0"/>
          <w:sz w:val="28"/>
          <w:szCs w:val="28"/>
          <w:lang w:val="en-GB"/>
        </w:rPr>
      </w:pPr>
      <w:r w:rsidRPr="00E60FCD">
        <w:rPr>
          <w:rFonts w:ascii="Times New Roman" w:hAnsi="Times New Roman" w:cs="Times New Roman"/>
          <w:sz w:val="28"/>
          <w:szCs w:val="28"/>
          <w:lang w:val="en-GB"/>
        </w:rPr>
        <w:t xml:space="preserve">Permafrost soils have acted as sinks for atmospheric carbon (C) since at least the late Pleistocene and </w:t>
      </w:r>
      <w:r w:rsidR="00F60314" w:rsidRPr="00E60FCD">
        <w:rPr>
          <w:rFonts w:ascii="Times New Roman" w:hAnsi="Times New Roman" w:cs="Times New Roman"/>
          <w:sz w:val="28"/>
          <w:szCs w:val="28"/>
          <w:lang w:val="en-GB"/>
        </w:rPr>
        <w:t>serve as key sources of</w:t>
      </w:r>
      <w:r w:rsidR="00B53069" w:rsidRPr="00E60FCD">
        <w:rPr>
          <w:rFonts w:ascii="Times New Roman" w:hAnsi="Times New Roman" w:cs="Times New Roman"/>
          <w:sz w:val="28"/>
          <w:szCs w:val="28"/>
          <w:lang w:val="en-GB"/>
        </w:rPr>
        <w:t xml:space="preserve"> dissolved organic carbon (DOC) </w:t>
      </w:r>
      <w:r w:rsidR="00F60314" w:rsidRPr="00E60FCD">
        <w:rPr>
          <w:rFonts w:ascii="Times New Roman" w:hAnsi="Times New Roman" w:cs="Times New Roman"/>
          <w:sz w:val="28"/>
          <w:szCs w:val="28"/>
          <w:lang w:val="en-GB"/>
        </w:rPr>
        <w:t>for</w:t>
      </w:r>
      <w:r w:rsidR="00B53069" w:rsidRPr="00E60FCD">
        <w:rPr>
          <w:rFonts w:ascii="Times New Roman" w:hAnsi="Times New Roman" w:cs="Times New Roman"/>
          <w:sz w:val="28"/>
          <w:szCs w:val="28"/>
          <w:lang w:val="en-GB"/>
        </w:rPr>
        <w:t xml:space="preserve"> </w:t>
      </w:r>
      <w:r w:rsidR="00B749E5" w:rsidRPr="00E60FCD">
        <w:rPr>
          <w:rFonts w:ascii="Times New Roman" w:hAnsi="Times New Roman" w:cs="Times New Roman"/>
          <w:sz w:val="28"/>
          <w:szCs w:val="28"/>
          <w:lang w:val="en-GB"/>
        </w:rPr>
        <w:t>linked aquatic and ocean eco</w:t>
      </w:r>
      <w:r w:rsidR="00B53069" w:rsidRPr="00E60FCD">
        <w:rPr>
          <w:rFonts w:ascii="Times New Roman" w:hAnsi="Times New Roman" w:cs="Times New Roman"/>
          <w:sz w:val="28"/>
          <w:szCs w:val="28"/>
          <w:lang w:val="en-GB"/>
        </w:rPr>
        <w:t>system</w:t>
      </w:r>
      <w:r w:rsidR="00B749E5" w:rsidRPr="00E60FCD">
        <w:rPr>
          <w:rFonts w:ascii="Times New Roman" w:hAnsi="Times New Roman" w:cs="Times New Roman"/>
          <w:sz w:val="28"/>
          <w:szCs w:val="28"/>
          <w:lang w:val="en-GB"/>
        </w:rPr>
        <w:t>s</w:t>
      </w:r>
      <w:r w:rsidR="000B4B33" w:rsidRPr="00E60FCD">
        <w:rPr>
          <w:rFonts w:ascii="Times New Roman" w:hAnsi="Times New Roman" w:cs="Times New Roman"/>
          <w:sz w:val="28"/>
          <w:szCs w:val="28"/>
          <w:lang w:val="en-GB"/>
        </w:rPr>
        <w:t xml:space="preserve"> (Opsahl et al., 1999; Kicklighter et al., 2013)</w:t>
      </w:r>
      <w:r w:rsidR="00B53069" w:rsidRPr="00E60FCD">
        <w:rPr>
          <w:rFonts w:ascii="Times New Roman" w:hAnsi="Times New Roman" w:cs="Times New Roman"/>
          <w:sz w:val="28"/>
          <w:szCs w:val="28"/>
          <w:lang w:val="en-GB"/>
        </w:rPr>
        <w:t>.</w:t>
      </w:r>
      <w:r w:rsidR="00036038" w:rsidRPr="00E60FCD">
        <w:rPr>
          <w:rFonts w:ascii="Times New Roman" w:hAnsi="Times New Roman" w:cs="Times New Roman"/>
          <w:kern w:val="0"/>
          <w:sz w:val="28"/>
          <w:szCs w:val="28"/>
          <w:lang w:val="en-GB"/>
        </w:rPr>
        <w:t xml:space="preserve"> </w:t>
      </w:r>
      <w:r w:rsidR="00407B09" w:rsidRPr="00E60FCD">
        <w:rPr>
          <w:rFonts w:ascii="Times New Roman" w:hAnsi="Times New Roman" w:cs="Times New Roman"/>
          <w:kern w:val="0"/>
          <w:sz w:val="28"/>
          <w:szCs w:val="28"/>
          <w:lang w:val="en-GB"/>
        </w:rPr>
        <w:t xml:space="preserve">As changes in the quantity and quality of exported </w:t>
      </w:r>
      <w:r w:rsidR="00407B09" w:rsidRPr="00E60FCD">
        <w:rPr>
          <w:rFonts w:ascii="Times New Roman" w:hAnsi="Times New Roman" w:cs="Times New Roman"/>
          <w:kern w:val="0"/>
          <w:sz w:val="28"/>
          <w:szCs w:val="28"/>
          <w:lang w:val="en-GB"/>
        </w:rPr>
        <w:lastRenderedPageBreak/>
        <w:t xml:space="preserve">DOC could greatly alter the </w:t>
      </w:r>
      <w:r w:rsidR="00586233" w:rsidRPr="00E60FCD">
        <w:rPr>
          <w:rFonts w:ascii="Times New Roman" w:hAnsi="Times New Roman" w:cs="Times New Roman"/>
          <w:kern w:val="0"/>
          <w:sz w:val="28"/>
          <w:szCs w:val="28"/>
          <w:lang w:val="en-GB"/>
        </w:rPr>
        <w:t>energy cycle</w:t>
      </w:r>
      <w:r w:rsidR="00F60314" w:rsidRPr="00E60FCD">
        <w:rPr>
          <w:rFonts w:ascii="Times New Roman" w:hAnsi="Times New Roman" w:cs="Times New Roman"/>
          <w:kern w:val="0"/>
          <w:sz w:val="28"/>
          <w:szCs w:val="28"/>
          <w:lang w:val="en-GB"/>
        </w:rPr>
        <w:t>s</w:t>
      </w:r>
      <w:r w:rsidR="00586233" w:rsidRPr="00E60FCD">
        <w:rPr>
          <w:rFonts w:ascii="Times New Roman" w:hAnsi="Times New Roman" w:cs="Times New Roman"/>
          <w:kern w:val="0"/>
          <w:sz w:val="28"/>
          <w:szCs w:val="28"/>
          <w:lang w:val="en-GB"/>
        </w:rPr>
        <w:t xml:space="preserve"> of linked </w:t>
      </w:r>
      <w:r w:rsidR="00407B09" w:rsidRPr="00E60FCD">
        <w:rPr>
          <w:rFonts w:ascii="Times New Roman" w:hAnsi="Times New Roman" w:cs="Times New Roman"/>
          <w:kern w:val="0"/>
          <w:sz w:val="28"/>
          <w:szCs w:val="28"/>
          <w:lang w:val="en-GB"/>
        </w:rPr>
        <w:t xml:space="preserve">oceans, </w:t>
      </w:r>
      <w:r w:rsidR="00586233" w:rsidRPr="00E60FCD">
        <w:rPr>
          <w:rFonts w:ascii="Times New Roman" w:hAnsi="Times New Roman" w:cs="Times New Roman"/>
          <w:kern w:val="0"/>
          <w:sz w:val="28"/>
          <w:szCs w:val="28"/>
          <w:lang w:val="en-GB"/>
        </w:rPr>
        <w:t>considerable advance</w:t>
      </w:r>
      <w:r w:rsidR="00F60314" w:rsidRPr="00E60FCD">
        <w:rPr>
          <w:rFonts w:ascii="Times New Roman" w:hAnsi="Times New Roman" w:cs="Times New Roman"/>
          <w:kern w:val="0"/>
          <w:sz w:val="28"/>
          <w:szCs w:val="28"/>
          <w:lang w:val="en-GB"/>
        </w:rPr>
        <w:t>s</w:t>
      </w:r>
      <w:r w:rsidR="00586233" w:rsidRPr="00E60FCD">
        <w:rPr>
          <w:rFonts w:ascii="Times New Roman" w:hAnsi="Times New Roman" w:cs="Times New Roman"/>
          <w:kern w:val="0"/>
          <w:sz w:val="28"/>
          <w:szCs w:val="28"/>
          <w:lang w:val="en-GB"/>
        </w:rPr>
        <w:t xml:space="preserve"> have been made in recent years to better evaluate potential </w:t>
      </w:r>
      <w:r w:rsidR="00973090" w:rsidRPr="00E60FCD">
        <w:rPr>
          <w:rFonts w:ascii="Times New Roman" w:hAnsi="Times New Roman" w:cs="Times New Roman"/>
          <w:kern w:val="0"/>
          <w:sz w:val="28"/>
          <w:szCs w:val="28"/>
          <w:lang w:val="en-GB"/>
        </w:rPr>
        <w:t>changes</w:t>
      </w:r>
      <w:r w:rsidR="00586233" w:rsidRPr="00E60FCD">
        <w:rPr>
          <w:rFonts w:ascii="Times New Roman" w:hAnsi="Times New Roman" w:cs="Times New Roman"/>
          <w:kern w:val="0"/>
          <w:sz w:val="28"/>
          <w:szCs w:val="28"/>
          <w:lang w:val="en-GB"/>
        </w:rPr>
        <w:t xml:space="preserve"> DOC export </w:t>
      </w:r>
      <w:r w:rsidR="00973090" w:rsidRPr="00E60FCD">
        <w:rPr>
          <w:rFonts w:ascii="Times New Roman" w:hAnsi="Times New Roman" w:cs="Times New Roman"/>
          <w:kern w:val="0"/>
          <w:sz w:val="28"/>
          <w:szCs w:val="28"/>
          <w:lang w:val="en-GB"/>
        </w:rPr>
        <w:t xml:space="preserve">patterns </w:t>
      </w:r>
      <w:r w:rsidR="00586233" w:rsidRPr="00E60FCD">
        <w:rPr>
          <w:rFonts w:ascii="Times New Roman" w:hAnsi="Times New Roman" w:cs="Times New Roman"/>
          <w:kern w:val="0"/>
          <w:sz w:val="28"/>
          <w:szCs w:val="28"/>
          <w:lang w:val="en-GB"/>
        </w:rPr>
        <w:t>from permafrost region</w:t>
      </w:r>
      <w:r w:rsidR="00973090" w:rsidRPr="00E60FCD">
        <w:rPr>
          <w:rFonts w:ascii="Times New Roman" w:hAnsi="Times New Roman" w:cs="Times New Roman"/>
          <w:kern w:val="0"/>
          <w:sz w:val="28"/>
          <w:szCs w:val="28"/>
          <w:lang w:val="en-GB"/>
        </w:rPr>
        <w:t>s</w:t>
      </w:r>
      <w:r w:rsidR="00586233" w:rsidRPr="00E60FCD">
        <w:rPr>
          <w:rFonts w:ascii="Times New Roman" w:hAnsi="Times New Roman" w:cs="Times New Roman"/>
          <w:kern w:val="0"/>
          <w:sz w:val="28"/>
          <w:szCs w:val="28"/>
          <w:lang w:val="en-GB"/>
        </w:rPr>
        <w:t xml:space="preserve"> </w:t>
      </w:r>
      <w:r w:rsidR="00407B09" w:rsidRPr="00E60FCD">
        <w:rPr>
          <w:rFonts w:ascii="Times New Roman" w:hAnsi="Times New Roman" w:cs="Times New Roman"/>
          <w:kern w:val="0"/>
          <w:sz w:val="28"/>
          <w:szCs w:val="28"/>
          <w:lang w:val="en-GB"/>
        </w:rPr>
        <w:t>(</w:t>
      </w:r>
      <w:r w:rsidR="007432DD" w:rsidRPr="00E60FCD">
        <w:rPr>
          <w:rFonts w:ascii="Times New Roman" w:hAnsi="Times New Roman" w:cs="Times New Roman"/>
          <w:kern w:val="0"/>
          <w:sz w:val="28"/>
          <w:szCs w:val="28"/>
          <w:lang w:val="en-GB"/>
        </w:rPr>
        <w:t xml:space="preserve">Townsend-Small et al., 2011; </w:t>
      </w:r>
      <w:r w:rsidR="00684762" w:rsidRPr="00E60FCD">
        <w:rPr>
          <w:rFonts w:ascii="Times New Roman" w:hAnsi="Times New Roman" w:cs="Times New Roman"/>
          <w:kern w:val="0"/>
          <w:sz w:val="28"/>
          <w:szCs w:val="28"/>
          <w:lang w:val="en-GB"/>
        </w:rPr>
        <w:t>Vonk et al., 2013</w:t>
      </w:r>
      <w:r w:rsidR="00E219B3" w:rsidRPr="00E60FCD">
        <w:rPr>
          <w:rFonts w:ascii="Times New Roman" w:hAnsi="Times New Roman" w:cs="Times New Roman"/>
          <w:kern w:val="0"/>
          <w:sz w:val="28"/>
          <w:szCs w:val="28"/>
          <w:lang w:val="en-GB"/>
        </w:rPr>
        <w:t>;)</w:t>
      </w:r>
      <w:r w:rsidR="00407B09" w:rsidRPr="00E60FCD">
        <w:rPr>
          <w:rFonts w:ascii="Times New Roman" w:hAnsi="Times New Roman" w:cs="Times New Roman"/>
          <w:kern w:val="0"/>
          <w:sz w:val="28"/>
          <w:szCs w:val="28"/>
          <w:lang w:val="en-GB"/>
        </w:rPr>
        <w:t>.</w:t>
      </w:r>
      <w:r w:rsidR="00586233" w:rsidRPr="00E60FCD">
        <w:rPr>
          <w:rFonts w:ascii="Times New Roman" w:hAnsi="Times New Roman" w:cs="Times New Roman"/>
          <w:kern w:val="0"/>
          <w:sz w:val="28"/>
          <w:szCs w:val="28"/>
          <w:lang w:val="en-GB"/>
        </w:rPr>
        <w:t xml:space="preserve"> </w:t>
      </w:r>
      <w:r w:rsidR="00CD2F58" w:rsidRPr="00E60FCD">
        <w:rPr>
          <w:rFonts w:ascii="Times New Roman" w:hAnsi="Times New Roman" w:cs="Times New Roman"/>
          <w:kern w:val="0"/>
          <w:sz w:val="28"/>
          <w:szCs w:val="28"/>
          <w:lang w:val="en-GB"/>
        </w:rPr>
        <w:t>However, uncertainties remain regarding to main driving factors</w:t>
      </w:r>
      <w:r w:rsidR="00973090" w:rsidRPr="00E60FCD">
        <w:rPr>
          <w:rFonts w:ascii="Times New Roman" w:hAnsi="Times New Roman" w:cs="Times New Roman"/>
          <w:kern w:val="0"/>
          <w:sz w:val="28"/>
          <w:szCs w:val="28"/>
          <w:lang w:val="en-GB"/>
        </w:rPr>
        <w:t xml:space="preserve"> involved</w:t>
      </w:r>
      <w:r w:rsidR="00CD2F58" w:rsidRPr="00E60FCD">
        <w:rPr>
          <w:rFonts w:ascii="Times New Roman" w:hAnsi="Times New Roman" w:cs="Times New Roman"/>
          <w:kern w:val="0"/>
          <w:sz w:val="28"/>
          <w:szCs w:val="28"/>
          <w:lang w:val="en-GB"/>
        </w:rPr>
        <w:t xml:space="preserve"> and the fate of DOC </w:t>
      </w:r>
      <w:r w:rsidR="00F15196" w:rsidRPr="00E60FCD">
        <w:rPr>
          <w:rFonts w:ascii="Times New Roman" w:hAnsi="Times New Roman" w:cs="Times New Roman"/>
          <w:kern w:val="0"/>
          <w:sz w:val="28"/>
          <w:szCs w:val="28"/>
          <w:lang w:val="en-GB"/>
        </w:rPr>
        <w:t xml:space="preserve">due to complex interactions </w:t>
      </w:r>
      <w:r w:rsidR="00973090" w:rsidRPr="00E60FCD">
        <w:rPr>
          <w:rFonts w:ascii="Times New Roman" w:hAnsi="Times New Roman" w:cs="Times New Roman"/>
          <w:kern w:val="0"/>
          <w:sz w:val="28"/>
          <w:szCs w:val="28"/>
          <w:lang w:val="en-GB"/>
        </w:rPr>
        <w:t xml:space="preserve">between </w:t>
      </w:r>
      <w:r w:rsidR="00F15196" w:rsidRPr="00E60FCD">
        <w:rPr>
          <w:rFonts w:ascii="Times New Roman" w:hAnsi="Times New Roman" w:cs="Times New Roman"/>
          <w:kern w:val="0"/>
          <w:sz w:val="28"/>
          <w:szCs w:val="28"/>
          <w:lang w:val="en-GB"/>
        </w:rPr>
        <w:t>hydrolog</w:t>
      </w:r>
      <w:r w:rsidR="00973090" w:rsidRPr="00E60FCD">
        <w:rPr>
          <w:rFonts w:ascii="Times New Roman" w:hAnsi="Times New Roman" w:cs="Times New Roman"/>
          <w:kern w:val="0"/>
          <w:sz w:val="28"/>
          <w:szCs w:val="28"/>
          <w:lang w:val="en-GB"/>
        </w:rPr>
        <w:t>ical and</w:t>
      </w:r>
      <w:r w:rsidR="00F21A40" w:rsidRPr="00E60FCD">
        <w:rPr>
          <w:rFonts w:ascii="Times New Roman" w:hAnsi="Times New Roman" w:cs="Times New Roman"/>
          <w:kern w:val="0"/>
          <w:sz w:val="28"/>
          <w:szCs w:val="28"/>
          <w:lang w:val="en-GB"/>
        </w:rPr>
        <w:t xml:space="preserve"> thermal dynamics and bio-chemical drivers (</w:t>
      </w:r>
      <w:r w:rsidR="00F11490" w:rsidRPr="00E60FCD">
        <w:rPr>
          <w:rFonts w:ascii="Times New Roman" w:hAnsi="Times New Roman" w:cs="Times New Roman"/>
          <w:kern w:val="0"/>
          <w:sz w:val="28"/>
          <w:szCs w:val="28"/>
          <w:lang w:val="en-GB"/>
        </w:rPr>
        <w:t xml:space="preserve">Olefeldt and Roulet, 2012; </w:t>
      </w:r>
      <w:r w:rsidR="00684762" w:rsidRPr="00E60FCD">
        <w:rPr>
          <w:rFonts w:ascii="Times New Roman" w:hAnsi="Times New Roman" w:cs="Times New Roman"/>
          <w:sz w:val="28"/>
          <w:szCs w:val="28"/>
          <w:lang w:val="en-GB"/>
        </w:rPr>
        <w:t>Kicklighter et al., 2013</w:t>
      </w:r>
      <w:r w:rsidR="00F21A40" w:rsidRPr="00E60FCD">
        <w:rPr>
          <w:rFonts w:ascii="Times New Roman" w:hAnsi="Times New Roman" w:cs="Times New Roman"/>
          <w:kern w:val="0"/>
          <w:sz w:val="28"/>
          <w:szCs w:val="28"/>
          <w:lang w:val="en-GB"/>
        </w:rPr>
        <w:t>).</w:t>
      </w:r>
    </w:p>
    <w:p w14:paraId="3A4AAC79" w14:textId="568C8D6E" w:rsidR="000F2617" w:rsidRPr="00E60FCD" w:rsidRDefault="00F10619" w:rsidP="00F52F18">
      <w:pPr>
        <w:autoSpaceDE w:val="0"/>
        <w:autoSpaceDN w:val="0"/>
        <w:adjustRightInd w:val="0"/>
        <w:spacing w:beforeLines="50" w:before="156" w:line="480" w:lineRule="auto"/>
        <w:ind w:firstLineChars="150" w:firstLine="420"/>
        <w:rPr>
          <w:rFonts w:ascii="Times New Roman" w:hAnsi="Times New Roman" w:cs="Times New Roman"/>
          <w:sz w:val="28"/>
          <w:szCs w:val="28"/>
          <w:lang w:val="en-GB"/>
        </w:rPr>
      </w:pPr>
      <w:r w:rsidRPr="00E60FCD">
        <w:rPr>
          <w:rFonts w:ascii="Times New Roman" w:hAnsi="Times New Roman" w:cs="Times New Roman"/>
          <w:kern w:val="0"/>
          <w:sz w:val="28"/>
          <w:szCs w:val="28"/>
          <w:lang w:val="en-GB"/>
        </w:rPr>
        <w:t>Significant loss</w:t>
      </w:r>
      <w:r w:rsidR="00973090" w:rsidRPr="00E60FCD">
        <w:rPr>
          <w:rFonts w:ascii="Times New Roman" w:hAnsi="Times New Roman" w:cs="Times New Roman"/>
          <w:kern w:val="0"/>
          <w:sz w:val="28"/>
          <w:szCs w:val="28"/>
          <w:lang w:val="en-GB"/>
        </w:rPr>
        <w:t>es</w:t>
      </w:r>
      <w:r w:rsidRPr="00E60FCD">
        <w:rPr>
          <w:rFonts w:ascii="Times New Roman" w:hAnsi="Times New Roman" w:cs="Times New Roman"/>
          <w:kern w:val="0"/>
          <w:sz w:val="28"/>
          <w:szCs w:val="28"/>
          <w:lang w:val="en-GB"/>
        </w:rPr>
        <w:t xml:space="preserve"> of near-surface permafrost </w:t>
      </w:r>
      <w:r w:rsidR="00973090" w:rsidRPr="00E60FCD">
        <w:rPr>
          <w:rFonts w:ascii="Times New Roman" w:hAnsi="Times New Roman" w:cs="Times New Roman"/>
          <w:kern w:val="0"/>
          <w:sz w:val="28"/>
          <w:szCs w:val="28"/>
          <w:lang w:val="en-GB"/>
        </w:rPr>
        <w:t xml:space="preserve">have been </w:t>
      </w:r>
      <w:r w:rsidRPr="00E60FCD">
        <w:rPr>
          <w:rFonts w:ascii="Times New Roman" w:hAnsi="Times New Roman" w:cs="Times New Roman"/>
          <w:kern w:val="0"/>
          <w:sz w:val="28"/>
          <w:szCs w:val="28"/>
          <w:lang w:val="en-GB"/>
        </w:rPr>
        <w:t xml:space="preserve">observed </w:t>
      </w:r>
      <w:r w:rsidR="00973090" w:rsidRPr="00E60FCD">
        <w:rPr>
          <w:rFonts w:ascii="Times New Roman" w:hAnsi="Times New Roman" w:cs="Times New Roman"/>
          <w:kern w:val="0"/>
          <w:sz w:val="28"/>
          <w:szCs w:val="28"/>
          <w:lang w:val="en-GB"/>
        </w:rPr>
        <w:t xml:space="preserve">over the past </w:t>
      </w:r>
      <w:r w:rsidR="0004265A" w:rsidRPr="00E60FCD">
        <w:rPr>
          <w:rFonts w:ascii="Times New Roman" w:hAnsi="Times New Roman" w:cs="Times New Roman"/>
          <w:kern w:val="0"/>
          <w:sz w:val="28"/>
          <w:szCs w:val="28"/>
          <w:lang w:val="en-GB"/>
        </w:rPr>
        <w:t xml:space="preserve">century and </w:t>
      </w:r>
      <w:r w:rsidR="00973090" w:rsidRPr="00E60FCD">
        <w:rPr>
          <w:rFonts w:ascii="Times New Roman" w:hAnsi="Times New Roman" w:cs="Times New Roman"/>
          <w:kern w:val="0"/>
          <w:sz w:val="28"/>
          <w:szCs w:val="28"/>
          <w:lang w:val="en-GB"/>
        </w:rPr>
        <w:t xml:space="preserve">such </w:t>
      </w:r>
      <w:r w:rsidR="00C547A7" w:rsidRPr="00E60FCD">
        <w:rPr>
          <w:rFonts w:ascii="Times New Roman" w:hAnsi="Times New Roman" w:cs="Times New Roman"/>
          <w:kern w:val="0"/>
          <w:sz w:val="28"/>
          <w:szCs w:val="28"/>
          <w:lang w:val="en-GB"/>
        </w:rPr>
        <w:t xml:space="preserve">outcomes </w:t>
      </w:r>
      <w:r w:rsidR="00973090" w:rsidRPr="00E60FCD">
        <w:rPr>
          <w:rFonts w:ascii="Times New Roman" w:hAnsi="Times New Roman" w:cs="Times New Roman"/>
          <w:kern w:val="0"/>
          <w:sz w:val="28"/>
          <w:szCs w:val="28"/>
          <w:lang w:val="en-GB"/>
        </w:rPr>
        <w:t xml:space="preserve">have </w:t>
      </w:r>
      <w:r w:rsidR="00C547A7" w:rsidRPr="00E60FCD">
        <w:rPr>
          <w:rFonts w:ascii="Times New Roman" w:hAnsi="Times New Roman" w:cs="Times New Roman"/>
          <w:kern w:val="0"/>
          <w:sz w:val="28"/>
          <w:szCs w:val="28"/>
          <w:lang w:val="en-GB"/>
        </w:rPr>
        <w:t>induce</w:t>
      </w:r>
      <w:r w:rsidR="0004265A" w:rsidRPr="00E60FCD">
        <w:rPr>
          <w:rFonts w:ascii="Times New Roman" w:hAnsi="Times New Roman" w:cs="Times New Roman"/>
          <w:kern w:val="0"/>
          <w:sz w:val="28"/>
          <w:szCs w:val="28"/>
          <w:lang w:val="en-GB"/>
        </w:rPr>
        <w:t>d</w:t>
      </w:r>
      <w:r w:rsidR="00C547A7" w:rsidRPr="00E60FCD">
        <w:rPr>
          <w:rFonts w:ascii="Times New Roman" w:hAnsi="Times New Roman" w:cs="Times New Roman"/>
          <w:kern w:val="0"/>
          <w:sz w:val="28"/>
          <w:szCs w:val="28"/>
          <w:lang w:val="en-GB"/>
        </w:rPr>
        <w:t xml:space="preserve"> </w:t>
      </w:r>
      <w:r w:rsidR="00973090" w:rsidRPr="00E60FCD">
        <w:rPr>
          <w:rFonts w:ascii="Times New Roman" w:hAnsi="Times New Roman" w:cs="Times New Roman"/>
          <w:kern w:val="0"/>
          <w:sz w:val="28"/>
          <w:szCs w:val="28"/>
          <w:lang w:val="en-GB"/>
        </w:rPr>
        <w:t xml:space="preserve">considerable </w:t>
      </w:r>
      <w:r w:rsidR="00C547A7" w:rsidRPr="00E60FCD">
        <w:rPr>
          <w:rFonts w:ascii="Times New Roman" w:hAnsi="Times New Roman" w:cs="Times New Roman"/>
          <w:kern w:val="0"/>
          <w:sz w:val="28"/>
          <w:szCs w:val="28"/>
          <w:lang w:val="en-GB"/>
        </w:rPr>
        <w:t>cha</w:t>
      </w:r>
      <w:r w:rsidR="00BF5CCB" w:rsidRPr="00E60FCD">
        <w:rPr>
          <w:rFonts w:ascii="Times New Roman" w:hAnsi="Times New Roman" w:cs="Times New Roman"/>
          <w:kern w:val="0"/>
          <w:sz w:val="28"/>
          <w:szCs w:val="28"/>
          <w:lang w:val="en-GB"/>
        </w:rPr>
        <w:t xml:space="preserve">nges in hydrological processes and </w:t>
      </w:r>
      <w:r w:rsidR="00C547A7" w:rsidRPr="00E60FCD">
        <w:rPr>
          <w:rFonts w:ascii="Times New Roman" w:hAnsi="Times New Roman" w:cs="Times New Roman"/>
          <w:kern w:val="0"/>
          <w:sz w:val="28"/>
          <w:szCs w:val="28"/>
          <w:lang w:val="en-GB"/>
        </w:rPr>
        <w:t>soil thermal regimes (</w:t>
      </w:r>
      <w:r w:rsidR="0028046C" w:rsidRPr="00E60FCD">
        <w:rPr>
          <w:rFonts w:ascii="Times New Roman" w:hAnsi="Times New Roman" w:cs="Times New Roman"/>
          <w:bCs/>
          <w:kern w:val="0"/>
          <w:sz w:val="28"/>
          <w:szCs w:val="28"/>
          <w:lang w:val="en-GB"/>
        </w:rPr>
        <w:t>Lyon</w:t>
      </w:r>
      <w:r w:rsidR="0028046C" w:rsidRPr="00E60FCD">
        <w:rPr>
          <w:rFonts w:ascii="Times New Roman" w:hAnsi="Times New Roman" w:cs="Times New Roman"/>
          <w:kern w:val="0"/>
          <w:sz w:val="28"/>
          <w:szCs w:val="28"/>
          <w:lang w:val="en-GB"/>
        </w:rPr>
        <w:t xml:space="preserve"> et al., 2009; </w:t>
      </w:r>
      <w:r w:rsidR="00874638" w:rsidRPr="00E60FCD">
        <w:rPr>
          <w:rFonts w:ascii="Times New Roman" w:hAnsi="Times New Roman" w:cs="Times New Roman"/>
          <w:kern w:val="0"/>
          <w:sz w:val="28"/>
          <w:szCs w:val="28"/>
          <w:lang w:val="en-GB"/>
        </w:rPr>
        <w:t xml:space="preserve">Lessels </w:t>
      </w:r>
      <w:r w:rsidR="00442C29" w:rsidRPr="00E60FCD">
        <w:rPr>
          <w:rFonts w:ascii="Times New Roman" w:hAnsi="Times New Roman" w:cs="Times New Roman"/>
          <w:kern w:val="0"/>
          <w:sz w:val="28"/>
          <w:szCs w:val="28"/>
          <w:lang w:val="en-GB"/>
        </w:rPr>
        <w:t xml:space="preserve">et al., </w:t>
      </w:r>
      <w:r w:rsidR="00E219B3" w:rsidRPr="00E60FCD">
        <w:rPr>
          <w:rFonts w:ascii="Times New Roman" w:hAnsi="Times New Roman" w:cs="Times New Roman"/>
          <w:kern w:val="0"/>
          <w:sz w:val="28"/>
          <w:szCs w:val="28"/>
          <w:lang w:val="en-GB"/>
        </w:rPr>
        <w:t>2015)</w:t>
      </w:r>
      <w:r w:rsidR="0004265A" w:rsidRPr="00E60FCD">
        <w:rPr>
          <w:rFonts w:ascii="Times New Roman" w:hAnsi="Times New Roman" w:cs="Times New Roman"/>
          <w:kern w:val="0"/>
          <w:sz w:val="28"/>
          <w:szCs w:val="28"/>
          <w:lang w:val="en-GB"/>
        </w:rPr>
        <w:t xml:space="preserve">, </w:t>
      </w:r>
      <w:r w:rsidR="00A3603D" w:rsidRPr="00E60FCD">
        <w:rPr>
          <w:rFonts w:ascii="Times New Roman" w:hAnsi="Times New Roman" w:cs="Times New Roman"/>
          <w:kern w:val="0"/>
          <w:sz w:val="28"/>
          <w:szCs w:val="28"/>
          <w:lang w:val="en-GB"/>
        </w:rPr>
        <w:t xml:space="preserve">in turn </w:t>
      </w:r>
      <w:r w:rsidR="0004265A" w:rsidRPr="00E60FCD">
        <w:rPr>
          <w:rFonts w:ascii="Times New Roman" w:hAnsi="Times New Roman" w:cs="Times New Roman"/>
          <w:kern w:val="0"/>
          <w:sz w:val="28"/>
          <w:szCs w:val="28"/>
          <w:lang w:val="en-GB"/>
        </w:rPr>
        <w:t>alter</w:t>
      </w:r>
      <w:r w:rsidR="00973090" w:rsidRPr="00E60FCD">
        <w:rPr>
          <w:rFonts w:ascii="Times New Roman" w:hAnsi="Times New Roman" w:cs="Times New Roman"/>
          <w:kern w:val="0"/>
          <w:sz w:val="28"/>
          <w:szCs w:val="28"/>
          <w:lang w:val="en-GB"/>
        </w:rPr>
        <w:t>ing the</w:t>
      </w:r>
      <w:r w:rsidR="0004265A" w:rsidRPr="00E60FCD">
        <w:rPr>
          <w:rFonts w:ascii="Times New Roman" w:hAnsi="Times New Roman" w:cs="Times New Roman"/>
          <w:kern w:val="0"/>
          <w:sz w:val="28"/>
          <w:szCs w:val="28"/>
          <w:lang w:val="en-GB"/>
        </w:rPr>
        <w:t xml:space="preserve"> mag</w:t>
      </w:r>
      <w:r w:rsidR="00BB4522" w:rsidRPr="00E60FCD">
        <w:rPr>
          <w:rFonts w:ascii="Times New Roman" w:hAnsi="Times New Roman" w:cs="Times New Roman"/>
          <w:kern w:val="0"/>
          <w:sz w:val="28"/>
          <w:szCs w:val="28"/>
          <w:lang w:val="en-GB"/>
        </w:rPr>
        <w:t>nitude</w:t>
      </w:r>
      <w:r w:rsidR="009B5C1E" w:rsidRPr="00E60FCD">
        <w:rPr>
          <w:rFonts w:ascii="Times New Roman" w:hAnsi="Times New Roman" w:cs="Times New Roman"/>
          <w:kern w:val="0"/>
          <w:sz w:val="28"/>
          <w:szCs w:val="28"/>
          <w:lang w:val="en-GB"/>
        </w:rPr>
        <w:t xml:space="preserve"> and</w:t>
      </w:r>
      <w:r w:rsidR="00BB4522" w:rsidRPr="00E60FCD">
        <w:rPr>
          <w:rFonts w:ascii="Times New Roman" w:hAnsi="Times New Roman" w:cs="Times New Roman"/>
          <w:kern w:val="0"/>
          <w:sz w:val="28"/>
          <w:szCs w:val="28"/>
          <w:lang w:val="en-GB"/>
        </w:rPr>
        <w:t xml:space="preserve"> timing</w:t>
      </w:r>
      <w:r w:rsidR="009B5C1E" w:rsidRPr="00E60FCD">
        <w:rPr>
          <w:rFonts w:ascii="Times New Roman" w:hAnsi="Times New Roman" w:cs="Times New Roman"/>
          <w:kern w:val="0"/>
          <w:sz w:val="28"/>
          <w:szCs w:val="28"/>
          <w:lang w:val="en-GB"/>
        </w:rPr>
        <w:t xml:space="preserve"> of </w:t>
      </w:r>
      <w:r w:rsidR="000F1ACE" w:rsidRPr="00E60FCD">
        <w:rPr>
          <w:rFonts w:ascii="Times New Roman" w:hAnsi="Times New Roman" w:cs="Times New Roman"/>
          <w:kern w:val="0"/>
          <w:sz w:val="28"/>
          <w:szCs w:val="28"/>
          <w:lang w:val="en-GB"/>
        </w:rPr>
        <w:t>terrestrial DOC export</w:t>
      </w:r>
      <w:r w:rsidR="00973090" w:rsidRPr="00E60FCD">
        <w:rPr>
          <w:rFonts w:ascii="Times New Roman" w:hAnsi="Times New Roman" w:cs="Times New Roman"/>
          <w:kern w:val="0"/>
          <w:sz w:val="28"/>
          <w:szCs w:val="28"/>
          <w:lang w:val="en-GB"/>
        </w:rPr>
        <w:t xml:space="preserve"> processes</w:t>
      </w:r>
      <w:r w:rsidR="00A3603D" w:rsidRPr="00E60FCD">
        <w:rPr>
          <w:rFonts w:ascii="Times New Roman" w:hAnsi="Times New Roman" w:cs="Times New Roman"/>
          <w:kern w:val="0"/>
          <w:sz w:val="28"/>
          <w:szCs w:val="28"/>
          <w:lang w:val="en-GB"/>
        </w:rPr>
        <w:t>.</w:t>
      </w:r>
      <w:r w:rsidR="000A00AD" w:rsidRPr="00E60FCD">
        <w:rPr>
          <w:rFonts w:ascii="Times New Roman" w:hAnsi="Times New Roman" w:cs="Times New Roman"/>
          <w:kern w:val="0"/>
          <w:sz w:val="28"/>
          <w:szCs w:val="28"/>
          <w:lang w:val="en-GB"/>
        </w:rPr>
        <w:t xml:space="preserve"> </w:t>
      </w:r>
      <w:r w:rsidR="00533335" w:rsidRPr="00E60FCD">
        <w:rPr>
          <w:rFonts w:ascii="Times New Roman" w:hAnsi="Times New Roman" w:cs="Times New Roman"/>
          <w:sz w:val="28"/>
          <w:szCs w:val="28"/>
          <w:lang w:val="en-GB"/>
        </w:rPr>
        <w:t>Flow pathway</w:t>
      </w:r>
      <w:r w:rsidR="00CC7BF4" w:rsidRPr="00E60FCD">
        <w:rPr>
          <w:rFonts w:ascii="Times New Roman" w:hAnsi="Times New Roman" w:cs="Times New Roman"/>
          <w:sz w:val="28"/>
          <w:szCs w:val="28"/>
          <w:lang w:val="en-GB"/>
        </w:rPr>
        <w:t xml:space="preserve"> </w:t>
      </w:r>
      <w:r w:rsidR="00533335" w:rsidRPr="00E60FCD">
        <w:rPr>
          <w:rFonts w:ascii="Times New Roman" w:hAnsi="Times New Roman" w:cs="Times New Roman"/>
          <w:sz w:val="28"/>
          <w:szCs w:val="28"/>
          <w:lang w:val="en-GB"/>
        </w:rPr>
        <w:t>is</w:t>
      </w:r>
      <w:r w:rsidR="00CC7BF4" w:rsidRPr="00E60FCD">
        <w:rPr>
          <w:rFonts w:ascii="Times New Roman" w:hAnsi="Times New Roman" w:cs="Times New Roman"/>
          <w:sz w:val="28"/>
          <w:szCs w:val="28"/>
          <w:lang w:val="en-GB"/>
        </w:rPr>
        <w:t xml:space="preserve"> an important and well-documented regulator of DOC </w:t>
      </w:r>
      <w:r w:rsidR="00AE071A" w:rsidRPr="00E60FCD">
        <w:rPr>
          <w:rFonts w:ascii="Times New Roman" w:hAnsi="Times New Roman" w:cs="Times New Roman"/>
          <w:sz w:val="28"/>
          <w:szCs w:val="28"/>
          <w:lang w:val="en-GB"/>
        </w:rPr>
        <w:t>export</w:t>
      </w:r>
      <w:r w:rsidR="00CC7BF4" w:rsidRPr="00E60FCD">
        <w:rPr>
          <w:rFonts w:ascii="Times New Roman" w:hAnsi="Times New Roman" w:cs="Times New Roman"/>
          <w:sz w:val="28"/>
          <w:szCs w:val="28"/>
          <w:lang w:val="en-GB"/>
        </w:rPr>
        <w:t xml:space="preserve"> </w:t>
      </w:r>
      <w:r w:rsidR="00AE071A" w:rsidRPr="00E60FCD">
        <w:rPr>
          <w:rFonts w:ascii="Times New Roman" w:hAnsi="Times New Roman" w:cs="Times New Roman"/>
          <w:sz w:val="28"/>
          <w:szCs w:val="28"/>
          <w:lang w:val="en-GB"/>
        </w:rPr>
        <w:t>from permafrost regions</w:t>
      </w:r>
      <w:r w:rsidR="00CC7BF4" w:rsidRPr="00E60FCD">
        <w:rPr>
          <w:rFonts w:ascii="Times New Roman" w:hAnsi="Times New Roman" w:cs="Times New Roman"/>
          <w:sz w:val="28"/>
          <w:szCs w:val="28"/>
          <w:lang w:val="en-GB"/>
        </w:rPr>
        <w:t xml:space="preserve"> (</w:t>
      </w:r>
      <w:r w:rsidR="008926EB" w:rsidRPr="00E60FCD">
        <w:rPr>
          <w:rFonts w:ascii="Times New Roman" w:hAnsi="Times New Roman" w:cs="Times New Roman" w:hint="eastAsia"/>
          <w:sz w:val="28"/>
          <w:szCs w:val="28"/>
          <w:lang w:val="en-GB"/>
        </w:rPr>
        <w:t>Å</w:t>
      </w:r>
      <w:r w:rsidR="008926EB" w:rsidRPr="00E60FCD">
        <w:rPr>
          <w:rFonts w:ascii="Times New Roman" w:hAnsi="Times New Roman" w:cs="Times New Roman"/>
          <w:sz w:val="28"/>
          <w:szCs w:val="28"/>
          <w:lang w:val="en-GB"/>
        </w:rPr>
        <w:t>gren et al., 2010</w:t>
      </w:r>
      <w:r w:rsidR="00CC7BF4" w:rsidRPr="00E60FCD">
        <w:rPr>
          <w:rFonts w:ascii="Times New Roman" w:hAnsi="Times New Roman" w:cs="Times New Roman"/>
          <w:sz w:val="28"/>
          <w:szCs w:val="28"/>
          <w:lang w:val="en-GB"/>
        </w:rPr>
        <w:t xml:space="preserve">; </w:t>
      </w:r>
      <w:r w:rsidR="00D4604A" w:rsidRPr="00E60FCD">
        <w:rPr>
          <w:rFonts w:ascii="Times New Roman" w:hAnsi="Times New Roman" w:cs="Times New Roman"/>
          <w:sz w:val="28"/>
          <w:szCs w:val="28"/>
          <w:lang w:val="en-GB"/>
        </w:rPr>
        <w:t>Guo et al., 2015</w:t>
      </w:r>
      <w:r w:rsidR="00CC7BF4" w:rsidRPr="00E60FCD">
        <w:rPr>
          <w:rFonts w:ascii="Times New Roman" w:hAnsi="Times New Roman" w:cs="Times New Roman"/>
          <w:sz w:val="28"/>
          <w:szCs w:val="28"/>
          <w:lang w:val="en-GB"/>
        </w:rPr>
        <w:t>).</w:t>
      </w:r>
      <w:r w:rsidR="002E6C22" w:rsidRPr="00E60FCD">
        <w:rPr>
          <w:rFonts w:ascii="Times New Roman" w:hAnsi="Times New Roman" w:cs="Times New Roman"/>
          <w:sz w:val="28"/>
          <w:szCs w:val="28"/>
          <w:lang w:val="en-GB"/>
        </w:rPr>
        <w:t xml:space="preserve"> </w:t>
      </w:r>
      <w:r w:rsidR="002C76C9" w:rsidRPr="00E60FCD">
        <w:rPr>
          <w:rFonts w:ascii="Times New Roman" w:hAnsi="Times New Roman" w:cs="Times New Roman"/>
          <w:sz w:val="28"/>
          <w:szCs w:val="28"/>
          <w:lang w:val="en-GB"/>
        </w:rPr>
        <w:t xml:space="preserve">Owing to increased </w:t>
      </w:r>
      <w:r w:rsidR="002A18A0" w:rsidRPr="00E60FCD">
        <w:rPr>
          <w:rFonts w:ascii="Times New Roman" w:hAnsi="Times New Roman" w:cs="Times New Roman"/>
          <w:sz w:val="28"/>
          <w:szCs w:val="28"/>
          <w:lang w:val="en-GB"/>
        </w:rPr>
        <w:t xml:space="preserve">levels of </w:t>
      </w:r>
      <w:r w:rsidR="002C76C9" w:rsidRPr="00E60FCD">
        <w:rPr>
          <w:rFonts w:ascii="Times New Roman" w:hAnsi="Times New Roman" w:cs="Times New Roman"/>
          <w:sz w:val="28"/>
          <w:szCs w:val="28"/>
          <w:lang w:val="en-GB"/>
        </w:rPr>
        <w:t>hydrological access to previously frozen soil</w:t>
      </w:r>
      <w:r w:rsidR="002A18A0" w:rsidRPr="00E60FCD">
        <w:rPr>
          <w:rFonts w:ascii="Times New Roman" w:hAnsi="Times New Roman" w:cs="Times New Roman"/>
          <w:sz w:val="28"/>
          <w:szCs w:val="28"/>
          <w:lang w:val="en-GB"/>
        </w:rPr>
        <w:t>s</w:t>
      </w:r>
      <w:r w:rsidR="002C76C9" w:rsidRPr="00E60FCD">
        <w:rPr>
          <w:rFonts w:ascii="Times New Roman" w:hAnsi="Times New Roman" w:cs="Times New Roman"/>
          <w:sz w:val="28"/>
          <w:szCs w:val="28"/>
          <w:lang w:val="en-GB"/>
        </w:rPr>
        <w:t xml:space="preserve"> </w:t>
      </w:r>
      <w:r w:rsidR="002A18A0" w:rsidRPr="00E60FCD">
        <w:rPr>
          <w:rFonts w:ascii="Times New Roman" w:hAnsi="Times New Roman" w:cs="Times New Roman"/>
          <w:sz w:val="28"/>
          <w:szCs w:val="28"/>
          <w:lang w:val="en-GB"/>
        </w:rPr>
        <w:t xml:space="preserve">following </w:t>
      </w:r>
      <w:r w:rsidR="002C76C9" w:rsidRPr="00E60FCD">
        <w:rPr>
          <w:rFonts w:ascii="Times New Roman" w:hAnsi="Times New Roman" w:cs="Times New Roman"/>
          <w:sz w:val="28"/>
          <w:szCs w:val="28"/>
          <w:lang w:val="en-GB"/>
        </w:rPr>
        <w:t xml:space="preserve">permafrost </w:t>
      </w:r>
      <w:r w:rsidR="00E5508C" w:rsidRPr="00E60FCD">
        <w:rPr>
          <w:rFonts w:ascii="Times New Roman" w:hAnsi="Times New Roman" w:cs="Times New Roman"/>
          <w:sz w:val="28"/>
          <w:szCs w:val="28"/>
          <w:lang w:val="en-GB"/>
        </w:rPr>
        <w:t>degradation</w:t>
      </w:r>
      <w:r w:rsidR="002C76C9" w:rsidRPr="00E60FCD">
        <w:rPr>
          <w:rFonts w:ascii="Times New Roman" w:hAnsi="Times New Roman" w:cs="Times New Roman"/>
          <w:sz w:val="28"/>
          <w:szCs w:val="28"/>
          <w:lang w:val="en-GB"/>
        </w:rPr>
        <w:t xml:space="preserve">, DOC export </w:t>
      </w:r>
      <w:r w:rsidR="002A18A0" w:rsidRPr="00E60FCD">
        <w:rPr>
          <w:rFonts w:ascii="Times New Roman" w:hAnsi="Times New Roman" w:cs="Times New Roman"/>
          <w:sz w:val="28"/>
          <w:szCs w:val="28"/>
          <w:lang w:val="en-GB"/>
        </w:rPr>
        <w:t>is</w:t>
      </w:r>
      <w:r w:rsidR="002C76C9" w:rsidRPr="00E60FCD">
        <w:rPr>
          <w:rFonts w:ascii="Times New Roman" w:hAnsi="Times New Roman" w:cs="Times New Roman"/>
          <w:sz w:val="28"/>
          <w:szCs w:val="28"/>
          <w:lang w:val="en-GB"/>
        </w:rPr>
        <w:t xml:space="preserve"> forecasted to increase in Siberian rivers along a latitudinal transect (Frey and MacClelland, 2009). </w:t>
      </w:r>
      <w:r w:rsidR="00E5508C" w:rsidRPr="00E60FCD">
        <w:rPr>
          <w:rFonts w:ascii="Times New Roman" w:hAnsi="Times New Roman" w:cs="Times New Roman"/>
          <w:sz w:val="28"/>
          <w:szCs w:val="28"/>
          <w:lang w:val="en-GB"/>
        </w:rPr>
        <w:t xml:space="preserve">However, </w:t>
      </w:r>
      <w:r w:rsidR="00C866AA" w:rsidRPr="00E60FCD">
        <w:rPr>
          <w:rFonts w:ascii="Times New Roman" w:hAnsi="Times New Roman" w:cs="Times New Roman"/>
          <w:sz w:val="28"/>
          <w:szCs w:val="28"/>
          <w:lang w:val="en-GB"/>
        </w:rPr>
        <w:t xml:space="preserve">permafrost degradation </w:t>
      </w:r>
      <w:r w:rsidR="00CC6975" w:rsidRPr="00E60FCD">
        <w:rPr>
          <w:rFonts w:ascii="Times New Roman" w:hAnsi="Times New Roman" w:cs="Times New Roman"/>
          <w:sz w:val="28"/>
          <w:szCs w:val="28"/>
          <w:lang w:val="en-GB"/>
        </w:rPr>
        <w:t>also increase</w:t>
      </w:r>
      <w:r w:rsidR="002A18A0" w:rsidRPr="00E60FCD">
        <w:rPr>
          <w:rFonts w:ascii="Times New Roman" w:hAnsi="Times New Roman" w:cs="Times New Roman"/>
          <w:sz w:val="28"/>
          <w:szCs w:val="28"/>
          <w:lang w:val="en-GB"/>
        </w:rPr>
        <w:t>s</w:t>
      </w:r>
      <w:r w:rsidR="00CC6975" w:rsidRPr="00E60FCD">
        <w:rPr>
          <w:rFonts w:ascii="Times New Roman" w:hAnsi="Times New Roman" w:cs="Times New Roman"/>
          <w:sz w:val="28"/>
          <w:szCs w:val="28"/>
          <w:lang w:val="en-GB"/>
        </w:rPr>
        <w:t xml:space="preserve"> </w:t>
      </w:r>
      <w:r w:rsidR="002A18A0" w:rsidRPr="00E60FCD">
        <w:rPr>
          <w:rFonts w:ascii="Times New Roman" w:hAnsi="Times New Roman" w:cs="Times New Roman"/>
          <w:sz w:val="28"/>
          <w:szCs w:val="28"/>
          <w:lang w:val="en-GB"/>
        </w:rPr>
        <w:t>the likelihood</w:t>
      </w:r>
      <w:r w:rsidR="00CC6975" w:rsidRPr="00E60FCD">
        <w:rPr>
          <w:rFonts w:ascii="Times New Roman" w:hAnsi="Times New Roman" w:cs="Times New Roman"/>
          <w:sz w:val="28"/>
          <w:szCs w:val="28"/>
          <w:lang w:val="en-GB"/>
        </w:rPr>
        <w:t xml:space="preserve"> of interaction</w:t>
      </w:r>
      <w:r w:rsidR="002A18A0" w:rsidRPr="00E60FCD">
        <w:rPr>
          <w:rFonts w:ascii="Times New Roman" w:hAnsi="Times New Roman" w:cs="Times New Roman"/>
          <w:sz w:val="28"/>
          <w:szCs w:val="28"/>
          <w:lang w:val="en-GB"/>
        </w:rPr>
        <w:t xml:space="preserve">s </w:t>
      </w:r>
      <w:r w:rsidR="00CC6975" w:rsidRPr="00E60FCD">
        <w:rPr>
          <w:rFonts w:ascii="Times New Roman" w:hAnsi="Times New Roman" w:cs="Times New Roman"/>
          <w:sz w:val="28"/>
          <w:szCs w:val="28"/>
          <w:lang w:val="en-GB"/>
        </w:rPr>
        <w:t>between subsurface flow</w:t>
      </w:r>
      <w:r w:rsidR="002A18A0" w:rsidRPr="00E60FCD">
        <w:rPr>
          <w:rFonts w:ascii="Times New Roman" w:hAnsi="Times New Roman" w:cs="Times New Roman"/>
          <w:sz w:val="28"/>
          <w:szCs w:val="28"/>
          <w:lang w:val="en-GB"/>
        </w:rPr>
        <w:t>s</w:t>
      </w:r>
      <w:r w:rsidR="00CC6975" w:rsidRPr="00E60FCD">
        <w:rPr>
          <w:rFonts w:ascii="Times New Roman" w:hAnsi="Times New Roman" w:cs="Times New Roman"/>
          <w:sz w:val="28"/>
          <w:szCs w:val="28"/>
          <w:lang w:val="en-GB"/>
        </w:rPr>
        <w:t xml:space="preserve"> and mineral soils</w:t>
      </w:r>
      <w:r w:rsidR="00A76545" w:rsidRPr="00E60FCD">
        <w:rPr>
          <w:rFonts w:ascii="Times New Roman" w:hAnsi="Times New Roman" w:cs="Times New Roman"/>
          <w:sz w:val="28"/>
          <w:szCs w:val="28"/>
          <w:lang w:val="en-GB"/>
        </w:rPr>
        <w:t>,</w:t>
      </w:r>
      <w:r w:rsidR="00CC6975" w:rsidRPr="00E60FCD">
        <w:rPr>
          <w:rFonts w:ascii="Times New Roman" w:hAnsi="Times New Roman" w:cs="Times New Roman"/>
          <w:sz w:val="28"/>
          <w:szCs w:val="28"/>
          <w:lang w:val="en-GB"/>
        </w:rPr>
        <w:t xml:space="preserve"> which</w:t>
      </w:r>
      <w:r w:rsidR="000774BA" w:rsidRPr="00E60FCD">
        <w:rPr>
          <w:rFonts w:ascii="Times New Roman" w:hAnsi="Times New Roman" w:cs="Times New Roman"/>
          <w:sz w:val="28"/>
          <w:szCs w:val="28"/>
          <w:lang w:val="en-GB"/>
        </w:rPr>
        <w:t xml:space="preserve"> should</w:t>
      </w:r>
      <w:r w:rsidR="002A18A0" w:rsidRPr="00E60FCD">
        <w:rPr>
          <w:rFonts w:ascii="Times New Roman" w:hAnsi="Times New Roman" w:cs="Times New Roman"/>
          <w:sz w:val="28"/>
          <w:szCs w:val="28"/>
          <w:lang w:val="en-GB"/>
        </w:rPr>
        <w:t xml:space="preserve"> </w:t>
      </w:r>
      <w:r w:rsidR="00C70E74" w:rsidRPr="00E60FCD">
        <w:rPr>
          <w:rFonts w:ascii="Times New Roman" w:hAnsi="Times New Roman" w:cs="Times New Roman"/>
          <w:sz w:val="28"/>
          <w:szCs w:val="28"/>
          <w:lang w:val="en-GB"/>
        </w:rPr>
        <w:t xml:space="preserve">lead to </w:t>
      </w:r>
      <w:r w:rsidR="002A18A0" w:rsidRPr="00E60FCD">
        <w:rPr>
          <w:rFonts w:ascii="Times New Roman" w:hAnsi="Times New Roman" w:cs="Times New Roman"/>
          <w:sz w:val="28"/>
          <w:szCs w:val="28"/>
          <w:lang w:val="en-GB"/>
        </w:rPr>
        <w:t xml:space="preserve">considerable </w:t>
      </w:r>
      <w:r w:rsidR="00CC6975" w:rsidRPr="00E60FCD">
        <w:rPr>
          <w:rFonts w:ascii="Times New Roman" w:hAnsi="Times New Roman" w:cs="Times New Roman"/>
          <w:sz w:val="28"/>
          <w:szCs w:val="28"/>
          <w:lang w:val="en-GB"/>
        </w:rPr>
        <w:t xml:space="preserve">DOC </w:t>
      </w:r>
      <w:r w:rsidR="002A18A0" w:rsidRPr="00E60FCD">
        <w:rPr>
          <w:rFonts w:ascii="Times New Roman" w:hAnsi="Times New Roman" w:cs="Times New Roman"/>
          <w:sz w:val="28"/>
          <w:szCs w:val="28"/>
          <w:lang w:val="en-GB"/>
        </w:rPr>
        <w:t xml:space="preserve">absorption </w:t>
      </w:r>
      <w:r w:rsidR="00C70E74" w:rsidRPr="00E60FCD">
        <w:rPr>
          <w:rFonts w:ascii="Times New Roman" w:hAnsi="Times New Roman" w:cs="Times New Roman"/>
          <w:sz w:val="28"/>
          <w:szCs w:val="28"/>
          <w:lang w:val="en-GB"/>
        </w:rPr>
        <w:t>by</w:t>
      </w:r>
      <w:r w:rsidR="00A76545" w:rsidRPr="00E60FCD">
        <w:rPr>
          <w:rFonts w:ascii="Times New Roman" w:hAnsi="Times New Roman" w:cs="Times New Roman"/>
          <w:sz w:val="28"/>
          <w:szCs w:val="28"/>
          <w:lang w:val="en-GB"/>
        </w:rPr>
        <w:t xml:space="preserve"> fine soil particles </w:t>
      </w:r>
      <w:r w:rsidR="00CC6975" w:rsidRPr="00E60FCD">
        <w:rPr>
          <w:rFonts w:ascii="Times New Roman" w:hAnsi="Times New Roman" w:cs="Times New Roman"/>
          <w:sz w:val="28"/>
          <w:szCs w:val="28"/>
          <w:lang w:val="en-GB"/>
        </w:rPr>
        <w:t>and</w:t>
      </w:r>
      <w:r w:rsidR="002A18A0" w:rsidRPr="00E60FCD">
        <w:rPr>
          <w:rFonts w:ascii="Times New Roman" w:hAnsi="Times New Roman" w:cs="Times New Roman"/>
          <w:sz w:val="28"/>
          <w:szCs w:val="28"/>
          <w:lang w:val="en-GB"/>
        </w:rPr>
        <w:t xml:space="preserve"> </w:t>
      </w:r>
      <w:r w:rsidR="000774BA" w:rsidRPr="00E60FCD">
        <w:rPr>
          <w:rFonts w:ascii="Times New Roman" w:hAnsi="Times New Roman" w:cs="Times New Roman"/>
          <w:sz w:val="28"/>
          <w:szCs w:val="28"/>
          <w:lang w:val="en-GB"/>
        </w:rPr>
        <w:t xml:space="preserve">in turn </w:t>
      </w:r>
      <w:r w:rsidR="00CC6975" w:rsidRPr="00E60FCD">
        <w:rPr>
          <w:rFonts w:ascii="Times New Roman" w:hAnsi="Times New Roman" w:cs="Times New Roman"/>
          <w:sz w:val="28"/>
          <w:szCs w:val="28"/>
          <w:lang w:val="en-GB"/>
        </w:rPr>
        <w:t xml:space="preserve">decrease </w:t>
      </w:r>
      <w:r w:rsidR="000774BA" w:rsidRPr="00E60FCD">
        <w:rPr>
          <w:rFonts w:ascii="Times New Roman" w:hAnsi="Times New Roman" w:cs="Times New Roman"/>
          <w:sz w:val="28"/>
          <w:szCs w:val="28"/>
          <w:lang w:val="en-GB"/>
        </w:rPr>
        <w:t>in</w:t>
      </w:r>
      <w:r w:rsidR="002A18A0" w:rsidRPr="00E60FCD">
        <w:rPr>
          <w:rFonts w:ascii="Times New Roman" w:hAnsi="Times New Roman" w:cs="Times New Roman"/>
          <w:sz w:val="28"/>
          <w:szCs w:val="28"/>
          <w:lang w:val="en-GB"/>
        </w:rPr>
        <w:t xml:space="preserve"> </w:t>
      </w:r>
      <w:r w:rsidR="00CC6975" w:rsidRPr="00E60FCD">
        <w:rPr>
          <w:rFonts w:ascii="Times New Roman" w:hAnsi="Times New Roman" w:cs="Times New Roman"/>
          <w:sz w:val="28"/>
          <w:szCs w:val="28"/>
          <w:lang w:val="en-GB"/>
        </w:rPr>
        <w:t>DOC export magnitude (</w:t>
      </w:r>
      <w:r w:rsidR="007E3FC4" w:rsidRPr="00E60FCD">
        <w:rPr>
          <w:rFonts w:ascii="Times New Roman" w:hAnsi="Times New Roman" w:cs="Times New Roman"/>
          <w:sz w:val="28"/>
          <w:szCs w:val="28"/>
          <w:lang w:val="en-GB"/>
        </w:rPr>
        <w:t>Petrone et al., 2006; Striegl et al., 200</w:t>
      </w:r>
      <w:r w:rsidR="000774BA" w:rsidRPr="00E60FCD">
        <w:rPr>
          <w:rFonts w:ascii="Times New Roman" w:hAnsi="Times New Roman" w:cs="Times New Roman"/>
          <w:sz w:val="28"/>
          <w:szCs w:val="28"/>
          <w:lang w:val="en-GB"/>
        </w:rPr>
        <w:t>5</w:t>
      </w:r>
      <w:r w:rsidR="00CC6975" w:rsidRPr="00E60FCD">
        <w:rPr>
          <w:rFonts w:ascii="Times New Roman" w:hAnsi="Times New Roman" w:cs="Times New Roman"/>
          <w:sz w:val="28"/>
          <w:szCs w:val="28"/>
          <w:lang w:val="en-GB"/>
        </w:rPr>
        <w:t>).</w:t>
      </w:r>
      <w:r w:rsidR="0035337F" w:rsidRPr="00E60FCD">
        <w:rPr>
          <w:rFonts w:ascii="Times New Roman" w:hAnsi="Times New Roman" w:cs="Times New Roman"/>
          <w:sz w:val="28"/>
          <w:szCs w:val="28"/>
          <w:lang w:val="en-GB"/>
        </w:rPr>
        <w:t xml:space="preserve"> </w:t>
      </w:r>
      <w:r w:rsidR="002C4E04" w:rsidRPr="00E60FCD">
        <w:rPr>
          <w:rFonts w:ascii="Times New Roman" w:hAnsi="Times New Roman" w:cs="Times New Roman"/>
          <w:sz w:val="28"/>
          <w:szCs w:val="28"/>
          <w:lang w:val="en-GB"/>
        </w:rPr>
        <w:t xml:space="preserve">There are </w:t>
      </w:r>
      <w:r w:rsidR="002A18A0" w:rsidRPr="00E60FCD">
        <w:rPr>
          <w:rFonts w:ascii="Times New Roman" w:hAnsi="Times New Roman" w:cs="Times New Roman"/>
          <w:sz w:val="28"/>
          <w:szCs w:val="28"/>
          <w:lang w:val="en-GB"/>
        </w:rPr>
        <w:t xml:space="preserve">significant </w:t>
      </w:r>
      <w:r w:rsidR="002C4E04" w:rsidRPr="00E60FCD">
        <w:rPr>
          <w:rFonts w:ascii="Times New Roman" w:hAnsi="Times New Roman" w:cs="Times New Roman"/>
          <w:sz w:val="28"/>
          <w:szCs w:val="28"/>
          <w:lang w:val="en-GB"/>
        </w:rPr>
        <w:t xml:space="preserve">disparities </w:t>
      </w:r>
      <w:r w:rsidR="003D1211" w:rsidRPr="00E60FCD">
        <w:rPr>
          <w:rFonts w:ascii="Times New Roman" w:hAnsi="Times New Roman" w:cs="Times New Roman"/>
          <w:sz w:val="28"/>
          <w:szCs w:val="28"/>
          <w:lang w:val="en-GB"/>
        </w:rPr>
        <w:t xml:space="preserve">in </w:t>
      </w:r>
      <w:r w:rsidR="002C4E04" w:rsidRPr="00E60FCD">
        <w:rPr>
          <w:rFonts w:ascii="Times New Roman" w:hAnsi="Times New Roman" w:cs="Times New Roman"/>
          <w:sz w:val="28"/>
          <w:szCs w:val="28"/>
          <w:lang w:val="en-GB"/>
        </w:rPr>
        <w:t>DOC export concentration</w:t>
      </w:r>
      <w:r w:rsidR="003D1211" w:rsidRPr="00E60FCD">
        <w:rPr>
          <w:rFonts w:ascii="Times New Roman" w:hAnsi="Times New Roman" w:cs="Times New Roman"/>
          <w:sz w:val="28"/>
          <w:szCs w:val="28"/>
          <w:lang w:val="en-GB"/>
        </w:rPr>
        <w:t>s</w:t>
      </w:r>
      <w:r w:rsidR="002C4E04" w:rsidRPr="00E60FCD">
        <w:rPr>
          <w:rFonts w:ascii="Times New Roman" w:hAnsi="Times New Roman" w:cs="Times New Roman"/>
          <w:sz w:val="28"/>
          <w:szCs w:val="28"/>
          <w:lang w:val="en-GB"/>
        </w:rPr>
        <w:t xml:space="preserve"> </w:t>
      </w:r>
      <w:r w:rsidR="00AC037C" w:rsidRPr="00E60FCD">
        <w:rPr>
          <w:rFonts w:ascii="Times New Roman" w:hAnsi="Times New Roman" w:cs="Times New Roman"/>
          <w:sz w:val="28"/>
          <w:szCs w:val="28"/>
          <w:lang w:val="en-GB"/>
        </w:rPr>
        <w:t>and seasonal pattern</w:t>
      </w:r>
      <w:r w:rsidR="002A18A0" w:rsidRPr="00E60FCD">
        <w:rPr>
          <w:rFonts w:ascii="Times New Roman" w:hAnsi="Times New Roman" w:cs="Times New Roman"/>
          <w:sz w:val="28"/>
          <w:szCs w:val="28"/>
          <w:lang w:val="en-GB"/>
        </w:rPr>
        <w:t>s</w:t>
      </w:r>
      <w:r w:rsidR="00AC037C" w:rsidRPr="00E60FCD">
        <w:rPr>
          <w:rFonts w:ascii="Times New Roman" w:hAnsi="Times New Roman" w:cs="Times New Roman"/>
          <w:sz w:val="28"/>
          <w:szCs w:val="28"/>
          <w:lang w:val="en-GB"/>
        </w:rPr>
        <w:t xml:space="preserve"> </w:t>
      </w:r>
      <w:r w:rsidR="002C4E04" w:rsidRPr="00E60FCD">
        <w:rPr>
          <w:rFonts w:ascii="Times New Roman" w:hAnsi="Times New Roman" w:cs="Times New Roman"/>
          <w:sz w:val="28"/>
          <w:szCs w:val="28"/>
          <w:lang w:val="en-GB"/>
        </w:rPr>
        <w:t xml:space="preserve">between surface- and subsurface-dominated runoff </w:t>
      </w:r>
      <w:r w:rsidR="002C4E04" w:rsidRPr="00E60FCD">
        <w:rPr>
          <w:rFonts w:ascii="Times New Roman" w:hAnsi="Times New Roman" w:cs="Times New Roman"/>
          <w:sz w:val="28"/>
          <w:szCs w:val="28"/>
          <w:lang w:val="en-GB"/>
        </w:rPr>
        <w:lastRenderedPageBreak/>
        <w:t>process</w:t>
      </w:r>
      <w:r w:rsidR="00D80F00" w:rsidRPr="00E60FCD">
        <w:rPr>
          <w:rFonts w:ascii="Times New Roman" w:hAnsi="Times New Roman" w:cs="Times New Roman"/>
          <w:sz w:val="28"/>
          <w:szCs w:val="28"/>
          <w:lang w:val="en-GB"/>
        </w:rPr>
        <w:t>es</w:t>
      </w:r>
      <w:r w:rsidR="002C4E04" w:rsidRPr="00E60FCD">
        <w:rPr>
          <w:rFonts w:ascii="Times New Roman" w:hAnsi="Times New Roman" w:cs="Times New Roman"/>
          <w:sz w:val="28"/>
          <w:szCs w:val="28"/>
          <w:lang w:val="en-GB"/>
        </w:rPr>
        <w:t xml:space="preserve"> in permafrost catchments</w:t>
      </w:r>
      <w:r w:rsidR="00AC037C" w:rsidRPr="00E60FCD">
        <w:rPr>
          <w:rFonts w:ascii="Times New Roman" w:hAnsi="Times New Roman" w:cs="Times New Roman"/>
          <w:sz w:val="28"/>
          <w:szCs w:val="28"/>
          <w:lang w:val="en-GB"/>
        </w:rPr>
        <w:t xml:space="preserve"> (</w:t>
      </w:r>
      <w:r w:rsidR="00DB0728" w:rsidRPr="00E60FCD">
        <w:rPr>
          <w:rFonts w:ascii="Times New Roman" w:hAnsi="Times New Roman" w:cs="Times New Roman"/>
          <w:sz w:val="28"/>
          <w:szCs w:val="28"/>
          <w:lang w:val="en-GB"/>
        </w:rPr>
        <w:t>Laudon et al., 2011</w:t>
      </w:r>
      <w:r w:rsidR="00AC037C" w:rsidRPr="00E60FCD">
        <w:rPr>
          <w:rFonts w:ascii="Times New Roman" w:hAnsi="Times New Roman" w:cs="Times New Roman"/>
          <w:sz w:val="28"/>
          <w:szCs w:val="28"/>
          <w:lang w:val="en-GB"/>
        </w:rPr>
        <w:t>)</w:t>
      </w:r>
      <w:r w:rsidR="002C4E04" w:rsidRPr="00E60FCD">
        <w:rPr>
          <w:rFonts w:ascii="Times New Roman" w:hAnsi="Times New Roman" w:cs="Times New Roman"/>
          <w:sz w:val="28"/>
          <w:szCs w:val="28"/>
          <w:lang w:val="en-GB"/>
        </w:rPr>
        <w:t xml:space="preserve">. </w:t>
      </w:r>
      <w:r w:rsidR="00DB131D" w:rsidRPr="00E60FCD">
        <w:rPr>
          <w:rFonts w:ascii="Times New Roman" w:hAnsi="Times New Roman" w:cs="Times New Roman"/>
          <w:sz w:val="28"/>
          <w:szCs w:val="28"/>
          <w:lang w:val="en-GB"/>
        </w:rPr>
        <w:t>Studies have prove</w:t>
      </w:r>
      <w:r w:rsidR="003D1211" w:rsidRPr="00E60FCD">
        <w:rPr>
          <w:rFonts w:ascii="Times New Roman" w:hAnsi="Times New Roman" w:cs="Times New Roman"/>
          <w:sz w:val="28"/>
          <w:szCs w:val="28"/>
          <w:lang w:val="en-GB"/>
        </w:rPr>
        <w:t>n</w:t>
      </w:r>
      <w:r w:rsidR="00DB131D" w:rsidRPr="00E60FCD">
        <w:rPr>
          <w:rFonts w:ascii="Times New Roman" w:hAnsi="Times New Roman" w:cs="Times New Roman"/>
          <w:sz w:val="28"/>
          <w:szCs w:val="28"/>
          <w:lang w:val="en-GB"/>
        </w:rPr>
        <w:t xml:space="preserve"> that capacit</w:t>
      </w:r>
      <w:r w:rsidR="003D1211" w:rsidRPr="00E60FCD">
        <w:rPr>
          <w:rFonts w:ascii="Times New Roman" w:hAnsi="Times New Roman" w:cs="Times New Roman"/>
          <w:sz w:val="28"/>
          <w:szCs w:val="28"/>
          <w:lang w:val="en-GB"/>
        </w:rPr>
        <w:t>ies</w:t>
      </w:r>
      <w:r w:rsidR="00DB131D" w:rsidRPr="00E60FCD">
        <w:rPr>
          <w:rFonts w:ascii="Times New Roman" w:hAnsi="Times New Roman" w:cs="Times New Roman"/>
          <w:sz w:val="28"/>
          <w:szCs w:val="28"/>
          <w:lang w:val="en-GB"/>
        </w:rPr>
        <w:t xml:space="preserve"> </w:t>
      </w:r>
      <w:r w:rsidR="003D1211" w:rsidRPr="00E60FCD">
        <w:rPr>
          <w:rFonts w:ascii="Times New Roman" w:hAnsi="Times New Roman" w:cs="Times New Roman"/>
          <w:sz w:val="28"/>
          <w:szCs w:val="28"/>
          <w:lang w:val="en-GB"/>
        </w:rPr>
        <w:t xml:space="preserve">for </w:t>
      </w:r>
      <w:r w:rsidR="00DB131D" w:rsidRPr="00E60FCD">
        <w:rPr>
          <w:rFonts w:ascii="Times New Roman" w:hAnsi="Times New Roman" w:cs="Times New Roman"/>
          <w:sz w:val="28"/>
          <w:szCs w:val="28"/>
          <w:lang w:val="en-GB"/>
        </w:rPr>
        <w:t>DOC export from permafrost soil</w:t>
      </w:r>
      <w:r w:rsidR="003D1211" w:rsidRPr="00E60FCD">
        <w:rPr>
          <w:rFonts w:ascii="Times New Roman" w:hAnsi="Times New Roman" w:cs="Times New Roman"/>
          <w:sz w:val="28"/>
          <w:szCs w:val="28"/>
          <w:lang w:val="en-GB"/>
        </w:rPr>
        <w:t>s are</w:t>
      </w:r>
      <w:r w:rsidR="00DB131D" w:rsidRPr="00E60FCD">
        <w:rPr>
          <w:rFonts w:ascii="Times New Roman" w:hAnsi="Times New Roman" w:cs="Times New Roman"/>
          <w:sz w:val="28"/>
          <w:szCs w:val="28"/>
          <w:lang w:val="en-GB"/>
        </w:rPr>
        <w:t xml:space="preserve"> closely related to lateral subsurface flow</w:t>
      </w:r>
      <w:r w:rsidR="003D1211" w:rsidRPr="00E60FCD">
        <w:rPr>
          <w:rFonts w:ascii="Times New Roman" w:hAnsi="Times New Roman" w:cs="Times New Roman"/>
          <w:sz w:val="28"/>
          <w:szCs w:val="28"/>
          <w:lang w:val="en-GB"/>
        </w:rPr>
        <w:t>s</w:t>
      </w:r>
      <w:r w:rsidR="00DB131D" w:rsidRPr="00E60FCD">
        <w:rPr>
          <w:rFonts w:ascii="Times New Roman" w:hAnsi="Times New Roman" w:cs="Times New Roman"/>
          <w:sz w:val="28"/>
          <w:szCs w:val="28"/>
          <w:lang w:val="en-GB"/>
        </w:rPr>
        <w:t xml:space="preserve"> (Striegl et al., 2007; Lyon et al., 2010).</w:t>
      </w:r>
      <w:r w:rsidR="00185AD4" w:rsidRPr="00E60FCD">
        <w:rPr>
          <w:rFonts w:ascii="Times New Roman" w:hAnsi="Times New Roman" w:cs="Times New Roman"/>
          <w:sz w:val="28"/>
          <w:szCs w:val="28"/>
          <w:lang w:val="en-GB"/>
        </w:rPr>
        <w:t xml:space="preserve"> </w:t>
      </w:r>
      <w:r w:rsidR="00443881" w:rsidRPr="00E60FCD">
        <w:rPr>
          <w:rFonts w:ascii="Times New Roman" w:hAnsi="Times New Roman" w:cs="Times New Roman"/>
          <w:sz w:val="28"/>
          <w:szCs w:val="28"/>
          <w:lang w:val="en-GB"/>
        </w:rPr>
        <w:t>Therefore, alteration</w:t>
      </w:r>
      <w:r w:rsidR="003D1211" w:rsidRPr="00E60FCD">
        <w:rPr>
          <w:rFonts w:ascii="Times New Roman" w:hAnsi="Times New Roman" w:cs="Times New Roman"/>
          <w:sz w:val="28"/>
          <w:szCs w:val="28"/>
          <w:lang w:val="en-GB"/>
        </w:rPr>
        <w:t>s</w:t>
      </w:r>
      <w:r w:rsidR="00443881" w:rsidRPr="00E60FCD">
        <w:rPr>
          <w:rFonts w:ascii="Times New Roman" w:hAnsi="Times New Roman" w:cs="Times New Roman"/>
          <w:sz w:val="28"/>
          <w:szCs w:val="28"/>
          <w:lang w:val="en-GB"/>
        </w:rPr>
        <w:t xml:space="preserve"> in </w:t>
      </w:r>
      <w:r w:rsidR="00533335" w:rsidRPr="00E60FCD">
        <w:rPr>
          <w:rFonts w:ascii="Times New Roman" w:hAnsi="Times New Roman" w:cs="Times New Roman"/>
          <w:sz w:val="28"/>
          <w:szCs w:val="28"/>
          <w:lang w:val="en-GB"/>
        </w:rPr>
        <w:t>flow</w:t>
      </w:r>
      <w:r w:rsidR="00443881" w:rsidRPr="00E60FCD">
        <w:rPr>
          <w:rFonts w:ascii="Times New Roman" w:hAnsi="Times New Roman" w:cs="Times New Roman"/>
          <w:sz w:val="28"/>
          <w:szCs w:val="28"/>
          <w:lang w:val="en-GB"/>
        </w:rPr>
        <w:t xml:space="preserve"> pathway</w:t>
      </w:r>
      <w:r w:rsidR="003D1211" w:rsidRPr="00E60FCD">
        <w:rPr>
          <w:rFonts w:ascii="Times New Roman" w:hAnsi="Times New Roman" w:cs="Times New Roman"/>
          <w:sz w:val="28"/>
          <w:szCs w:val="28"/>
          <w:lang w:val="en-GB"/>
        </w:rPr>
        <w:t>s</w:t>
      </w:r>
      <w:r w:rsidR="00443881" w:rsidRPr="00E60FCD">
        <w:rPr>
          <w:rFonts w:ascii="Times New Roman" w:hAnsi="Times New Roman" w:cs="Times New Roman"/>
          <w:sz w:val="28"/>
          <w:szCs w:val="28"/>
          <w:lang w:val="en-GB"/>
        </w:rPr>
        <w:t xml:space="preserve"> during permafrost freeze-thaw cycles </w:t>
      </w:r>
      <w:r w:rsidR="003D1211" w:rsidRPr="00E60FCD">
        <w:rPr>
          <w:rFonts w:ascii="Times New Roman" w:hAnsi="Times New Roman" w:cs="Times New Roman"/>
          <w:sz w:val="28"/>
          <w:szCs w:val="28"/>
          <w:lang w:val="en-GB"/>
        </w:rPr>
        <w:t>are some</w:t>
      </w:r>
      <w:r w:rsidR="00443881" w:rsidRPr="00E60FCD">
        <w:rPr>
          <w:rFonts w:ascii="Times New Roman" w:hAnsi="Times New Roman" w:cs="Times New Roman"/>
          <w:sz w:val="28"/>
          <w:szCs w:val="28"/>
          <w:lang w:val="en-GB"/>
        </w:rPr>
        <w:t xml:space="preserve"> of the most important factors</w:t>
      </w:r>
      <w:r w:rsidR="003D1211" w:rsidRPr="00E60FCD">
        <w:rPr>
          <w:rFonts w:ascii="Times New Roman" w:hAnsi="Times New Roman" w:cs="Times New Roman"/>
          <w:sz w:val="28"/>
          <w:szCs w:val="28"/>
          <w:lang w:val="en-GB"/>
        </w:rPr>
        <w:t xml:space="preserve"> to consider in</w:t>
      </w:r>
      <w:r w:rsidR="00443881" w:rsidRPr="00E60FCD">
        <w:rPr>
          <w:rFonts w:ascii="Times New Roman" w:hAnsi="Times New Roman" w:cs="Times New Roman"/>
          <w:sz w:val="28"/>
          <w:szCs w:val="28"/>
          <w:lang w:val="en-GB"/>
        </w:rPr>
        <w:t xml:space="preserve"> </w:t>
      </w:r>
      <w:r w:rsidR="003D1211" w:rsidRPr="00E60FCD">
        <w:rPr>
          <w:rFonts w:ascii="Times New Roman" w:hAnsi="Times New Roman" w:cs="Times New Roman"/>
          <w:sz w:val="28"/>
          <w:szCs w:val="28"/>
          <w:lang w:val="en-GB"/>
        </w:rPr>
        <w:t>evaluating</w:t>
      </w:r>
      <w:r w:rsidR="00443881" w:rsidRPr="00E60FCD">
        <w:rPr>
          <w:rFonts w:ascii="Times New Roman" w:hAnsi="Times New Roman" w:cs="Times New Roman"/>
          <w:sz w:val="28"/>
          <w:szCs w:val="28"/>
          <w:lang w:val="en-GB"/>
        </w:rPr>
        <w:t xml:space="preserve"> DOC export potential.</w:t>
      </w:r>
    </w:p>
    <w:p w14:paraId="1C12BA55" w14:textId="515A5E46" w:rsidR="00D86A91" w:rsidRPr="00E60FCD" w:rsidRDefault="00755AD0" w:rsidP="00F52F18">
      <w:pPr>
        <w:autoSpaceDE w:val="0"/>
        <w:autoSpaceDN w:val="0"/>
        <w:adjustRightInd w:val="0"/>
        <w:spacing w:beforeLines="50" w:before="156" w:line="480" w:lineRule="auto"/>
        <w:ind w:firstLineChars="200" w:firstLine="560"/>
        <w:rPr>
          <w:rFonts w:ascii="Times New Roman" w:hAnsi="Times New Roman" w:cs="Times New Roman"/>
          <w:kern w:val="0"/>
          <w:sz w:val="28"/>
          <w:szCs w:val="28"/>
          <w:lang w:val="en-GB"/>
        </w:rPr>
      </w:pPr>
      <w:r w:rsidRPr="00E60FCD">
        <w:rPr>
          <w:rFonts w:ascii="Times New Roman" w:hAnsi="Times New Roman" w:cs="Times New Roman"/>
          <w:sz w:val="28"/>
          <w:szCs w:val="28"/>
          <w:lang w:val="en-GB"/>
        </w:rPr>
        <w:t>Flow</w:t>
      </w:r>
      <w:r w:rsidR="00142937" w:rsidRPr="00E60FCD">
        <w:rPr>
          <w:rFonts w:ascii="Times New Roman" w:hAnsi="Times New Roman" w:cs="Times New Roman"/>
          <w:sz w:val="28"/>
          <w:szCs w:val="28"/>
          <w:lang w:val="en-GB"/>
        </w:rPr>
        <w:t xml:space="preserve"> </w:t>
      </w:r>
      <w:r w:rsidRPr="00E60FCD">
        <w:rPr>
          <w:rFonts w:ascii="Times New Roman" w:hAnsi="Times New Roman" w:cs="Times New Roman"/>
          <w:sz w:val="28"/>
          <w:szCs w:val="28"/>
          <w:lang w:val="en-GB"/>
        </w:rPr>
        <w:t>pathway</w:t>
      </w:r>
      <w:r w:rsidR="00734525" w:rsidRPr="00E60FCD">
        <w:rPr>
          <w:rFonts w:ascii="Times New Roman" w:hAnsi="Times New Roman" w:cs="Times New Roman"/>
          <w:sz w:val="28"/>
          <w:szCs w:val="28"/>
          <w:lang w:val="en-GB"/>
        </w:rPr>
        <w:t>s</w:t>
      </w:r>
      <w:r w:rsidR="00142937" w:rsidRPr="00E60FCD">
        <w:rPr>
          <w:rFonts w:ascii="Times New Roman" w:hAnsi="Times New Roman" w:cs="Times New Roman"/>
          <w:sz w:val="28"/>
          <w:szCs w:val="28"/>
          <w:lang w:val="en-GB"/>
        </w:rPr>
        <w:t xml:space="preserve"> also determine chemical compositions of DOC export from permafrost catchment</w:t>
      </w:r>
      <w:r w:rsidR="00734525" w:rsidRPr="00E60FCD">
        <w:rPr>
          <w:rFonts w:ascii="Times New Roman" w:hAnsi="Times New Roman" w:cs="Times New Roman"/>
          <w:sz w:val="28"/>
          <w:szCs w:val="28"/>
          <w:lang w:val="en-GB"/>
        </w:rPr>
        <w:t>s</w:t>
      </w:r>
      <w:r w:rsidR="00142937" w:rsidRPr="00E60FCD">
        <w:rPr>
          <w:rFonts w:ascii="Times New Roman" w:hAnsi="Times New Roman" w:cs="Times New Roman"/>
          <w:sz w:val="28"/>
          <w:szCs w:val="28"/>
          <w:lang w:val="en-GB"/>
        </w:rPr>
        <w:t xml:space="preserve">, which </w:t>
      </w:r>
      <w:r w:rsidR="00142937" w:rsidRPr="00E60FCD">
        <w:rPr>
          <w:rFonts w:ascii="Times New Roman" w:hAnsi="Times New Roman" w:cs="Times New Roman"/>
          <w:kern w:val="0"/>
          <w:sz w:val="28"/>
          <w:szCs w:val="28"/>
          <w:lang w:val="en-GB"/>
        </w:rPr>
        <w:t xml:space="preserve">in turn </w:t>
      </w:r>
      <w:r w:rsidR="00734525" w:rsidRPr="00E60FCD">
        <w:rPr>
          <w:rFonts w:ascii="Times New Roman" w:hAnsi="Times New Roman" w:cs="Times New Roman"/>
          <w:kern w:val="0"/>
          <w:sz w:val="28"/>
          <w:szCs w:val="28"/>
          <w:lang w:val="en-GB"/>
        </w:rPr>
        <w:t>have considerable</w:t>
      </w:r>
      <w:r w:rsidR="00142937" w:rsidRPr="00E60FCD">
        <w:rPr>
          <w:rFonts w:ascii="Times New Roman" w:hAnsi="Times New Roman" w:cs="Times New Roman"/>
          <w:kern w:val="0"/>
          <w:sz w:val="28"/>
          <w:szCs w:val="28"/>
          <w:lang w:val="en-GB"/>
        </w:rPr>
        <w:t xml:space="preserve"> impacts on downstream DOC mineralization</w:t>
      </w:r>
      <w:r w:rsidR="00533335" w:rsidRPr="00E60FCD">
        <w:rPr>
          <w:rFonts w:ascii="Times New Roman" w:hAnsi="Times New Roman" w:cs="Times New Roman"/>
          <w:kern w:val="0"/>
          <w:sz w:val="28"/>
          <w:szCs w:val="28"/>
          <w:lang w:val="en-GB"/>
        </w:rPr>
        <w:t xml:space="preserve"> levels and carbon</w:t>
      </w:r>
      <w:r w:rsidR="00142937" w:rsidRPr="00E60FCD">
        <w:rPr>
          <w:rFonts w:ascii="Times New Roman" w:hAnsi="Times New Roman" w:cs="Times New Roman"/>
          <w:kern w:val="0"/>
          <w:sz w:val="28"/>
          <w:szCs w:val="28"/>
          <w:lang w:val="en-GB"/>
        </w:rPr>
        <w:t xml:space="preserve"> emission</w:t>
      </w:r>
      <w:r w:rsidR="00734525" w:rsidRPr="00E60FCD">
        <w:rPr>
          <w:rFonts w:ascii="Times New Roman" w:hAnsi="Times New Roman" w:cs="Times New Roman"/>
          <w:kern w:val="0"/>
          <w:sz w:val="28"/>
          <w:szCs w:val="28"/>
          <w:lang w:val="en-GB"/>
        </w:rPr>
        <w:t>s</w:t>
      </w:r>
      <w:r w:rsidR="00142937" w:rsidRPr="00E60FCD">
        <w:rPr>
          <w:rFonts w:ascii="Times New Roman" w:hAnsi="Times New Roman" w:cs="Times New Roman"/>
          <w:kern w:val="0"/>
          <w:sz w:val="28"/>
          <w:szCs w:val="28"/>
          <w:lang w:val="en-GB"/>
        </w:rPr>
        <w:t xml:space="preserve"> from streams, lakes and ocean</w:t>
      </w:r>
      <w:r w:rsidR="00734525" w:rsidRPr="00E60FCD">
        <w:rPr>
          <w:rFonts w:ascii="Times New Roman" w:hAnsi="Times New Roman" w:cs="Times New Roman"/>
          <w:kern w:val="0"/>
          <w:sz w:val="28"/>
          <w:szCs w:val="28"/>
          <w:lang w:val="en-GB"/>
        </w:rPr>
        <w:t>s</w:t>
      </w:r>
      <w:r w:rsidR="00142937" w:rsidRPr="00E60FCD">
        <w:rPr>
          <w:rFonts w:ascii="Times New Roman" w:hAnsi="Times New Roman" w:cs="Times New Roman"/>
          <w:kern w:val="0"/>
          <w:sz w:val="28"/>
          <w:szCs w:val="28"/>
          <w:lang w:val="en-GB"/>
        </w:rPr>
        <w:t xml:space="preserve"> (Mann et al., 2012; Cory et al., 2014). </w:t>
      </w:r>
      <w:r w:rsidR="00533335" w:rsidRPr="00E60FCD">
        <w:rPr>
          <w:rFonts w:ascii="Times New Roman" w:hAnsi="Times New Roman" w:cs="Times New Roman"/>
          <w:kern w:val="0"/>
          <w:sz w:val="28"/>
          <w:szCs w:val="28"/>
          <w:lang w:val="en-GB"/>
        </w:rPr>
        <w:t xml:space="preserve">DOC compositions </w:t>
      </w:r>
      <w:r w:rsidR="00142937" w:rsidRPr="00E60FCD">
        <w:rPr>
          <w:rFonts w:ascii="Times New Roman" w:hAnsi="Times New Roman" w:cs="Times New Roman"/>
          <w:kern w:val="0"/>
          <w:sz w:val="28"/>
          <w:szCs w:val="28"/>
          <w:lang w:val="en-GB"/>
        </w:rPr>
        <w:t xml:space="preserve">can </w:t>
      </w:r>
      <w:r w:rsidR="00533335" w:rsidRPr="00E60FCD">
        <w:rPr>
          <w:rFonts w:ascii="Times New Roman" w:hAnsi="Times New Roman" w:cs="Times New Roman"/>
          <w:kern w:val="0"/>
          <w:sz w:val="28"/>
          <w:szCs w:val="28"/>
          <w:lang w:val="en-GB"/>
        </w:rPr>
        <w:t xml:space="preserve">be </w:t>
      </w:r>
      <w:r w:rsidR="00142937" w:rsidRPr="00E60FCD">
        <w:rPr>
          <w:rFonts w:ascii="Times New Roman" w:hAnsi="Times New Roman" w:cs="Times New Roman"/>
          <w:kern w:val="0"/>
          <w:sz w:val="28"/>
          <w:szCs w:val="28"/>
          <w:lang w:val="en-GB"/>
        </w:rPr>
        <w:t>alter</w:t>
      </w:r>
      <w:r w:rsidR="00533335" w:rsidRPr="00E60FCD">
        <w:rPr>
          <w:rFonts w:ascii="Times New Roman" w:hAnsi="Times New Roman" w:cs="Times New Roman"/>
          <w:kern w:val="0"/>
          <w:sz w:val="28"/>
          <w:szCs w:val="28"/>
          <w:lang w:val="en-GB"/>
        </w:rPr>
        <w:t>ed</w:t>
      </w:r>
      <w:r w:rsidR="00142937" w:rsidRPr="00E60FCD">
        <w:rPr>
          <w:rFonts w:ascii="Times New Roman" w:hAnsi="Times New Roman" w:cs="Times New Roman"/>
          <w:kern w:val="0"/>
          <w:sz w:val="28"/>
          <w:szCs w:val="28"/>
          <w:lang w:val="en-GB"/>
        </w:rPr>
        <w:t xml:space="preserve"> </w:t>
      </w:r>
      <w:r w:rsidR="00734525" w:rsidRPr="00E60FCD">
        <w:rPr>
          <w:rFonts w:ascii="Times New Roman" w:hAnsi="Times New Roman" w:cs="Times New Roman"/>
          <w:kern w:val="0"/>
          <w:sz w:val="28"/>
          <w:szCs w:val="28"/>
          <w:lang w:val="en-GB"/>
        </w:rPr>
        <w:t xml:space="preserve">to a </w:t>
      </w:r>
      <w:r w:rsidR="00142937" w:rsidRPr="00E60FCD">
        <w:rPr>
          <w:rFonts w:ascii="Times New Roman" w:hAnsi="Times New Roman" w:cs="Times New Roman"/>
          <w:kern w:val="0"/>
          <w:sz w:val="28"/>
          <w:szCs w:val="28"/>
          <w:lang w:val="en-GB"/>
        </w:rPr>
        <w:t xml:space="preserve">certain degree according to </w:t>
      </w:r>
      <w:r w:rsidR="00627856" w:rsidRPr="00E60FCD">
        <w:rPr>
          <w:rFonts w:ascii="Times New Roman" w:hAnsi="Times New Roman" w:cs="Times New Roman"/>
          <w:kern w:val="0"/>
          <w:sz w:val="28"/>
          <w:szCs w:val="28"/>
          <w:lang w:val="en-GB"/>
        </w:rPr>
        <w:t xml:space="preserve">flow </w:t>
      </w:r>
      <w:r w:rsidR="00142937" w:rsidRPr="00E60FCD">
        <w:rPr>
          <w:rFonts w:ascii="Times New Roman" w:hAnsi="Times New Roman" w:cs="Times New Roman"/>
          <w:kern w:val="0"/>
          <w:sz w:val="28"/>
          <w:szCs w:val="28"/>
          <w:lang w:val="en-GB"/>
        </w:rPr>
        <w:t>pathway</w:t>
      </w:r>
      <w:r w:rsidR="00734525" w:rsidRPr="00E60FCD">
        <w:rPr>
          <w:rFonts w:ascii="Times New Roman" w:hAnsi="Times New Roman" w:cs="Times New Roman"/>
          <w:kern w:val="0"/>
          <w:sz w:val="28"/>
          <w:szCs w:val="28"/>
          <w:lang w:val="en-GB"/>
        </w:rPr>
        <w:t>s</w:t>
      </w:r>
      <w:r w:rsidR="00142937" w:rsidRPr="00E60FCD">
        <w:rPr>
          <w:rFonts w:ascii="Times New Roman" w:hAnsi="Times New Roman" w:cs="Times New Roman"/>
          <w:kern w:val="0"/>
          <w:sz w:val="28"/>
          <w:szCs w:val="28"/>
          <w:lang w:val="en-GB"/>
        </w:rPr>
        <w:t xml:space="preserve"> </w:t>
      </w:r>
      <w:r w:rsidR="00734525" w:rsidRPr="00E60FCD">
        <w:rPr>
          <w:rFonts w:ascii="Times New Roman" w:hAnsi="Times New Roman" w:cs="Times New Roman"/>
          <w:kern w:val="0"/>
          <w:sz w:val="28"/>
          <w:szCs w:val="28"/>
          <w:lang w:val="en-GB"/>
        </w:rPr>
        <w:t xml:space="preserve">of </w:t>
      </w:r>
      <w:r w:rsidR="00142937" w:rsidRPr="00E60FCD">
        <w:rPr>
          <w:rFonts w:ascii="Times New Roman" w:hAnsi="Times New Roman" w:cs="Times New Roman"/>
          <w:kern w:val="0"/>
          <w:sz w:val="28"/>
          <w:szCs w:val="28"/>
          <w:lang w:val="en-GB"/>
        </w:rPr>
        <w:t xml:space="preserve">the organic-mineral soil layer. </w:t>
      </w:r>
      <w:r w:rsidR="00142937" w:rsidRPr="00E60FCD">
        <w:rPr>
          <w:rFonts w:ascii="Times New Roman" w:hAnsi="Times New Roman" w:cs="Times New Roman"/>
          <w:sz w:val="28"/>
          <w:szCs w:val="28"/>
          <w:lang w:val="en-GB"/>
        </w:rPr>
        <w:t xml:space="preserve">Mineral soil </w:t>
      </w:r>
      <w:r w:rsidR="00142937" w:rsidRPr="00E60FCD">
        <w:rPr>
          <w:rFonts w:ascii="Times New Roman" w:hAnsi="Times New Roman" w:cs="Times New Roman"/>
          <w:kern w:val="0"/>
          <w:sz w:val="28"/>
          <w:szCs w:val="28"/>
          <w:lang w:val="en-GB"/>
        </w:rPr>
        <w:t>particles</w:t>
      </w:r>
      <w:r w:rsidR="00142937" w:rsidRPr="00E60FCD">
        <w:rPr>
          <w:rFonts w:ascii="Times New Roman" w:hAnsi="Times New Roman" w:cs="Times New Roman"/>
          <w:sz w:val="28"/>
          <w:szCs w:val="28"/>
          <w:lang w:val="en-GB"/>
        </w:rPr>
        <w:t xml:space="preserve"> </w:t>
      </w:r>
      <w:r w:rsidR="00233145" w:rsidRPr="00E60FCD">
        <w:rPr>
          <w:rFonts w:ascii="Times New Roman" w:hAnsi="Times New Roman" w:cs="Times New Roman"/>
          <w:sz w:val="28"/>
          <w:szCs w:val="28"/>
          <w:lang w:val="en-GB"/>
        </w:rPr>
        <w:t>preferentially</w:t>
      </w:r>
      <w:r w:rsidR="00142937" w:rsidRPr="00E60FCD">
        <w:rPr>
          <w:rFonts w:ascii="Times New Roman" w:hAnsi="Times New Roman" w:cs="Times New Roman"/>
          <w:sz w:val="28"/>
          <w:szCs w:val="28"/>
          <w:lang w:val="en-GB"/>
        </w:rPr>
        <w:t xml:space="preserve"> absorb dissolved organic matter high in aromatic components with </w:t>
      </w:r>
      <w:r w:rsidR="00142937" w:rsidRPr="00E60FCD">
        <w:rPr>
          <w:rFonts w:ascii="Times New Roman" w:hAnsi="Times New Roman" w:cs="Times New Roman"/>
          <w:kern w:val="0"/>
          <w:sz w:val="28"/>
          <w:szCs w:val="28"/>
          <w:lang w:val="en-GB"/>
        </w:rPr>
        <w:t>large molecular weights</w:t>
      </w:r>
      <w:r w:rsidR="00233145" w:rsidRPr="00E60FCD">
        <w:rPr>
          <w:rFonts w:ascii="Times New Roman" w:hAnsi="Times New Roman" w:cs="Times New Roman"/>
          <w:kern w:val="0"/>
          <w:sz w:val="28"/>
          <w:szCs w:val="28"/>
          <w:lang w:val="en-GB"/>
        </w:rPr>
        <w:t xml:space="preserve"> or </w:t>
      </w:r>
      <w:r w:rsidR="00142937" w:rsidRPr="00E60FCD">
        <w:rPr>
          <w:rFonts w:ascii="Times New Roman" w:hAnsi="Times New Roman" w:cs="Times New Roman"/>
          <w:kern w:val="0"/>
          <w:sz w:val="28"/>
          <w:szCs w:val="28"/>
          <w:lang w:val="en-GB"/>
        </w:rPr>
        <w:t>acidic functional groups</w:t>
      </w:r>
      <w:r w:rsidR="00233145" w:rsidRPr="00E60FCD">
        <w:rPr>
          <w:rFonts w:ascii="Times New Roman" w:hAnsi="Times New Roman" w:cs="Times New Roman"/>
          <w:kern w:val="0"/>
          <w:sz w:val="28"/>
          <w:szCs w:val="28"/>
          <w:lang w:val="en-GB"/>
        </w:rPr>
        <w:t>, and aromatic structures</w:t>
      </w:r>
      <w:r w:rsidR="00142937" w:rsidRPr="00E60FCD">
        <w:rPr>
          <w:rFonts w:ascii="Times New Roman" w:hAnsi="Times New Roman" w:cs="Times New Roman"/>
          <w:kern w:val="0"/>
          <w:sz w:val="28"/>
          <w:szCs w:val="28"/>
          <w:lang w:val="en-GB"/>
        </w:rPr>
        <w:t xml:space="preserve"> (Kalbitz et al., 2005)</w:t>
      </w:r>
      <w:r w:rsidR="00233145" w:rsidRPr="00E60FCD">
        <w:rPr>
          <w:rFonts w:ascii="Times New Roman" w:hAnsi="Times New Roman" w:cs="Times New Roman"/>
          <w:kern w:val="0"/>
          <w:sz w:val="28"/>
          <w:szCs w:val="28"/>
          <w:lang w:val="en-GB"/>
        </w:rPr>
        <w:t>. Meanwhile,</w:t>
      </w:r>
      <w:r w:rsidR="00142937" w:rsidRPr="00E60FCD">
        <w:rPr>
          <w:rFonts w:ascii="Times New Roman" w:hAnsi="Times New Roman" w:cs="Times New Roman"/>
          <w:kern w:val="0"/>
          <w:sz w:val="28"/>
          <w:szCs w:val="28"/>
          <w:lang w:val="en-GB"/>
        </w:rPr>
        <w:t xml:space="preserve"> hydrophilic fatty microbial products with low molecular weights are desorbed and released (Striegl et al., 2005). </w:t>
      </w:r>
      <w:r w:rsidR="00C34CB5" w:rsidRPr="00E60FCD">
        <w:rPr>
          <w:rFonts w:ascii="Times New Roman" w:hAnsi="Times New Roman" w:cs="Times New Roman"/>
          <w:kern w:val="0"/>
          <w:sz w:val="28"/>
          <w:szCs w:val="28"/>
          <w:lang w:val="en-GB"/>
        </w:rPr>
        <w:t xml:space="preserve">To date, </w:t>
      </w:r>
      <w:r w:rsidR="00C62BE9" w:rsidRPr="00E60FCD">
        <w:rPr>
          <w:rFonts w:ascii="Times New Roman" w:hAnsi="Times New Roman" w:cs="Times New Roman"/>
          <w:kern w:val="0"/>
          <w:sz w:val="28"/>
          <w:szCs w:val="28"/>
          <w:lang w:val="en-GB"/>
        </w:rPr>
        <w:t xml:space="preserve">some </w:t>
      </w:r>
      <w:r w:rsidR="00C34CB5" w:rsidRPr="00E60FCD">
        <w:rPr>
          <w:rFonts w:ascii="Times New Roman" w:hAnsi="Times New Roman" w:cs="Times New Roman"/>
          <w:kern w:val="0"/>
          <w:sz w:val="28"/>
          <w:szCs w:val="28"/>
          <w:lang w:val="en-GB"/>
        </w:rPr>
        <w:t>theoretical frame</w:t>
      </w:r>
      <w:r w:rsidR="00015092" w:rsidRPr="00E60FCD">
        <w:rPr>
          <w:rFonts w:ascii="Times New Roman" w:hAnsi="Times New Roman" w:cs="Times New Roman"/>
          <w:kern w:val="0"/>
          <w:sz w:val="28"/>
          <w:szCs w:val="28"/>
          <w:lang w:val="en-GB"/>
        </w:rPr>
        <w:t>work</w:t>
      </w:r>
      <w:r w:rsidR="00C34CB5" w:rsidRPr="00E60FCD">
        <w:rPr>
          <w:rFonts w:ascii="Times New Roman" w:hAnsi="Times New Roman" w:cs="Times New Roman"/>
          <w:kern w:val="0"/>
          <w:sz w:val="28"/>
          <w:szCs w:val="28"/>
          <w:lang w:val="en-GB"/>
        </w:rPr>
        <w:t xml:space="preserve"> </w:t>
      </w:r>
      <w:r w:rsidR="00015092" w:rsidRPr="00E60FCD">
        <w:rPr>
          <w:rFonts w:ascii="Times New Roman" w:hAnsi="Times New Roman" w:cs="Times New Roman"/>
          <w:kern w:val="0"/>
          <w:sz w:val="28"/>
          <w:szCs w:val="28"/>
          <w:lang w:val="en-GB"/>
        </w:rPr>
        <w:t xml:space="preserve">or </w:t>
      </w:r>
      <w:r w:rsidR="0007322E" w:rsidRPr="00E60FCD">
        <w:rPr>
          <w:rFonts w:ascii="Times New Roman" w:hAnsi="Times New Roman" w:cs="Times New Roman"/>
          <w:kern w:val="0"/>
          <w:sz w:val="28"/>
          <w:szCs w:val="28"/>
          <w:lang w:val="en-GB"/>
        </w:rPr>
        <w:t>methods</w:t>
      </w:r>
      <w:r w:rsidR="00015092" w:rsidRPr="00E60FCD">
        <w:rPr>
          <w:rFonts w:ascii="Times New Roman" w:hAnsi="Times New Roman" w:cs="Times New Roman"/>
          <w:kern w:val="0"/>
          <w:sz w:val="28"/>
          <w:szCs w:val="28"/>
          <w:lang w:val="en-GB"/>
        </w:rPr>
        <w:t xml:space="preserve"> ha</w:t>
      </w:r>
      <w:r w:rsidR="0007322E" w:rsidRPr="00E60FCD">
        <w:rPr>
          <w:rFonts w:ascii="Times New Roman" w:hAnsi="Times New Roman" w:cs="Times New Roman"/>
          <w:kern w:val="0"/>
          <w:sz w:val="28"/>
          <w:szCs w:val="28"/>
          <w:lang w:val="en-GB"/>
        </w:rPr>
        <w:t>ve</w:t>
      </w:r>
      <w:r w:rsidR="00015092" w:rsidRPr="00E60FCD">
        <w:rPr>
          <w:rFonts w:ascii="Times New Roman" w:hAnsi="Times New Roman" w:cs="Times New Roman"/>
          <w:kern w:val="0"/>
          <w:sz w:val="28"/>
          <w:szCs w:val="28"/>
          <w:lang w:val="en-GB"/>
        </w:rPr>
        <w:t xml:space="preserve"> been developed</w:t>
      </w:r>
      <w:r w:rsidR="00C34CB5" w:rsidRPr="00E60FCD">
        <w:rPr>
          <w:rFonts w:ascii="Times New Roman" w:hAnsi="Times New Roman" w:cs="Times New Roman"/>
          <w:kern w:val="0"/>
          <w:sz w:val="28"/>
          <w:szCs w:val="28"/>
          <w:lang w:val="en-GB"/>
        </w:rPr>
        <w:t xml:space="preserve"> to </w:t>
      </w:r>
      <w:r w:rsidR="00C62BE9" w:rsidRPr="00E60FCD">
        <w:rPr>
          <w:rFonts w:ascii="Times New Roman" w:hAnsi="Times New Roman" w:cs="Times New Roman"/>
          <w:kern w:val="0"/>
          <w:sz w:val="28"/>
          <w:szCs w:val="28"/>
          <w:lang w:val="en-GB"/>
        </w:rPr>
        <w:t>evaluate</w:t>
      </w:r>
      <w:r w:rsidR="00C34CB5" w:rsidRPr="00E60FCD">
        <w:rPr>
          <w:rFonts w:ascii="Times New Roman" w:hAnsi="Times New Roman" w:cs="Times New Roman"/>
          <w:kern w:val="0"/>
          <w:sz w:val="28"/>
          <w:szCs w:val="28"/>
          <w:lang w:val="en-GB"/>
        </w:rPr>
        <w:t xml:space="preserve"> alteration</w:t>
      </w:r>
      <w:r w:rsidR="00015092" w:rsidRPr="00E60FCD">
        <w:rPr>
          <w:rFonts w:ascii="Times New Roman" w:hAnsi="Times New Roman" w:cs="Times New Roman"/>
          <w:kern w:val="0"/>
          <w:sz w:val="28"/>
          <w:szCs w:val="28"/>
          <w:lang w:val="en-GB"/>
        </w:rPr>
        <w:t>s</w:t>
      </w:r>
      <w:r w:rsidR="00C34CB5" w:rsidRPr="00E60FCD">
        <w:rPr>
          <w:rFonts w:ascii="Times New Roman" w:hAnsi="Times New Roman" w:cs="Times New Roman"/>
          <w:kern w:val="0"/>
          <w:sz w:val="28"/>
          <w:szCs w:val="28"/>
          <w:lang w:val="en-GB"/>
        </w:rPr>
        <w:t xml:space="preserve"> in DOC chemical characteristics following permafrost degradation</w:t>
      </w:r>
      <w:r w:rsidR="005C7AA2" w:rsidRPr="00E60FCD">
        <w:rPr>
          <w:rFonts w:ascii="Times New Roman" w:hAnsi="Times New Roman" w:cs="Times New Roman"/>
          <w:kern w:val="0"/>
          <w:sz w:val="28"/>
          <w:szCs w:val="28"/>
          <w:lang w:val="en-GB"/>
        </w:rPr>
        <w:t xml:space="preserve"> (Spencer et al., 2015)</w:t>
      </w:r>
      <w:r w:rsidR="00C34CB5" w:rsidRPr="00E60FCD">
        <w:rPr>
          <w:rFonts w:ascii="Times New Roman" w:hAnsi="Times New Roman" w:cs="Times New Roman"/>
          <w:kern w:val="0"/>
          <w:sz w:val="28"/>
          <w:szCs w:val="28"/>
          <w:lang w:val="en-GB"/>
        </w:rPr>
        <w:t>.</w:t>
      </w:r>
      <w:r w:rsidR="004877BF" w:rsidRPr="00E60FCD">
        <w:rPr>
          <w:rFonts w:ascii="Times New Roman" w:hAnsi="Times New Roman" w:cs="Times New Roman"/>
          <w:kern w:val="0"/>
          <w:sz w:val="28"/>
          <w:szCs w:val="28"/>
          <w:lang w:val="en-GB"/>
        </w:rPr>
        <w:t xml:space="preserve"> But uncertainties still exist in the</w:t>
      </w:r>
      <w:r w:rsidR="00C34CB5" w:rsidRPr="00E60FCD">
        <w:rPr>
          <w:rFonts w:ascii="Times New Roman" w:hAnsi="Times New Roman" w:cs="Times New Roman"/>
          <w:kern w:val="0"/>
          <w:sz w:val="28"/>
          <w:szCs w:val="28"/>
          <w:lang w:val="en-GB"/>
        </w:rPr>
        <w:t xml:space="preserve"> </w:t>
      </w:r>
      <w:r w:rsidR="00D1018C" w:rsidRPr="00E60FCD">
        <w:rPr>
          <w:rFonts w:ascii="Times New Roman" w:hAnsi="Times New Roman" w:cs="Times New Roman"/>
          <w:kern w:val="0"/>
          <w:sz w:val="28"/>
          <w:szCs w:val="28"/>
          <w:lang w:val="en-GB"/>
        </w:rPr>
        <w:t xml:space="preserve">comprehensive </w:t>
      </w:r>
      <w:r w:rsidR="00015092" w:rsidRPr="00E60FCD">
        <w:rPr>
          <w:rFonts w:ascii="Times New Roman" w:hAnsi="Times New Roman" w:cs="Times New Roman"/>
          <w:kern w:val="0"/>
          <w:sz w:val="28"/>
          <w:szCs w:val="28"/>
          <w:lang w:val="en-GB"/>
        </w:rPr>
        <w:t xml:space="preserve">effects </w:t>
      </w:r>
      <w:r w:rsidR="00142937" w:rsidRPr="00E60FCD">
        <w:rPr>
          <w:rFonts w:ascii="Times New Roman" w:hAnsi="Times New Roman" w:cs="Times New Roman"/>
          <w:kern w:val="0"/>
          <w:sz w:val="28"/>
          <w:szCs w:val="28"/>
          <w:lang w:val="en-GB"/>
        </w:rPr>
        <w:t>of hydrological processes</w:t>
      </w:r>
      <w:r w:rsidR="004877BF" w:rsidRPr="00E60FCD">
        <w:rPr>
          <w:rFonts w:ascii="Times New Roman" w:hAnsi="Times New Roman" w:cs="Times New Roman"/>
          <w:kern w:val="0"/>
          <w:sz w:val="28"/>
          <w:szCs w:val="28"/>
          <w:lang w:val="en-GB"/>
        </w:rPr>
        <w:t xml:space="preserve"> on</w:t>
      </w:r>
      <w:r w:rsidR="001F3B42" w:rsidRPr="00E60FCD">
        <w:rPr>
          <w:rFonts w:ascii="Times New Roman" w:hAnsi="Times New Roman" w:cs="Times New Roman"/>
          <w:kern w:val="0"/>
          <w:sz w:val="28"/>
          <w:szCs w:val="28"/>
          <w:lang w:val="en-GB"/>
        </w:rPr>
        <w:t xml:space="preserve"> </w:t>
      </w:r>
      <w:r w:rsidR="00142937" w:rsidRPr="00E60FCD">
        <w:rPr>
          <w:rFonts w:ascii="Times New Roman" w:hAnsi="Times New Roman" w:cs="Times New Roman"/>
          <w:kern w:val="0"/>
          <w:sz w:val="28"/>
          <w:szCs w:val="28"/>
          <w:lang w:val="en-GB"/>
        </w:rPr>
        <w:t>the magnitude</w:t>
      </w:r>
      <w:r w:rsidR="00015092" w:rsidRPr="00E60FCD">
        <w:rPr>
          <w:rFonts w:ascii="Times New Roman" w:hAnsi="Times New Roman" w:cs="Times New Roman"/>
          <w:kern w:val="0"/>
          <w:sz w:val="28"/>
          <w:szCs w:val="28"/>
          <w:lang w:val="en-GB"/>
        </w:rPr>
        <w:t>s</w:t>
      </w:r>
      <w:r w:rsidR="00142937" w:rsidRPr="00E60FCD">
        <w:rPr>
          <w:rFonts w:ascii="Times New Roman" w:hAnsi="Times New Roman" w:cs="Times New Roman"/>
          <w:kern w:val="0"/>
          <w:sz w:val="28"/>
          <w:szCs w:val="28"/>
          <w:lang w:val="en-GB"/>
        </w:rPr>
        <w:t xml:space="preserve"> and chemical characteristics of DOC exported from permafrost catchment</w:t>
      </w:r>
      <w:r w:rsidR="00015092" w:rsidRPr="00E60FCD">
        <w:rPr>
          <w:rFonts w:ascii="Times New Roman" w:hAnsi="Times New Roman" w:cs="Times New Roman"/>
          <w:kern w:val="0"/>
          <w:sz w:val="28"/>
          <w:szCs w:val="28"/>
          <w:lang w:val="en-GB"/>
        </w:rPr>
        <w:t>s</w:t>
      </w:r>
      <w:r w:rsidR="00142937" w:rsidRPr="00E60FCD">
        <w:rPr>
          <w:rFonts w:ascii="Times New Roman" w:hAnsi="Times New Roman" w:cs="Times New Roman"/>
          <w:kern w:val="0"/>
          <w:sz w:val="28"/>
          <w:szCs w:val="28"/>
          <w:lang w:val="en-GB"/>
        </w:rPr>
        <w:t>.</w:t>
      </w:r>
    </w:p>
    <w:p w14:paraId="101732C7" w14:textId="77777777" w:rsidR="00E251DD" w:rsidRPr="00E60FCD" w:rsidRDefault="00E251DD" w:rsidP="00D23F41">
      <w:pPr>
        <w:autoSpaceDE w:val="0"/>
        <w:autoSpaceDN w:val="0"/>
        <w:adjustRightInd w:val="0"/>
        <w:spacing w:beforeLines="50" w:before="156" w:line="480" w:lineRule="auto"/>
        <w:rPr>
          <w:rFonts w:ascii="Times New Roman" w:hAnsi="Times New Roman" w:cs="Times New Roman" w:hint="eastAsia"/>
          <w:sz w:val="28"/>
          <w:szCs w:val="28"/>
          <w:lang w:val="en-GB"/>
        </w:rPr>
      </w:pPr>
    </w:p>
    <w:p w14:paraId="1582FFCF" w14:textId="6DD6DB41" w:rsidR="00B94E39" w:rsidRPr="00E60FCD" w:rsidRDefault="00312C2E" w:rsidP="00F52F18">
      <w:pPr>
        <w:autoSpaceDE w:val="0"/>
        <w:autoSpaceDN w:val="0"/>
        <w:adjustRightInd w:val="0"/>
        <w:spacing w:beforeLines="50" w:before="156" w:line="480" w:lineRule="auto"/>
        <w:ind w:firstLineChars="150" w:firstLine="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lastRenderedPageBreak/>
        <w:t>Given the high spatial heterogeneit</w:t>
      </w:r>
      <w:r w:rsidR="00015092" w:rsidRPr="00E60FCD">
        <w:rPr>
          <w:rFonts w:ascii="Times New Roman" w:hAnsi="Times New Roman" w:cs="Times New Roman"/>
          <w:kern w:val="0"/>
          <w:sz w:val="28"/>
          <w:szCs w:val="28"/>
          <w:lang w:val="en-GB"/>
        </w:rPr>
        <w:t>ies</w:t>
      </w:r>
      <w:r w:rsidRPr="00E60FCD">
        <w:rPr>
          <w:rFonts w:ascii="Times New Roman" w:hAnsi="Times New Roman" w:cs="Times New Roman"/>
          <w:kern w:val="0"/>
          <w:sz w:val="28"/>
          <w:szCs w:val="28"/>
          <w:lang w:val="en-GB"/>
        </w:rPr>
        <w:t xml:space="preserve"> of </w:t>
      </w:r>
      <w:r w:rsidR="003A7236" w:rsidRPr="00E60FCD">
        <w:rPr>
          <w:rFonts w:ascii="Times New Roman" w:hAnsi="Times New Roman" w:cs="Times New Roman" w:hint="eastAsia"/>
          <w:kern w:val="0"/>
          <w:sz w:val="28"/>
          <w:szCs w:val="28"/>
          <w:lang w:val="en-GB"/>
        </w:rPr>
        <w:t>peatland</w:t>
      </w:r>
      <w:r w:rsidRPr="00E60FCD">
        <w:rPr>
          <w:rFonts w:ascii="Times New Roman" w:hAnsi="Times New Roman" w:cs="Times New Roman"/>
          <w:kern w:val="0"/>
          <w:sz w:val="28"/>
          <w:szCs w:val="28"/>
          <w:lang w:val="en-GB"/>
        </w:rPr>
        <w:t xml:space="preserve"> and complexit</w:t>
      </w:r>
      <w:r w:rsidR="00015092" w:rsidRPr="00E60FCD">
        <w:rPr>
          <w:rFonts w:ascii="Times New Roman" w:hAnsi="Times New Roman" w:cs="Times New Roman"/>
          <w:kern w:val="0"/>
          <w:sz w:val="28"/>
          <w:szCs w:val="28"/>
          <w:lang w:val="en-GB"/>
        </w:rPr>
        <w:t>ies</w:t>
      </w:r>
      <w:r w:rsidRPr="00E60FCD">
        <w:rPr>
          <w:rFonts w:ascii="Times New Roman" w:hAnsi="Times New Roman" w:cs="Times New Roman"/>
          <w:kern w:val="0"/>
          <w:sz w:val="28"/>
          <w:szCs w:val="28"/>
          <w:lang w:val="en-GB"/>
        </w:rPr>
        <w:t xml:space="preserve"> of hydrological processes in permafrost regions, it is important to understand magnitude</w:t>
      </w:r>
      <w:r w:rsidR="00E82B30" w:rsidRPr="00E60FCD">
        <w:rPr>
          <w:rFonts w:ascii="Times New Roman" w:hAnsi="Times New Roman" w:cs="Times New Roman"/>
          <w:kern w:val="0"/>
          <w:sz w:val="28"/>
          <w:szCs w:val="28"/>
          <w:lang w:val="en-GB"/>
        </w:rPr>
        <w:t>s</w:t>
      </w:r>
      <w:r w:rsidRPr="00E60FCD">
        <w:rPr>
          <w:rFonts w:ascii="Times New Roman" w:hAnsi="Times New Roman" w:cs="Times New Roman"/>
          <w:kern w:val="0"/>
          <w:sz w:val="28"/>
          <w:szCs w:val="28"/>
          <w:lang w:val="en-GB"/>
        </w:rPr>
        <w:t xml:space="preserve"> and regulations on </w:t>
      </w:r>
      <w:r w:rsidR="00616CC3" w:rsidRPr="00E60FCD">
        <w:rPr>
          <w:rFonts w:ascii="Times New Roman" w:hAnsi="Times New Roman" w:cs="Times New Roman"/>
          <w:kern w:val="0"/>
          <w:sz w:val="28"/>
          <w:szCs w:val="28"/>
          <w:lang w:val="en-GB"/>
        </w:rPr>
        <w:t>DOC export in different permafrost regions</w:t>
      </w:r>
      <w:r w:rsidR="00E82B30" w:rsidRPr="00E60FCD">
        <w:rPr>
          <w:rFonts w:ascii="Times New Roman" w:hAnsi="Times New Roman" w:cs="Times New Roman"/>
          <w:kern w:val="0"/>
          <w:sz w:val="28"/>
          <w:szCs w:val="28"/>
          <w:lang w:val="en-GB"/>
        </w:rPr>
        <w:t xml:space="preserve"> and</w:t>
      </w:r>
      <w:r w:rsidR="00616CC3" w:rsidRPr="00E60FCD">
        <w:rPr>
          <w:rFonts w:ascii="Times New Roman" w:hAnsi="Times New Roman" w:cs="Times New Roman"/>
          <w:kern w:val="0"/>
          <w:sz w:val="28"/>
          <w:szCs w:val="28"/>
          <w:lang w:val="en-GB"/>
        </w:rPr>
        <w:t xml:space="preserve"> especially in the south part of </w:t>
      </w:r>
      <w:r w:rsidR="00E82B30" w:rsidRPr="00E60FCD">
        <w:rPr>
          <w:rFonts w:ascii="Times New Roman" w:hAnsi="Times New Roman" w:cs="Times New Roman"/>
          <w:kern w:val="0"/>
          <w:sz w:val="28"/>
          <w:szCs w:val="28"/>
          <w:lang w:val="en-GB"/>
        </w:rPr>
        <w:t xml:space="preserve">the </w:t>
      </w:r>
      <w:hyperlink r:id="rId8" w:history="1">
        <w:r w:rsidRPr="00E60FCD">
          <w:rPr>
            <w:rFonts w:ascii="Times New Roman" w:hAnsi="Times New Roman" w:cs="Times New Roman"/>
            <w:kern w:val="0"/>
            <w:sz w:val="28"/>
            <w:szCs w:val="28"/>
            <w:lang w:val="en-GB"/>
          </w:rPr>
          <w:t>Eurasian continent</w:t>
        </w:r>
      </w:hyperlink>
      <w:r w:rsidRPr="00E60FCD">
        <w:rPr>
          <w:rFonts w:ascii="Times New Roman" w:hAnsi="Times New Roman" w:cs="Times New Roman"/>
          <w:kern w:val="0"/>
          <w:sz w:val="28"/>
          <w:szCs w:val="28"/>
          <w:lang w:val="en-GB"/>
        </w:rPr>
        <w:t xml:space="preserve"> where limited research</w:t>
      </w:r>
      <w:r w:rsidR="00E82B30" w:rsidRPr="00E60FCD">
        <w:rPr>
          <w:rFonts w:ascii="Times New Roman" w:hAnsi="Times New Roman" w:cs="Times New Roman"/>
          <w:kern w:val="0"/>
          <w:sz w:val="28"/>
          <w:szCs w:val="28"/>
          <w:lang w:val="en-GB"/>
        </w:rPr>
        <w:t xml:space="preserve"> has been</w:t>
      </w:r>
      <w:r w:rsidRPr="00E60FCD">
        <w:rPr>
          <w:rFonts w:ascii="Times New Roman" w:hAnsi="Times New Roman" w:cs="Times New Roman"/>
          <w:kern w:val="0"/>
          <w:sz w:val="28"/>
          <w:szCs w:val="28"/>
          <w:lang w:val="en-GB"/>
        </w:rPr>
        <w:t xml:space="preserve"> </w:t>
      </w:r>
      <w:r w:rsidR="00B930F3" w:rsidRPr="00E60FCD">
        <w:rPr>
          <w:rFonts w:ascii="Times New Roman" w:hAnsi="Times New Roman" w:cs="Times New Roman"/>
          <w:kern w:val="0"/>
          <w:sz w:val="28"/>
          <w:szCs w:val="28"/>
          <w:lang w:val="en-GB"/>
        </w:rPr>
        <w:t>performed</w:t>
      </w:r>
      <w:r w:rsidRPr="00E60FCD">
        <w:rPr>
          <w:rFonts w:ascii="Times New Roman" w:hAnsi="Times New Roman" w:cs="Times New Roman"/>
          <w:kern w:val="0"/>
          <w:sz w:val="28"/>
          <w:szCs w:val="28"/>
          <w:lang w:val="en-GB"/>
        </w:rPr>
        <w:t>.</w:t>
      </w:r>
      <w:r w:rsidR="00AC6847" w:rsidRPr="00E60FCD">
        <w:rPr>
          <w:rFonts w:ascii="Times New Roman" w:hAnsi="Times New Roman" w:cs="Times New Roman"/>
          <w:kern w:val="0"/>
          <w:sz w:val="28"/>
          <w:szCs w:val="28"/>
          <w:lang w:val="en-GB"/>
        </w:rPr>
        <w:t xml:space="preserve"> </w:t>
      </w:r>
      <w:r w:rsidR="00B94E39" w:rsidRPr="00E60FCD">
        <w:rPr>
          <w:rFonts w:ascii="Times New Roman" w:hAnsi="Times New Roman" w:cs="Times New Roman"/>
          <w:kern w:val="0"/>
          <w:sz w:val="28"/>
          <w:szCs w:val="28"/>
          <w:lang w:val="en-GB"/>
        </w:rPr>
        <w:t>This study focuse</w:t>
      </w:r>
      <w:r w:rsidR="00E82B30" w:rsidRPr="00E60FCD">
        <w:rPr>
          <w:rFonts w:ascii="Times New Roman" w:hAnsi="Times New Roman" w:cs="Times New Roman"/>
          <w:kern w:val="0"/>
          <w:sz w:val="28"/>
          <w:szCs w:val="28"/>
          <w:lang w:val="en-GB"/>
        </w:rPr>
        <w:t>s</w:t>
      </w:r>
      <w:r w:rsidR="00B94E39" w:rsidRPr="00E60FCD">
        <w:rPr>
          <w:rFonts w:ascii="Times New Roman" w:hAnsi="Times New Roman" w:cs="Times New Roman"/>
          <w:kern w:val="0"/>
          <w:sz w:val="28"/>
          <w:szCs w:val="28"/>
          <w:lang w:val="en-GB"/>
        </w:rPr>
        <w:t xml:space="preserve"> on dynamics of DOC release from the </w:t>
      </w:r>
      <w:r w:rsidR="000A6F70" w:rsidRPr="00E60FCD">
        <w:rPr>
          <w:rFonts w:ascii="Times New Roman" w:hAnsi="Times New Roman" w:cs="Times New Roman"/>
          <w:kern w:val="0"/>
          <w:sz w:val="28"/>
          <w:szCs w:val="28"/>
          <w:lang w:val="en-GB"/>
        </w:rPr>
        <w:t>Fukuqi</w:t>
      </w:r>
      <w:r w:rsidR="00B94E39" w:rsidRPr="00E60FCD">
        <w:rPr>
          <w:rFonts w:ascii="Times New Roman" w:hAnsi="Times New Roman" w:cs="Times New Roman"/>
          <w:kern w:val="0"/>
          <w:sz w:val="28"/>
          <w:szCs w:val="28"/>
          <w:lang w:val="en-GB"/>
        </w:rPr>
        <w:t xml:space="preserve"> River, a tributary of the Amur River </w:t>
      </w:r>
      <w:r w:rsidR="00E82B30" w:rsidRPr="00E60FCD">
        <w:rPr>
          <w:rFonts w:ascii="Times New Roman" w:hAnsi="Times New Roman" w:cs="Times New Roman"/>
          <w:kern w:val="0"/>
          <w:sz w:val="28"/>
          <w:szCs w:val="28"/>
          <w:lang w:val="en-GB"/>
        </w:rPr>
        <w:t xml:space="preserve">positioned along </w:t>
      </w:r>
      <w:r w:rsidR="00B94E39" w:rsidRPr="00E60FCD">
        <w:rPr>
          <w:rFonts w:ascii="Times New Roman" w:hAnsi="Times New Roman" w:cs="Times New Roman"/>
          <w:kern w:val="0"/>
          <w:sz w:val="28"/>
          <w:szCs w:val="28"/>
          <w:lang w:val="en-GB"/>
        </w:rPr>
        <w:t>northern slopes of the Great Xing’an Mountains</w:t>
      </w:r>
      <w:r w:rsidR="00E82B30" w:rsidRPr="00E60FCD">
        <w:rPr>
          <w:rFonts w:ascii="Times New Roman" w:hAnsi="Times New Roman" w:cs="Times New Roman"/>
          <w:kern w:val="0"/>
          <w:sz w:val="28"/>
          <w:szCs w:val="28"/>
          <w:lang w:val="en-GB"/>
        </w:rPr>
        <w:t xml:space="preserve"> in</w:t>
      </w:r>
      <w:r w:rsidR="002339E1" w:rsidRPr="00E60FCD">
        <w:rPr>
          <w:rFonts w:ascii="Times New Roman" w:hAnsi="Times New Roman" w:cs="Times New Roman"/>
          <w:kern w:val="0"/>
          <w:sz w:val="28"/>
          <w:szCs w:val="28"/>
          <w:lang w:val="en-GB"/>
        </w:rPr>
        <w:t xml:space="preserve"> </w:t>
      </w:r>
      <w:r w:rsidR="00D329DB" w:rsidRPr="00E60FCD">
        <w:rPr>
          <w:rFonts w:ascii="Times New Roman" w:hAnsi="Times New Roman" w:cs="Times New Roman"/>
          <w:kern w:val="0"/>
          <w:sz w:val="28"/>
          <w:szCs w:val="28"/>
          <w:lang w:val="en-GB"/>
        </w:rPr>
        <w:t>nor</w:t>
      </w:r>
      <w:r w:rsidR="00D329DB" w:rsidRPr="00E60FCD">
        <w:rPr>
          <w:rFonts w:ascii="Times New Roman" w:hAnsi="Times New Roman" w:cs="Times New Roman" w:hint="eastAsia"/>
          <w:kern w:val="0"/>
          <w:sz w:val="28"/>
          <w:szCs w:val="28"/>
          <w:lang w:val="en-GB"/>
        </w:rPr>
        <w:t>theastern China</w:t>
      </w:r>
      <w:r w:rsidR="00B94E39" w:rsidRPr="00E60FCD">
        <w:rPr>
          <w:rFonts w:ascii="Times New Roman" w:hAnsi="Times New Roman" w:cs="Times New Roman"/>
          <w:kern w:val="0"/>
          <w:sz w:val="28"/>
          <w:szCs w:val="28"/>
          <w:lang w:val="en-GB"/>
        </w:rPr>
        <w:t xml:space="preserve">. </w:t>
      </w:r>
      <w:r w:rsidR="00051F4D" w:rsidRPr="00E60FCD">
        <w:rPr>
          <w:rFonts w:ascii="Times New Roman" w:hAnsi="Times New Roman" w:cs="Times New Roman"/>
          <w:kern w:val="0"/>
          <w:sz w:val="28"/>
          <w:szCs w:val="28"/>
          <w:lang w:val="en-GB"/>
        </w:rPr>
        <w:t>The Great Xing’an Mountain</w:t>
      </w:r>
      <w:r w:rsidR="002339E1" w:rsidRPr="00E60FCD">
        <w:rPr>
          <w:rFonts w:ascii="Times New Roman" w:hAnsi="Times New Roman" w:cs="Times New Roman"/>
          <w:kern w:val="0"/>
          <w:sz w:val="28"/>
          <w:szCs w:val="28"/>
          <w:lang w:val="en-GB"/>
        </w:rPr>
        <w:t xml:space="preserve">s </w:t>
      </w:r>
      <w:r w:rsidR="00E82B30" w:rsidRPr="00E60FCD">
        <w:rPr>
          <w:rFonts w:ascii="Times New Roman" w:hAnsi="Times New Roman" w:cs="Times New Roman"/>
          <w:kern w:val="0"/>
          <w:sz w:val="28"/>
          <w:szCs w:val="28"/>
          <w:lang w:val="en-GB"/>
        </w:rPr>
        <w:t>form</w:t>
      </w:r>
      <w:r w:rsidR="002339E1" w:rsidRPr="00E60FCD">
        <w:rPr>
          <w:rFonts w:ascii="Times New Roman" w:hAnsi="Times New Roman" w:cs="Times New Roman"/>
          <w:kern w:val="0"/>
          <w:sz w:val="28"/>
          <w:szCs w:val="28"/>
          <w:lang w:val="en-GB"/>
        </w:rPr>
        <w:t xml:space="preserve"> an important barrier</w:t>
      </w:r>
      <w:r w:rsidR="00051F4D" w:rsidRPr="00E60FCD">
        <w:rPr>
          <w:rFonts w:ascii="Times New Roman" w:hAnsi="Times New Roman" w:cs="Times New Roman"/>
          <w:kern w:val="0"/>
          <w:sz w:val="28"/>
          <w:szCs w:val="28"/>
          <w:lang w:val="en-GB"/>
        </w:rPr>
        <w:t xml:space="preserve"> </w:t>
      </w:r>
      <w:r w:rsidR="00E82B30" w:rsidRPr="00E60FCD">
        <w:rPr>
          <w:rFonts w:ascii="Times New Roman" w:hAnsi="Times New Roman" w:cs="Times New Roman"/>
          <w:kern w:val="0"/>
          <w:sz w:val="28"/>
          <w:szCs w:val="28"/>
          <w:lang w:val="en-GB"/>
        </w:rPr>
        <w:t xml:space="preserve">from </w:t>
      </w:r>
      <w:r w:rsidR="00051F4D" w:rsidRPr="00E60FCD">
        <w:rPr>
          <w:rFonts w:ascii="Times New Roman" w:hAnsi="Times New Roman" w:cs="Times New Roman"/>
          <w:kern w:val="0"/>
          <w:sz w:val="28"/>
          <w:szCs w:val="28"/>
          <w:lang w:val="en-GB"/>
        </w:rPr>
        <w:t xml:space="preserve">Siberian cold air masses and monsoons </w:t>
      </w:r>
      <w:r w:rsidR="00E82B30" w:rsidRPr="00E60FCD">
        <w:rPr>
          <w:rFonts w:ascii="Times New Roman" w:hAnsi="Times New Roman" w:cs="Times New Roman"/>
          <w:kern w:val="0"/>
          <w:sz w:val="28"/>
          <w:szCs w:val="28"/>
          <w:lang w:val="en-GB"/>
        </w:rPr>
        <w:t xml:space="preserve">of </w:t>
      </w:r>
      <w:r w:rsidR="00051F4D" w:rsidRPr="00E60FCD">
        <w:rPr>
          <w:rFonts w:ascii="Times New Roman" w:hAnsi="Times New Roman" w:cs="Times New Roman"/>
          <w:kern w:val="0"/>
          <w:sz w:val="28"/>
          <w:szCs w:val="28"/>
          <w:lang w:val="en-GB"/>
        </w:rPr>
        <w:t>East Asia</w:t>
      </w:r>
      <w:r w:rsidR="002339E1" w:rsidRPr="00E60FCD">
        <w:rPr>
          <w:rFonts w:ascii="Times New Roman" w:hAnsi="Times New Roman" w:cs="Times New Roman"/>
          <w:kern w:val="0"/>
          <w:sz w:val="28"/>
          <w:szCs w:val="28"/>
          <w:lang w:val="en-GB"/>
        </w:rPr>
        <w:t>. T</w:t>
      </w:r>
      <w:r w:rsidR="00051F4D" w:rsidRPr="00E60FCD">
        <w:rPr>
          <w:rFonts w:ascii="Times New Roman" w:hAnsi="Times New Roman" w:cs="Times New Roman"/>
          <w:kern w:val="0"/>
          <w:sz w:val="28"/>
          <w:szCs w:val="28"/>
          <w:lang w:val="en-GB"/>
        </w:rPr>
        <w:t>he mean annual temperature</w:t>
      </w:r>
      <w:r w:rsidR="00397820" w:rsidRPr="00E60FCD">
        <w:rPr>
          <w:rFonts w:ascii="Times New Roman" w:hAnsi="Times New Roman" w:cs="Times New Roman"/>
          <w:kern w:val="0"/>
          <w:sz w:val="28"/>
          <w:szCs w:val="28"/>
          <w:lang w:val="en-GB"/>
        </w:rPr>
        <w:t xml:space="preserve"> of the area</w:t>
      </w:r>
      <w:r w:rsidR="00051F4D" w:rsidRPr="00E60FCD">
        <w:rPr>
          <w:rFonts w:ascii="Times New Roman" w:hAnsi="Times New Roman" w:cs="Times New Roman"/>
          <w:kern w:val="0"/>
          <w:sz w:val="28"/>
          <w:szCs w:val="28"/>
          <w:lang w:val="en-GB"/>
        </w:rPr>
        <w:t xml:space="preserve"> has </w:t>
      </w:r>
      <w:r w:rsidR="00397820" w:rsidRPr="00E60FCD">
        <w:rPr>
          <w:rFonts w:ascii="Times New Roman" w:hAnsi="Times New Roman" w:cs="Times New Roman"/>
          <w:kern w:val="0"/>
          <w:sz w:val="28"/>
          <w:szCs w:val="28"/>
          <w:lang w:val="en-GB"/>
        </w:rPr>
        <w:t xml:space="preserve">on average </w:t>
      </w:r>
      <w:r w:rsidR="00051F4D" w:rsidRPr="00E60FCD">
        <w:rPr>
          <w:rFonts w:ascii="Times New Roman" w:hAnsi="Times New Roman" w:cs="Times New Roman"/>
          <w:kern w:val="0"/>
          <w:sz w:val="28"/>
          <w:szCs w:val="28"/>
          <w:lang w:val="en-GB"/>
        </w:rPr>
        <w:t xml:space="preserve">increased by 0.3 </w:t>
      </w:r>
      <w:r w:rsidR="00051F4D" w:rsidRPr="00E60FCD">
        <w:rPr>
          <w:rFonts w:ascii="Times New Roman" w:hAnsi="Times New Roman" w:cs="Times New Roman" w:hint="eastAsia"/>
          <w:kern w:val="0"/>
          <w:sz w:val="28"/>
          <w:szCs w:val="28"/>
          <w:lang w:val="en-GB"/>
        </w:rPr>
        <w:t>℃</w:t>
      </w:r>
      <w:r w:rsidR="00051F4D" w:rsidRPr="00E60FCD">
        <w:rPr>
          <w:rFonts w:ascii="Times New Roman" w:hAnsi="Times New Roman" w:cs="Times New Roman"/>
          <w:kern w:val="0"/>
          <w:sz w:val="28"/>
          <w:szCs w:val="28"/>
          <w:lang w:val="en-GB"/>
        </w:rPr>
        <w:t xml:space="preserve"> </w:t>
      </w:r>
      <w:r w:rsidR="00397820" w:rsidRPr="00E60FCD">
        <w:rPr>
          <w:rFonts w:ascii="Times New Roman" w:hAnsi="Times New Roman" w:cs="Times New Roman"/>
          <w:kern w:val="0"/>
          <w:sz w:val="28"/>
          <w:szCs w:val="28"/>
          <w:lang w:val="en-GB"/>
        </w:rPr>
        <w:t xml:space="preserve">every </w:t>
      </w:r>
      <w:r w:rsidR="00051F4D" w:rsidRPr="00E60FCD">
        <w:rPr>
          <w:rFonts w:ascii="Times New Roman" w:hAnsi="Times New Roman" w:cs="Times New Roman"/>
          <w:kern w:val="0"/>
          <w:sz w:val="28"/>
          <w:szCs w:val="28"/>
          <w:lang w:val="en-GB"/>
        </w:rPr>
        <w:t xml:space="preserve">10 years </w:t>
      </w:r>
      <w:r w:rsidR="00397820" w:rsidRPr="00E60FCD">
        <w:rPr>
          <w:rFonts w:ascii="Times New Roman" w:hAnsi="Times New Roman" w:cs="Times New Roman"/>
          <w:kern w:val="0"/>
          <w:sz w:val="28"/>
          <w:szCs w:val="28"/>
          <w:lang w:val="en-GB"/>
        </w:rPr>
        <w:t xml:space="preserve">over the </w:t>
      </w:r>
      <w:r w:rsidR="00051F4D" w:rsidRPr="00E60FCD">
        <w:rPr>
          <w:rFonts w:ascii="Times New Roman" w:hAnsi="Times New Roman" w:cs="Times New Roman"/>
          <w:kern w:val="0"/>
          <w:sz w:val="28"/>
          <w:szCs w:val="28"/>
          <w:lang w:val="en-GB"/>
        </w:rPr>
        <w:t>last 50 years</w:t>
      </w:r>
      <w:r w:rsidR="002339E1" w:rsidRPr="00E60FCD">
        <w:rPr>
          <w:rFonts w:ascii="Times New Roman" w:hAnsi="Times New Roman" w:cs="Times New Roman"/>
          <w:kern w:val="0"/>
          <w:sz w:val="28"/>
          <w:szCs w:val="28"/>
          <w:lang w:val="en-GB"/>
        </w:rPr>
        <w:t xml:space="preserve">, </w:t>
      </w:r>
      <w:r w:rsidR="00E66277" w:rsidRPr="00E60FCD">
        <w:rPr>
          <w:rFonts w:ascii="Times New Roman" w:hAnsi="Times New Roman" w:cs="Times New Roman"/>
          <w:kern w:val="0"/>
          <w:sz w:val="28"/>
          <w:szCs w:val="28"/>
          <w:lang w:val="en-GB"/>
        </w:rPr>
        <w:t xml:space="preserve">and </w:t>
      </w:r>
      <w:r w:rsidR="00051F4D" w:rsidRPr="00E60FCD">
        <w:rPr>
          <w:rFonts w:ascii="Times New Roman" w:hAnsi="Times New Roman" w:cs="Times New Roman"/>
          <w:kern w:val="0"/>
          <w:sz w:val="28"/>
          <w:szCs w:val="28"/>
          <w:lang w:val="en-GB"/>
        </w:rPr>
        <w:t xml:space="preserve">the thickness </w:t>
      </w:r>
      <w:r w:rsidR="00397820" w:rsidRPr="00E60FCD">
        <w:rPr>
          <w:rFonts w:ascii="Times New Roman" w:hAnsi="Times New Roman" w:cs="Times New Roman"/>
          <w:kern w:val="0"/>
          <w:sz w:val="28"/>
          <w:szCs w:val="28"/>
          <w:lang w:val="en-GB"/>
        </w:rPr>
        <w:t>of the</w:t>
      </w:r>
      <w:r w:rsidR="00397820" w:rsidRPr="00E60FCD">
        <w:rPr>
          <w:rFonts w:ascii="Times New Roman" w:hAnsi="Times New Roman" w:cs="Times New Roman" w:hint="eastAsia"/>
          <w:kern w:val="0"/>
          <w:sz w:val="28"/>
          <w:szCs w:val="28"/>
          <w:lang w:val="en-GB"/>
        </w:rPr>
        <w:t xml:space="preserve"> active layer </w:t>
      </w:r>
      <w:r w:rsidR="00397820" w:rsidRPr="00E60FCD">
        <w:rPr>
          <w:rFonts w:ascii="Times New Roman" w:hAnsi="Times New Roman" w:cs="Times New Roman"/>
          <w:kern w:val="0"/>
          <w:sz w:val="28"/>
          <w:szCs w:val="28"/>
          <w:lang w:val="en-GB"/>
        </w:rPr>
        <w:t xml:space="preserve">has </w:t>
      </w:r>
      <w:r w:rsidR="00051F4D" w:rsidRPr="00E60FCD">
        <w:rPr>
          <w:rFonts w:ascii="Times New Roman" w:hAnsi="Times New Roman" w:cs="Times New Roman"/>
          <w:kern w:val="0"/>
          <w:sz w:val="28"/>
          <w:szCs w:val="28"/>
          <w:lang w:val="en-GB"/>
        </w:rPr>
        <w:t xml:space="preserve">increased </w:t>
      </w:r>
      <w:r w:rsidR="00397820" w:rsidRPr="00E60FCD">
        <w:rPr>
          <w:rFonts w:ascii="Times New Roman" w:hAnsi="Times New Roman" w:cs="Times New Roman"/>
          <w:kern w:val="0"/>
          <w:sz w:val="28"/>
          <w:szCs w:val="28"/>
          <w:lang w:val="en-GB"/>
        </w:rPr>
        <w:t xml:space="preserve">by </w:t>
      </w:r>
      <w:r w:rsidR="00051F4D" w:rsidRPr="00E60FCD">
        <w:rPr>
          <w:rFonts w:ascii="Times New Roman" w:hAnsi="Times New Roman" w:cs="Times New Roman"/>
          <w:kern w:val="0"/>
          <w:sz w:val="28"/>
          <w:szCs w:val="28"/>
          <w:lang w:val="en-GB"/>
        </w:rPr>
        <w:t>20-4</w:t>
      </w:r>
      <w:r w:rsidR="005A664E" w:rsidRPr="00E60FCD">
        <w:rPr>
          <w:rFonts w:ascii="Times New Roman" w:hAnsi="Times New Roman" w:cs="Times New Roman"/>
          <w:kern w:val="0"/>
          <w:sz w:val="28"/>
          <w:szCs w:val="28"/>
          <w:lang w:val="en-GB"/>
        </w:rPr>
        <w:t>0 cm</w:t>
      </w:r>
      <w:r w:rsidR="00051F4D" w:rsidRPr="00E60FCD">
        <w:rPr>
          <w:rFonts w:ascii="Times New Roman" w:hAnsi="Times New Roman" w:cs="Times New Roman"/>
          <w:kern w:val="0"/>
          <w:sz w:val="28"/>
          <w:szCs w:val="28"/>
          <w:lang w:val="en-GB"/>
        </w:rPr>
        <w:t xml:space="preserve"> </w:t>
      </w:r>
      <w:r w:rsidR="00E66277" w:rsidRPr="00E60FCD">
        <w:rPr>
          <w:rFonts w:ascii="Times New Roman" w:hAnsi="Times New Roman" w:cs="Times New Roman"/>
          <w:kern w:val="0"/>
          <w:sz w:val="28"/>
          <w:szCs w:val="28"/>
          <w:lang w:val="en-GB"/>
        </w:rPr>
        <w:t xml:space="preserve">on the southern slopes of the Great Xing’an Mountains </w:t>
      </w:r>
      <w:r w:rsidR="00051F4D" w:rsidRPr="00E60FCD">
        <w:rPr>
          <w:rFonts w:ascii="Times New Roman" w:hAnsi="Times New Roman" w:cs="Times New Roman"/>
          <w:kern w:val="0"/>
          <w:sz w:val="28"/>
          <w:szCs w:val="28"/>
          <w:lang w:val="en-GB"/>
        </w:rPr>
        <w:t xml:space="preserve">from 1970s to 2000 (Jin et al., 2000). However, </w:t>
      </w:r>
      <w:r w:rsidR="00B94E39" w:rsidRPr="00E60FCD">
        <w:rPr>
          <w:rFonts w:ascii="Times New Roman" w:hAnsi="Times New Roman" w:cs="Times New Roman"/>
          <w:kern w:val="0"/>
          <w:sz w:val="28"/>
          <w:szCs w:val="28"/>
          <w:lang w:val="en-GB"/>
        </w:rPr>
        <w:t xml:space="preserve">few studies have focused on </w:t>
      </w:r>
      <w:r w:rsidR="00712864" w:rsidRPr="00E60FCD">
        <w:rPr>
          <w:rFonts w:ascii="Times New Roman" w:hAnsi="Times New Roman" w:cs="Times New Roman"/>
          <w:kern w:val="0"/>
          <w:sz w:val="28"/>
          <w:szCs w:val="28"/>
          <w:lang w:val="en-GB"/>
        </w:rPr>
        <w:t xml:space="preserve">possible </w:t>
      </w:r>
      <w:r w:rsidR="00B94E39" w:rsidRPr="00E60FCD">
        <w:rPr>
          <w:rFonts w:ascii="Times New Roman" w:hAnsi="Times New Roman" w:cs="Times New Roman"/>
          <w:kern w:val="0"/>
          <w:sz w:val="28"/>
          <w:szCs w:val="28"/>
          <w:lang w:val="en-GB"/>
        </w:rPr>
        <w:t xml:space="preserve">effects of permafrost degradation </w:t>
      </w:r>
      <w:r w:rsidR="00397820" w:rsidRPr="00E60FCD">
        <w:rPr>
          <w:rFonts w:ascii="Times New Roman" w:hAnsi="Times New Roman" w:cs="Times New Roman"/>
          <w:kern w:val="0"/>
          <w:sz w:val="28"/>
          <w:szCs w:val="28"/>
          <w:lang w:val="en-GB"/>
        </w:rPr>
        <w:t xml:space="preserve">on </w:t>
      </w:r>
      <w:r w:rsidR="00B94E39" w:rsidRPr="00E60FCD">
        <w:rPr>
          <w:rFonts w:ascii="Times New Roman" w:hAnsi="Times New Roman" w:cs="Times New Roman"/>
          <w:kern w:val="0"/>
          <w:sz w:val="28"/>
          <w:szCs w:val="28"/>
          <w:lang w:val="en-GB"/>
        </w:rPr>
        <w:t>this region</w:t>
      </w:r>
      <w:r w:rsidR="00051F4D" w:rsidRPr="00E60FCD">
        <w:rPr>
          <w:rFonts w:ascii="Times New Roman" w:hAnsi="Times New Roman" w:cs="Times New Roman"/>
          <w:kern w:val="0"/>
          <w:sz w:val="28"/>
          <w:szCs w:val="28"/>
          <w:lang w:val="en-GB"/>
        </w:rPr>
        <w:t xml:space="preserve"> to date</w:t>
      </w:r>
      <w:r w:rsidR="00B94E39" w:rsidRPr="00E60FCD">
        <w:rPr>
          <w:rFonts w:ascii="Times New Roman" w:hAnsi="Times New Roman" w:cs="Times New Roman"/>
          <w:kern w:val="0"/>
          <w:sz w:val="28"/>
          <w:szCs w:val="28"/>
          <w:lang w:val="en-GB"/>
        </w:rPr>
        <w:t xml:space="preserve">. </w:t>
      </w:r>
      <w:r w:rsidR="00397820" w:rsidRPr="00E60FCD">
        <w:rPr>
          <w:rFonts w:ascii="Times New Roman" w:hAnsi="Times New Roman" w:cs="Times New Roman"/>
          <w:kern w:val="0"/>
          <w:sz w:val="28"/>
          <w:szCs w:val="28"/>
          <w:lang w:val="en-GB"/>
        </w:rPr>
        <w:t>Th</w:t>
      </w:r>
      <w:r w:rsidR="00D53E3A" w:rsidRPr="00E60FCD">
        <w:rPr>
          <w:rFonts w:ascii="Times New Roman" w:hAnsi="Times New Roman" w:cs="Times New Roman"/>
          <w:kern w:val="0"/>
          <w:sz w:val="28"/>
          <w:szCs w:val="28"/>
          <w:lang w:val="en-GB"/>
        </w:rPr>
        <w:t xml:space="preserve">is work </w:t>
      </w:r>
      <w:r w:rsidR="00397820" w:rsidRPr="00E60FCD">
        <w:rPr>
          <w:rFonts w:ascii="Times New Roman" w:hAnsi="Times New Roman" w:cs="Times New Roman"/>
          <w:kern w:val="0"/>
          <w:sz w:val="28"/>
          <w:szCs w:val="28"/>
          <w:lang w:val="en-GB"/>
        </w:rPr>
        <w:t>thus</w:t>
      </w:r>
      <w:r w:rsidR="00D53E3A" w:rsidRPr="00E60FCD">
        <w:rPr>
          <w:rFonts w:ascii="Times New Roman" w:hAnsi="Times New Roman" w:cs="Times New Roman"/>
          <w:kern w:val="0"/>
          <w:sz w:val="28"/>
          <w:szCs w:val="28"/>
          <w:lang w:val="en-GB"/>
        </w:rPr>
        <w:t xml:space="preserve"> investigate</w:t>
      </w:r>
      <w:r w:rsidR="00397820" w:rsidRPr="00E60FCD">
        <w:rPr>
          <w:rFonts w:ascii="Times New Roman" w:hAnsi="Times New Roman" w:cs="Times New Roman"/>
          <w:kern w:val="0"/>
          <w:sz w:val="28"/>
          <w:szCs w:val="28"/>
          <w:lang w:val="en-GB"/>
        </w:rPr>
        <w:t>s</w:t>
      </w:r>
      <w:r w:rsidR="00D53E3A" w:rsidRPr="00E60FCD">
        <w:rPr>
          <w:rFonts w:ascii="Times New Roman" w:hAnsi="Times New Roman" w:cs="Times New Roman"/>
          <w:kern w:val="0"/>
          <w:sz w:val="28"/>
          <w:szCs w:val="28"/>
          <w:lang w:val="en-GB"/>
        </w:rPr>
        <w:t xml:space="preserve"> </w:t>
      </w:r>
      <w:r w:rsidR="00B94E39" w:rsidRPr="00E60FCD">
        <w:rPr>
          <w:rFonts w:ascii="Times New Roman" w:hAnsi="Times New Roman" w:cs="Times New Roman"/>
          <w:kern w:val="0"/>
          <w:sz w:val="28"/>
          <w:szCs w:val="28"/>
          <w:lang w:val="en-GB"/>
        </w:rPr>
        <w:t xml:space="preserve">potential changes in DOC </w:t>
      </w:r>
      <w:r w:rsidR="00644DDE" w:rsidRPr="00E60FCD">
        <w:rPr>
          <w:rFonts w:ascii="Times New Roman" w:hAnsi="Times New Roman" w:cs="Times New Roman"/>
          <w:kern w:val="0"/>
          <w:sz w:val="28"/>
          <w:szCs w:val="28"/>
          <w:lang w:val="en-GB"/>
        </w:rPr>
        <w:t>export</w:t>
      </w:r>
      <w:r w:rsidR="00397820" w:rsidRPr="00E60FCD">
        <w:rPr>
          <w:rFonts w:ascii="Times New Roman" w:hAnsi="Times New Roman" w:cs="Times New Roman"/>
          <w:kern w:val="0"/>
          <w:sz w:val="28"/>
          <w:szCs w:val="28"/>
          <w:lang w:val="en-GB"/>
        </w:rPr>
        <w:t xml:space="preserve"> patterns</w:t>
      </w:r>
      <w:r w:rsidR="00644DDE" w:rsidRPr="00E60FCD">
        <w:rPr>
          <w:rFonts w:ascii="Times New Roman" w:hAnsi="Times New Roman" w:cs="Times New Roman"/>
          <w:kern w:val="0"/>
          <w:sz w:val="28"/>
          <w:szCs w:val="28"/>
          <w:lang w:val="en-GB"/>
        </w:rPr>
        <w:t xml:space="preserve"> </w:t>
      </w:r>
      <w:r w:rsidR="00D53E3A" w:rsidRPr="00E60FCD">
        <w:rPr>
          <w:rFonts w:ascii="Times New Roman" w:hAnsi="Times New Roman" w:cs="Times New Roman"/>
          <w:kern w:val="0"/>
          <w:sz w:val="28"/>
          <w:szCs w:val="28"/>
          <w:lang w:val="en-GB"/>
        </w:rPr>
        <w:t xml:space="preserve">by </w:t>
      </w:r>
      <w:r w:rsidR="00B94E39" w:rsidRPr="00E60FCD">
        <w:rPr>
          <w:rFonts w:ascii="Times New Roman" w:hAnsi="Times New Roman" w:cs="Times New Roman"/>
          <w:kern w:val="0"/>
          <w:sz w:val="28"/>
          <w:szCs w:val="28"/>
          <w:lang w:val="en-GB"/>
        </w:rPr>
        <w:t>answer</w:t>
      </w:r>
      <w:r w:rsidR="00D53E3A" w:rsidRPr="00E60FCD">
        <w:rPr>
          <w:rFonts w:ascii="Times New Roman" w:hAnsi="Times New Roman" w:cs="Times New Roman"/>
          <w:kern w:val="0"/>
          <w:sz w:val="28"/>
          <w:szCs w:val="28"/>
          <w:lang w:val="en-GB"/>
        </w:rPr>
        <w:t>ing</w:t>
      </w:r>
      <w:r w:rsidR="00B94E39" w:rsidRPr="00E60FCD">
        <w:rPr>
          <w:rFonts w:ascii="Times New Roman" w:hAnsi="Times New Roman" w:cs="Times New Roman"/>
          <w:kern w:val="0"/>
          <w:sz w:val="28"/>
          <w:szCs w:val="28"/>
          <w:lang w:val="en-GB"/>
        </w:rPr>
        <w:t xml:space="preserve"> the following questions: </w:t>
      </w:r>
    </w:p>
    <w:p w14:paraId="5D9C7320" w14:textId="5D8FA3E2" w:rsidR="00CC091B" w:rsidRPr="00E60FCD" w:rsidRDefault="00CC091B" w:rsidP="00F52F18">
      <w:pPr>
        <w:autoSpaceDE w:val="0"/>
        <w:autoSpaceDN w:val="0"/>
        <w:adjustRightInd w:val="0"/>
        <w:spacing w:beforeLines="50" w:before="156" w:line="480" w:lineRule="auto"/>
        <w:ind w:firstLineChars="100" w:firstLine="28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 xml:space="preserve">(1) How much is </w:t>
      </w:r>
      <w:r w:rsidR="001E0698" w:rsidRPr="00E60FCD">
        <w:rPr>
          <w:rFonts w:ascii="Times New Roman" w:hAnsi="Times New Roman" w:cs="Times New Roman"/>
          <w:kern w:val="0"/>
          <w:sz w:val="28"/>
          <w:szCs w:val="28"/>
          <w:lang w:val="en-GB"/>
        </w:rPr>
        <w:t>the DOC load transported by discharge for the whole catchment</w:t>
      </w:r>
      <w:r w:rsidRPr="00E60FCD">
        <w:rPr>
          <w:rFonts w:ascii="Times New Roman" w:hAnsi="Times New Roman" w:cs="Times New Roman"/>
          <w:kern w:val="0"/>
          <w:sz w:val="28"/>
          <w:szCs w:val="28"/>
          <w:lang w:val="en-GB"/>
        </w:rPr>
        <w:t>?</w:t>
      </w:r>
    </w:p>
    <w:p w14:paraId="55F9850A" w14:textId="19FFC0FB" w:rsidR="00B94E39" w:rsidRPr="00E60FCD" w:rsidRDefault="00B94E39" w:rsidP="00F52F18">
      <w:pPr>
        <w:autoSpaceDE w:val="0"/>
        <w:autoSpaceDN w:val="0"/>
        <w:adjustRightInd w:val="0"/>
        <w:spacing w:beforeLines="50" w:before="156" w:line="480" w:lineRule="auto"/>
        <w:ind w:firstLineChars="100" w:firstLine="28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(2)</w:t>
      </w:r>
      <w:r w:rsidR="00CC091B" w:rsidRPr="00E60FCD">
        <w:rPr>
          <w:rFonts w:ascii="Times New Roman" w:hAnsi="Times New Roman" w:cs="Times New Roman"/>
          <w:kern w:val="0"/>
          <w:sz w:val="28"/>
          <w:szCs w:val="28"/>
          <w:lang w:val="en-GB"/>
        </w:rPr>
        <w:t xml:space="preserve"> What is the relationship between runoff processes and concentration</w:t>
      </w:r>
      <w:r w:rsidR="00397820" w:rsidRPr="00E60FCD">
        <w:rPr>
          <w:rFonts w:ascii="Times New Roman" w:hAnsi="Times New Roman" w:cs="Times New Roman"/>
          <w:kern w:val="0"/>
          <w:sz w:val="28"/>
          <w:szCs w:val="28"/>
          <w:lang w:val="en-GB"/>
        </w:rPr>
        <w:t>s</w:t>
      </w:r>
      <w:r w:rsidR="00CC091B" w:rsidRPr="00E60FCD">
        <w:rPr>
          <w:rFonts w:ascii="Times New Roman" w:hAnsi="Times New Roman" w:cs="Times New Roman"/>
          <w:kern w:val="0"/>
          <w:sz w:val="28"/>
          <w:szCs w:val="28"/>
          <w:lang w:val="en-GB"/>
        </w:rPr>
        <w:t xml:space="preserve">, </w:t>
      </w:r>
      <w:r w:rsidR="00D84E75" w:rsidRPr="00E60FCD">
        <w:rPr>
          <w:rFonts w:ascii="Times New Roman" w:hAnsi="Times New Roman" w:cs="Times New Roman"/>
          <w:kern w:val="0"/>
          <w:sz w:val="28"/>
          <w:szCs w:val="28"/>
          <w:lang w:val="en-GB"/>
        </w:rPr>
        <w:t>source</w:t>
      </w:r>
      <w:r w:rsidR="00397820" w:rsidRPr="00E60FCD">
        <w:rPr>
          <w:rFonts w:ascii="Times New Roman" w:hAnsi="Times New Roman" w:cs="Times New Roman"/>
          <w:kern w:val="0"/>
          <w:sz w:val="28"/>
          <w:szCs w:val="28"/>
          <w:lang w:val="en-GB"/>
        </w:rPr>
        <w:t>s</w:t>
      </w:r>
      <w:r w:rsidR="00D84E75" w:rsidRPr="00E60FCD">
        <w:rPr>
          <w:rFonts w:ascii="Times New Roman" w:hAnsi="Times New Roman" w:cs="Times New Roman"/>
          <w:kern w:val="0"/>
          <w:sz w:val="28"/>
          <w:szCs w:val="28"/>
          <w:lang w:val="en-GB"/>
        </w:rPr>
        <w:t xml:space="preserve">, </w:t>
      </w:r>
      <w:r w:rsidR="00CC091B" w:rsidRPr="00E60FCD">
        <w:rPr>
          <w:rFonts w:ascii="Times New Roman" w:hAnsi="Times New Roman" w:cs="Times New Roman"/>
          <w:kern w:val="0"/>
          <w:sz w:val="28"/>
          <w:szCs w:val="28"/>
          <w:lang w:val="en-GB"/>
        </w:rPr>
        <w:t xml:space="preserve">and chemical characteristics of DOC? </w:t>
      </w:r>
      <w:r w:rsidRPr="00E60FCD">
        <w:rPr>
          <w:rFonts w:ascii="Times New Roman" w:hAnsi="Times New Roman" w:cs="Times New Roman"/>
          <w:kern w:val="0"/>
          <w:sz w:val="28"/>
          <w:szCs w:val="28"/>
          <w:lang w:val="en-GB"/>
        </w:rPr>
        <w:t xml:space="preserve"> </w:t>
      </w:r>
    </w:p>
    <w:p w14:paraId="05BF3D73" w14:textId="77777777" w:rsidR="00C547A7" w:rsidRPr="00E60FCD" w:rsidRDefault="00C547A7" w:rsidP="00F52F18">
      <w:pPr>
        <w:autoSpaceDE w:val="0"/>
        <w:autoSpaceDN w:val="0"/>
        <w:adjustRightInd w:val="0"/>
        <w:spacing w:beforeLines="50" w:before="156" w:line="480" w:lineRule="auto"/>
        <w:rPr>
          <w:rFonts w:ascii="Times New Roman" w:hAnsi="Times New Roman" w:cs="Times New Roman"/>
          <w:b/>
          <w:sz w:val="28"/>
          <w:szCs w:val="28"/>
          <w:lang w:val="en-GB"/>
        </w:rPr>
      </w:pPr>
    </w:p>
    <w:p w14:paraId="14A5146F" w14:textId="0D2BA11A" w:rsidR="00C40BAF" w:rsidRPr="00E60FCD" w:rsidRDefault="00011392" w:rsidP="00F52F18">
      <w:pPr>
        <w:tabs>
          <w:tab w:val="left" w:pos="14400"/>
        </w:tabs>
        <w:spacing w:beforeLines="50" w:before="156" w:line="480" w:lineRule="auto"/>
        <w:ind w:rightChars="12" w:right="25"/>
        <w:rPr>
          <w:rFonts w:ascii="Times New Roman" w:hAnsi="Times New Roman" w:cs="Times New Roman"/>
          <w:b/>
          <w:kern w:val="0"/>
          <w:sz w:val="28"/>
          <w:szCs w:val="28"/>
          <w:lang w:val="en-GB"/>
        </w:rPr>
      </w:pPr>
      <w:r w:rsidRPr="00E60FCD">
        <w:rPr>
          <w:rFonts w:ascii="Times New Roman" w:hAnsi="Times New Roman" w:cs="Times New Roman"/>
          <w:b/>
          <w:kern w:val="0"/>
          <w:sz w:val="28"/>
          <w:szCs w:val="28"/>
          <w:lang w:val="en-GB"/>
        </w:rPr>
        <w:lastRenderedPageBreak/>
        <w:t>2</w:t>
      </w:r>
      <w:r w:rsidR="005230F2" w:rsidRPr="00E60FCD">
        <w:rPr>
          <w:rFonts w:ascii="Times New Roman" w:hAnsi="Times New Roman" w:cs="Times New Roman"/>
          <w:b/>
          <w:kern w:val="0"/>
          <w:sz w:val="28"/>
          <w:szCs w:val="28"/>
          <w:lang w:val="en-GB"/>
        </w:rPr>
        <w:t xml:space="preserve">. </w:t>
      </w:r>
      <w:r w:rsidR="00C40BAF" w:rsidRPr="00E60FCD">
        <w:rPr>
          <w:rFonts w:ascii="Times New Roman" w:hAnsi="Times New Roman" w:cs="Times New Roman"/>
          <w:b/>
          <w:kern w:val="0"/>
          <w:sz w:val="28"/>
          <w:szCs w:val="28"/>
          <w:lang w:val="en-GB"/>
        </w:rPr>
        <w:t>A</w:t>
      </w:r>
      <w:r w:rsidR="005230F2" w:rsidRPr="00E60FCD">
        <w:rPr>
          <w:rFonts w:ascii="Times New Roman" w:hAnsi="Times New Roman" w:cs="Times New Roman"/>
          <w:b/>
          <w:kern w:val="0"/>
          <w:sz w:val="28"/>
          <w:szCs w:val="28"/>
          <w:lang w:val="en-GB"/>
        </w:rPr>
        <w:t xml:space="preserve">pproach and </w:t>
      </w:r>
      <w:r w:rsidR="00E219B3" w:rsidRPr="00E60FCD">
        <w:rPr>
          <w:rFonts w:ascii="Times New Roman" w:hAnsi="Times New Roman" w:cs="Times New Roman"/>
          <w:b/>
          <w:kern w:val="0"/>
          <w:sz w:val="28"/>
          <w:szCs w:val="28"/>
          <w:lang w:val="en-GB"/>
        </w:rPr>
        <w:t>methodology</w:t>
      </w:r>
      <w:r w:rsidR="005230F2" w:rsidRPr="00E60FCD">
        <w:rPr>
          <w:rFonts w:ascii="Times New Roman" w:hAnsi="Times New Roman" w:cs="Times New Roman"/>
          <w:b/>
          <w:kern w:val="0"/>
          <w:sz w:val="28"/>
          <w:szCs w:val="28"/>
          <w:lang w:val="en-GB"/>
        </w:rPr>
        <w:t xml:space="preserve"> </w:t>
      </w:r>
    </w:p>
    <w:p w14:paraId="1C0DADE2" w14:textId="77777777" w:rsidR="00C40BAF" w:rsidRPr="00E60FCD" w:rsidRDefault="00011392" w:rsidP="00F52F18">
      <w:pPr>
        <w:spacing w:beforeLines="50" w:before="156" w:line="480" w:lineRule="auto"/>
        <w:ind w:leftChars="-1" w:rightChars="12" w:right="25" w:hanging="2"/>
        <w:rPr>
          <w:rFonts w:ascii="Times New Roman" w:hAnsi="Times New Roman" w:cs="Times New Roman"/>
          <w:b/>
          <w:kern w:val="0"/>
          <w:sz w:val="28"/>
          <w:szCs w:val="28"/>
          <w:lang w:val="en-GB"/>
        </w:rPr>
      </w:pPr>
      <w:r w:rsidRPr="00E60FCD">
        <w:rPr>
          <w:rFonts w:ascii="Times New Roman" w:hAnsi="Times New Roman" w:cs="Times New Roman"/>
          <w:b/>
          <w:kern w:val="0"/>
          <w:sz w:val="28"/>
          <w:szCs w:val="28"/>
          <w:lang w:val="en-GB"/>
        </w:rPr>
        <w:t>2.1</w:t>
      </w:r>
      <w:r w:rsidR="005230F2" w:rsidRPr="00E60FCD">
        <w:rPr>
          <w:rFonts w:ascii="Times New Roman" w:hAnsi="Times New Roman" w:cs="Times New Roman"/>
          <w:b/>
          <w:kern w:val="0"/>
          <w:sz w:val="28"/>
          <w:szCs w:val="28"/>
          <w:lang w:val="en-GB"/>
        </w:rPr>
        <w:t>.</w:t>
      </w:r>
      <w:r w:rsidRPr="00E60FCD">
        <w:rPr>
          <w:rFonts w:ascii="Times New Roman" w:hAnsi="Times New Roman" w:cs="Times New Roman"/>
          <w:b/>
          <w:kern w:val="0"/>
          <w:sz w:val="28"/>
          <w:szCs w:val="28"/>
          <w:lang w:val="en-GB"/>
        </w:rPr>
        <w:t xml:space="preserve"> </w:t>
      </w:r>
      <w:r w:rsidR="00C40BAF" w:rsidRPr="00E60FCD">
        <w:rPr>
          <w:rFonts w:ascii="Times New Roman" w:hAnsi="Times New Roman" w:cs="Times New Roman"/>
          <w:b/>
          <w:kern w:val="0"/>
          <w:sz w:val="28"/>
          <w:szCs w:val="28"/>
          <w:lang w:val="en-GB"/>
        </w:rPr>
        <w:t>Study area</w:t>
      </w:r>
    </w:p>
    <w:p w14:paraId="362BEA50" w14:textId="1DD98479" w:rsidR="008F7405" w:rsidRPr="00E60FCD" w:rsidRDefault="00397820" w:rsidP="00F52F18">
      <w:pPr>
        <w:spacing w:beforeLines="50" w:before="156" w:line="480" w:lineRule="auto"/>
        <w:ind w:leftChars="-1" w:left="-2" w:rightChars="12" w:right="25" w:firstLineChars="200" w:firstLine="56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N</w:t>
      </w:r>
      <w:r w:rsidR="00C40BAF" w:rsidRPr="00E60FCD">
        <w:rPr>
          <w:rFonts w:ascii="Times New Roman" w:hAnsi="Times New Roman" w:cs="Times New Roman"/>
          <w:kern w:val="0"/>
          <w:sz w:val="28"/>
          <w:szCs w:val="28"/>
          <w:lang w:val="en-GB"/>
        </w:rPr>
        <w:t xml:space="preserve">orthern </w:t>
      </w:r>
      <w:r w:rsidRPr="00E60FCD">
        <w:rPr>
          <w:rFonts w:ascii="Times New Roman" w:hAnsi="Times New Roman" w:cs="Times New Roman"/>
          <w:kern w:val="0"/>
          <w:sz w:val="28"/>
          <w:szCs w:val="28"/>
          <w:lang w:val="en-GB"/>
        </w:rPr>
        <w:t xml:space="preserve">sections </w:t>
      </w:r>
      <w:r w:rsidR="00C40BAF" w:rsidRPr="00E60FCD">
        <w:rPr>
          <w:rFonts w:ascii="Times New Roman" w:hAnsi="Times New Roman" w:cs="Times New Roman"/>
          <w:kern w:val="0"/>
          <w:sz w:val="28"/>
          <w:szCs w:val="28"/>
          <w:lang w:val="en-GB"/>
        </w:rPr>
        <w:t xml:space="preserve">of the Great Xing’an Mountains in China </w:t>
      </w:r>
      <w:r w:rsidR="001428CF" w:rsidRPr="00E60FCD">
        <w:rPr>
          <w:rFonts w:ascii="Times New Roman" w:hAnsi="Times New Roman" w:cs="Times New Roman"/>
          <w:kern w:val="0"/>
          <w:sz w:val="28"/>
          <w:szCs w:val="28"/>
          <w:lang w:val="en-GB"/>
        </w:rPr>
        <w:t xml:space="preserve">are located </w:t>
      </w:r>
      <w:r w:rsidRPr="00E60FCD">
        <w:rPr>
          <w:rFonts w:ascii="Times New Roman" w:hAnsi="Times New Roman" w:cs="Times New Roman"/>
          <w:kern w:val="0"/>
          <w:sz w:val="28"/>
          <w:szCs w:val="28"/>
          <w:lang w:val="en-GB"/>
        </w:rPr>
        <w:t xml:space="preserve">along </w:t>
      </w:r>
      <w:r w:rsidR="00C40BAF" w:rsidRPr="00E60FCD">
        <w:rPr>
          <w:rFonts w:ascii="Times New Roman" w:hAnsi="Times New Roman" w:cs="Times New Roman"/>
          <w:kern w:val="0"/>
          <w:sz w:val="28"/>
          <w:szCs w:val="28"/>
          <w:lang w:val="en-GB"/>
        </w:rPr>
        <w:t>the southern margin</w:t>
      </w:r>
      <w:r w:rsidRPr="00E60FCD">
        <w:rPr>
          <w:rFonts w:ascii="Times New Roman" w:hAnsi="Times New Roman" w:cs="Times New Roman"/>
          <w:kern w:val="0"/>
          <w:sz w:val="28"/>
          <w:szCs w:val="28"/>
          <w:lang w:val="en-GB"/>
        </w:rPr>
        <w:t>s</w:t>
      </w:r>
      <w:r w:rsidR="00C40BAF" w:rsidRPr="00E60FCD">
        <w:rPr>
          <w:rFonts w:ascii="Times New Roman" w:hAnsi="Times New Roman" w:cs="Times New Roman"/>
          <w:kern w:val="0"/>
          <w:sz w:val="28"/>
          <w:szCs w:val="28"/>
          <w:lang w:val="en-GB"/>
        </w:rPr>
        <w:t xml:space="preserve"> of the </w:t>
      </w:r>
      <w:r w:rsidR="00B87CC5" w:rsidRPr="00E60FCD">
        <w:rPr>
          <w:rFonts w:ascii="Times New Roman" w:hAnsi="Times New Roman" w:cs="Times New Roman"/>
          <w:kern w:val="0"/>
          <w:sz w:val="28"/>
          <w:szCs w:val="28"/>
          <w:lang w:val="en-GB"/>
        </w:rPr>
        <w:t xml:space="preserve">continuous </w:t>
      </w:r>
      <w:r w:rsidR="00C40BAF" w:rsidRPr="00E60FCD">
        <w:rPr>
          <w:rFonts w:ascii="Times New Roman" w:hAnsi="Times New Roman" w:cs="Times New Roman"/>
          <w:kern w:val="0"/>
          <w:sz w:val="28"/>
          <w:szCs w:val="28"/>
          <w:lang w:val="en-GB"/>
        </w:rPr>
        <w:t xml:space="preserve">permafrost zone in Eurasia. </w:t>
      </w:r>
      <w:r w:rsidR="0006557D" w:rsidRPr="00E60FCD">
        <w:rPr>
          <w:rFonts w:ascii="Times New Roman" w:hAnsi="Times New Roman" w:cs="Times New Roman"/>
          <w:kern w:val="0"/>
          <w:sz w:val="28"/>
          <w:szCs w:val="28"/>
          <w:lang w:val="en-GB"/>
        </w:rPr>
        <w:t xml:space="preserve">The area </w:t>
      </w:r>
      <w:r w:rsidRPr="00E60FCD">
        <w:rPr>
          <w:rFonts w:ascii="Times New Roman" w:hAnsi="Times New Roman" w:cs="Times New Roman"/>
          <w:kern w:val="0"/>
          <w:sz w:val="28"/>
          <w:szCs w:val="28"/>
          <w:lang w:val="en-GB"/>
        </w:rPr>
        <w:t xml:space="preserve">represents </w:t>
      </w:r>
      <w:r w:rsidR="0006557D" w:rsidRPr="00E60FCD">
        <w:rPr>
          <w:rFonts w:ascii="Times New Roman" w:hAnsi="Times New Roman" w:cs="Times New Roman"/>
          <w:kern w:val="0"/>
          <w:sz w:val="28"/>
          <w:szCs w:val="28"/>
          <w:lang w:val="en-GB"/>
        </w:rPr>
        <w:t xml:space="preserve">the </w:t>
      </w:r>
      <w:r w:rsidR="006D37D6" w:rsidRPr="00E60FCD">
        <w:rPr>
          <w:rFonts w:ascii="Times New Roman" w:hAnsi="Times New Roman" w:cs="Times New Roman"/>
          <w:kern w:val="0"/>
          <w:sz w:val="28"/>
          <w:szCs w:val="28"/>
          <w:lang w:val="en-GB"/>
        </w:rPr>
        <w:t xml:space="preserve">most remote </w:t>
      </w:r>
      <w:r w:rsidRPr="00E60FCD">
        <w:rPr>
          <w:rFonts w:ascii="Times New Roman" w:hAnsi="Times New Roman" w:cs="Times New Roman"/>
          <w:kern w:val="0"/>
          <w:sz w:val="28"/>
          <w:szCs w:val="28"/>
          <w:lang w:val="en-GB"/>
        </w:rPr>
        <w:t xml:space="preserve">region </w:t>
      </w:r>
      <w:r w:rsidR="0006557D" w:rsidRPr="00E60FCD">
        <w:rPr>
          <w:rFonts w:ascii="Times New Roman" w:hAnsi="Times New Roman" w:cs="Times New Roman"/>
          <w:kern w:val="0"/>
          <w:sz w:val="28"/>
          <w:szCs w:val="28"/>
          <w:lang w:val="en-GB"/>
        </w:rPr>
        <w:t>of</w:t>
      </w:r>
      <w:r w:rsidR="0065543C" w:rsidRPr="00E60FCD">
        <w:rPr>
          <w:rFonts w:ascii="Times New Roman" w:hAnsi="Times New Roman" w:cs="Times New Roman"/>
          <w:kern w:val="0"/>
          <w:sz w:val="28"/>
          <w:szCs w:val="28"/>
          <w:lang w:val="en-GB"/>
        </w:rPr>
        <w:t xml:space="preserve"> the </w:t>
      </w:r>
      <w:r w:rsidRPr="00E60FCD">
        <w:rPr>
          <w:rFonts w:ascii="Times New Roman" w:hAnsi="Times New Roman" w:cs="Times New Roman"/>
          <w:kern w:val="0"/>
          <w:sz w:val="28"/>
          <w:szCs w:val="28"/>
          <w:lang w:val="en-GB"/>
        </w:rPr>
        <w:t>E</w:t>
      </w:r>
      <w:r w:rsidR="0065543C" w:rsidRPr="00E60FCD">
        <w:rPr>
          <w:rFonts w:ascii="Times New Roman" w:hAnsi="Times New Roman" w:cs="Times New Roman"/>
          <w:kern w:val="0"/>
          <w:sz w:val="28"/>
          <w:szCs w:val="28"/>
          <w:lang w:val="en-GB"/>
        </w:rPr>
        <w:t xml:space="preserve">ast Asia </w:t>
      </w:r>
      <w:r w:rsidR="0006557D" w:rsidRPr="00E60FCD">
        <w:rPr>
          <w:rFonts w:ascii="Times New Roman" w:hAnsi="Times New Roman" w:cs="Times New Roman"/>
          <w:kern w:val="0"/>
          <w:sz w:val="28"/>
          <w:szCs w:val="28"/>
          <w:lang w:val="en-GB"/>
        </w:rPr>
        <w:t>monsoon</w:t>
      </w:r>
      <w:r w:rsidR="0023045E"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 xml:space="preserve">of </w:t>
      </w:r>
      <w:r w:rsidR="0023045E" w:rsidRPr="00E60FCD">
        <w:rPr>
          <w:rFonts w:ascii="Times New Roman" w:hAnsi="Times New Roman" w:cs="Times New Roman"/>
          <w:kern w:val="0"/>
          <w:sz w:val="28"/>
          <w:szCs w:val="28"/>
          <w:lang w:val="en-GB"/>
        </w:rPr>
        <w:t xml:space="preserve">the </w:t>
      </w:r>
      <w:r w:rsidR="0018610D" w:rsidRPr="00E60FCD">
        <w:rPr>
          <w:rFonts w:ascii="Times New Roman" w:hAnsi="Times New Roman" w:cs="Times New Roman"/>
          <w:kern w:val="0"/>
          <w:sz w:val="28"/>
          <w:szCs w:val="28"/>
          <w:lang w:val="en-GB"/>
        </w:rPr>
        <w:t>East</w:t>
      </w:r>
      <w:r w:rsidR="0023045E" w:rsidRPr="00E60FCD">
        <w:rPr>
          <w:rFonts w:ascii="Times New Roman" w:hAnsi="Times New Roman" w:cs="Times New Roman"/>
          <w:kern w:val="0"/>
          <w:sz w:val="28"/>
          <w:szCs w:val="28"/>
          <w:lang w:val="en-GB"/>
        </w:rPr>
        <w:t xml:space="preserve"> Eurasia</w:t>
      </w:r>
      <w:r w:rsidRPr="00E60FCD">
        <w:rPr>
          <w:rFonts w:ascii="Times New Roman" w:hAnsi="Times New Roman" w:cs="Times New Roman"/>
          <w:kern w:val="0"/>
          <w:sz w:val="28"/>
          <w:szCs w:val="28"/>
          <w:lang w:val="en-GB"/>
        </w:rPr>
        <w:t>n</w:t>
      </w:r>
      <w:r w:rsidR="0006529B" w:rsidRPr="00E60FCD">
        <w:rPr>
          <w:rFonts w:ascii="Times New Roman" w:hAnsi="Times New Roman" w:cs="Times New Roman"/>
          <w:kern w:val="0"/>
          <w:sz w:val="28"/>
          <w:szCs w:val="28"/>
          <w:lang w:val="en-GB"/>
        </w:rPr>
        <w:t xml:space="preserve"> continent</w:t>
      </w:r>
      <w:r w:rsidR="0065543C" w:rsidRPr="00E60FCD">
        <w:rPr>
          <w:rFonts w:ascii="Times New Roman" w:hAnsi="Times New Roman" w:cs="Times New Roman"/>
          <w:kern w:val="0"/>
          <w:sz w:val="28"/>
          <w:szCs w:val="28"/>
          <w:lang w:val="en-GB"/>
        </w:rPr>
        <w:t>.</w:t>
      </w:r>
      <w:r w:rsidR="0006557D" w:rsidRPr="00E60FCD">
        <w:rPr>
          <w:rFonts w:ascii="Times New Roman" w:hAnsi="Times New Roman" w:cs="Times New Roman"/>
          <w:kern w:val="0"/>
          <w:sz w:val="28"/>
          <w:szCs w:val="28"/>
          <w:lang w:val="en-GB"/>
        </w:rPr>
        <w:t xml:space="preserve"> </w:t>
      </w:r>
      <w:r w:rsidR="0018610D" w:rsidRPr="00E60FCD">
        <w:rPr>
          <w:rFonts w:ascii="Times New Roman" w:hAnsi="Times New Roman" w:cs="Times New Roman"/>
          <w:kern w:val="0"/>
          <w:sz w:val="28"/>
          <w:szCs w:val="28"/>
          <w:lang w:val="en-GB"/>
        </w:rPr>
        <w:t>The region includes</w:t>
      </w:r>
      <w:r w:rsidR="005A664E" w:rsidRPr="00E60FCD">
        <w:rPr>
          <w:rFonts w:ascii="Times New Roman" w:hAnsi="Times New Roman" w:cs="Times New Roman"/>
          <w:kern w:val="0"/>
          <w:sz w:val="28"/>
          <w:szCs w:val="28"/>
          <w:lang w:val="en-GB"/>
        </w:rPr>
        <w:t xml:space="preserve"> approximately 8</w:t>
      </w:r>
      <w:r w:rsidR="001428CF" w:rsidRPr="00E60FCD">
        <w:rPr>
          <w:rFonts w:ascii="Times New Roman" w:hAnsi="Times New Roman" w:cs="Times New Roman"/>
          <w:kern w:val="0"/>
          <w:sz w:val="28"/>
          <w:szCs w:val="28"/>
          <w:lang w:val="en-GB"/>
        </w:rPr>
        <w:t>.245 × 10</w:t>
      </w:r>
      <w:r w:rsidR="001428CF" w:rsidRPr="00E60FCD">
        <w:rPr>
          <w:rFonts w:ascii="Times New Roman" w:hAnsi="Times New Roman" w:cs="Times New Roman"/>
          <w:kern w:val="0"/>
          <w:sz w:val="28"/>
          <w:szCs w:val="28"/>
          <w:vertAlign w:val="superscript"/>
          <w:lang w:val="en-GB"/>
        </w:rPr>
        <w:t>3</w:t>
      </w:r>
      <w:r w:rsidR="001428CF" w:rsidRPr="00E60FCD">
        <w:rPr>
          <w:rFonts w:ascii="Times New Roman" w:hAnsi="Times New Roman" w:cs="Times New Roman"/>
          <w:kern w:val="0"/>
          <w:sz w:val="28"/>
          <w:szCs w:val="28"/>
          <w:lang w:val="en-GB"/>
        </w:rPr>
        <w:t xml:space="preserve"> km</w:t>
      </w:r>
      <w:r w:rsidR="001428CF" w:rsidRPr="00E60FCD">
        <w:rPr>
          <w:rFonts w:ascii="Times New Roman" w:hAnsi="Times New Roman" w:cs="Times New Roman"/>
          <w:kern w:val="0"/>
          <w:sz w:val="28"/>
          <w:szCs w:val="28"/>
          <w:vertAlign w:val="superscript"/>
          <w:lang w:val="en-GB"/>
        </w:rPr>
        <w:t>2</w:t>
      </w:r>
      <w:r w:rsidR="001428CF" w:rsidRPr="00E60FCD">
        <w:rPr>
          <w:rFonts w:ascii="Times New Roman" w:hAnsi="Times New Roman" w:cs="Times New Roman"/>
          <w:kern w:val="0"/>
          <w:sz w:val="28"/>
          <w:szCs w:val="28"/>
          <w:lang w:val="en-GB"/>
        </w:rPr>
        <w:t xml:space="preserve"> of natural wetland</w:t>
      </w:r>
      <w:r w:rsidR="0018610D" w:rsidRPr="00E60FCD">
        <w:rPr>
          <w:rFonts w:ascii="Times New Roman" w:hAnsi="Times New Roman" w:cs="Times New Roman"/>
          <w:kern w:val="0"/>
          <w:sz w:val="28"/>
          <w:szCs w:val="28"/>
          <w:lang w:val="en-GB"/>
        </w:rPr>
        <w:t>,</w:t>
      </w:r>
      <w:r w:rsidR="001428CF" w:rsidRPr="00E60FCD">
        <w:rPr>
          <w:rFonts w:ascii="Times New Roman" w:hAnsi="Times New Roman" w:cs="Times New Roman"/>
          <w:kern w:val="0"/>
          <w:sz w:val="28"/>
          <w:szCs w:val="28"/>
          <w:lang w:val="en-GB"/>
        </w:rPr>
        <w:t xml:space="preserve"> </w:t>
      </w:r>
      <w:r w:rsidR="0018610D" w:rsidRPr="00E60FCD">
        <w:rPr>
          <w:rFonts w:ascii="Times New Roman" w:hAnsi="Times New Roman" w:cs="Times New Roman"/>
          <w:kern w:val="0"/>
          <w:sz w:val="28"/>
          <w:szCs w:val="28"/>
          <w:lang w:val="en-GB"/>
        </w:rPr>
        <w:t>representing</w:t>
      </w:r>
      <w:r w:rsidR="0084674F" w:rsidRPr="00E60FCD">
        <w:rPr>
          <w:rFonts w:ascii="Times New Roman" w:hAnsi="Times New Roman" w:cs="Times New Roman"/>
          <w:kern w:val="0"/>
          <w:sz w:val="28"/>
          <w:szCs w:val="28"/>
          <w:lang w:val="en-GB"/>
        </w:rPr>
        <w:t xml:space="preserve"> </w:t>
      </w:r>
      <w:r w:rsidR="0018610D" w:rsidRPr="00E60FCD">
        <w:rPr>
          <w:rFonts w:ascii="Times New Roman" w:hAnsi="Times New Roman" w:cs="Times New Roman"/>
          <w:kern w:val="0"/>
          <w:sz w:val="28"/>
          <w:szCs w:val="28"/>
          <w:lang w:val="en-GB"/>
        </w:rPr>
        <w:t xml:space="preserve">a </w:t>
      </w:r>
      <w:r w:rsidR="0084674F" w:rsidRPr="00E60FCD">
        <w:rPr>
          <w:rFonts w:ascii="Times New Roman" w:hAnsi="Times New Roman" w:cs="Times New Roman"/>
          <w:kern w:val="0"/>
          <w:sz w:val="28"/>
          <w:szCs w:val="28"/>
          <w:lang w:val="en-GB"/>
        </w:rPr>
        <w:t xml:space="preserve">major </w:t>
      </w:r>
      <w:r w:rsidR="0018610D" w:rsidRPr="00E60FCD">
        <w:rPr>
          <w:rFonts w:ascii="Times New Roman" w:hAnsi="Times New Roman" w:cs="Times New Roman"/>
          <w:kern w:val="0"/>
          <w:sz w:val="28"/>
          <w:szCs w:val="28"/>
          <w:lang w:val="en-GB"/>
        </w:rPr>
        <w:t xml:space="preserve">proportion </w:t>
      </w:r>
      <w:r w:rsidR="00C40BAF" w:rsidRPr="00E60FCD">
        <w:rPr>
          <w:rFonts w:ascii="Times New Roman" w:hAnsi="Times New Roman" w:cs="Times New Roman"/>
          <w:kern w:val="0"/>
          <w:sz w:val="28"/>
          <w:szCs w:val="28"/>
          <w:lang w:val="en-GB"/>
        </w:rPr>
        <w:t xml:space="preserve">cold temperate wetlands </w:t>
      </w:r>
      <w:r w:rsidR="0084674F" w:rsidRPr="00E60FCD">
        <w:rPr>
          <w:rFonts w:ascii="Times New Roman" w:hAnsi="Times New Roman" w:cs="Times New Roman"/>
          <w:kern w:val="0"/>
          <w:sz w:val="28"/>
          <w:szCs w:val="28"/>
          <w:lang w:val="en-GB"/>
        </w:rPr>
        <w:t xml:space="preserve">and </w:t>
      </w:r>
      <w:r w:rsidR="00C40BAF" w:rsidRPr="00E60FCD">
        <w:rPr>
          <w:rFonts w:ascii="Times New Roman" w:hAnsi="Times New Roman" w:cs="Times New Roman"/>
          <w:kern w:val="0"/>
          <w:sz w:val="28"/>
          <w:szCs w:val="28"/>
          <w:lang w:val="en-GB"/>
        </w:rPr>
        <w:t>an important reservoir of soil carbon and usable water resources</w:t>
      </w:r>
      <w:r w:rsidR="0084674F" w:rsidRPr="00E60FCD">
        <w:rPr>
          <w:rFonts w:ascii="Times New Roman" w:hAnsi="Times New Roman" w:cs="Times New Roman"/>
          <w:kern w:val="0"/>
          <w:sz w:val="28"/>
          <w:szCs w:val="28"/>
          <w:lang w:val="en-GB"/>
        </w:rPr>
        <w:t xml:space="preserve"> </w:t>
      </w:r>
      <w:r w:rsidR="0018610D" w:rsidRPr="00E60FCD">
        <w:rPr>
          <w:rFonts w:ascii="Times New Roman" w:hAnsi="Times New Roman" w:cs="Times New Roman"/>
          <w:kern w:val="0"/>
          <w:sz w:val="28"/>
          <w:szCs w:val="28"/>
          <w:lang w:val="en-GB"/>
        </w:rPr>
        <w:t xml:space="preserve">for </w:t>
      </w:r>
      <w:r w:rsidR="00D329DB" w:rsidRPr="00E60FCD">
        <w:rPr>
          <w:rFonts w:ascii="Times New Roman" w:hAnsi="Times New Roman" w:cs="Times New Roman"/>
          <w:kern w:val="0"/>
          <w:sz w:val="28"/>
          <w:szCs w:val="28"/>
          <w:lang w:val="en-GB"/>
        </w:rPr>
        <w:t>northeastern China</w:t>
      </w:r>
      <w:r w:rsidR="00BC7819" w:rsidRPr="00E60FCD">
        <w:rPr>
          <w:rFonts w:ascii="Times New Roman" w:hAnsi="Times New Roman" w:cs="Times New Roman"/>
          <w:kern w:val="0"/>
          <w:sz w:val="28"/>
          <w:szCs w:val="28"/>
          <w:lang w:val="en-GB"/>
        </w:rPr>
        <w:t>.</w:t>
      </w:r>
      <w:r w:rsidR="00E65133" w:rsidRPr="00E60FCD">
        <w:rPr>
          <w:rFonts w:ascii="Times New Roman" w:hAnsi="Times New Roman" w:cs="Times New Roman"/>
          <w:kern w:val="0"/>
          <w:sz w:val="28"/>
          <w:szCs w:val="28"/>
          <w:lang w:val="en-GB"/>
        </w:rPr>
        <w:t xml:space="preserve"> </w:t>
      </w:r>
    </w:p>
    <w:p w14:paraId="53D47C7C" w14:textId="162C9055" w:rsidR="00C40BAF" w:rsidRPr="00E60FCD" w:rsidRDefault="00C40BAF" w:rsidP="00B1057F">
      <w:pPr>
        <w:spacing w:beforeLines="50" w:before="156" w:line="480" w:lineRule="auto"/>
        <w:ind w:leftChars="-1" w:left="-2" w:rightChars="12" w:right="25" w:firstLineChars="200" w:firstLine="56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 xml:space="preserve">The </w:t>
      </w:r>
      <w:r w:rsidR="00FE5EC1" w:rsidRPr="00E60FCD">
        <w:rPr>
          <w:rFonts w:ascii="Times New Roman" w:hAnsi="Times New Roman" w:cs="Times New Roman"/>
          <w:kern w:val="0"/>
          <w:sz w:val="28"/>
          <w:szCs w:val="28"/>
          <w:lang w:val="en-GB"/>
        </w:rPr>
        <w:t>Fukuqi</w:t>
      </w:r>
      <w:r w:rsidRPr="00E60FCD">
        <w:rPr>
          <w:rFonts w:ascii="Times New Roman" w:hAnsi="Times New Roman" w:cs="Times New Roman"/>
          <w:kern w:val="0"/>
          <w:sz w:val="28"/>
          <w:szCs w:val="28"/>
          <w:lang w:val="en-GB"/>
        </w:rPr>
        <w:t xml:space="preserve"> River</w:t>
      </w:r>
      <w:r w:rsidR="00E529BB" w:rsidRPr="00E60FCD">
        <w:rPr>
          <w:rFonts w:ascii="Times New Roman" w:hAnsi="Times New Roman" w:cs="Times New Roman"/>
          <w:kern w:val="0"/>
          <w:sz w:val="28"/>
          <w:szCs w:val="28"/>
          <w:lang w:val="en-GB"/>
        </w:rPr>
        <w:t>,</w:t>
      </w:r>
      <w:r w:rsidR="0023045E" w:rsidRPr="00E60FCD">
        <w:rPr>
          <w:rFonts w:ascii="Times New Roman" w:hAnsi="Times New Roman" w:cs="Times New Roman"/>
          <w:kern w:val="0"/>
          <w:sz w:val="28"/>
          <w:szCs w:val="28"/>
          <w:lang w:val="en-GB"/>
        </w:rPr>
        <w:t xml:space="preserve"> </w:t>
      </w:r>
      <w:r w:rsidR="004B7329" w:rsidRPr="00E60FCD">
        <w:rPr>
          <w:rFonts w:ascii="Times New Roman" w:hAnsi="Times New Roman" w:cs="Times New Roman"/>
          <w:kern w:val="0"/>
          <w:sz w:val="28"/>
          <w:szCs w:val="28"/>
          <w:lang w:val="en-GB"/>
        </w:rPr>
        <w:t xml:space="preserve">a </w:t>
      </w:r>
      <w:r w:rsidR="007F5F2B" w:rsidRPr="00E60FCD">
        <w:rPr>
          <w:rFonts w:ascii="Times New Roman" w:hAnsi="Times New Roman" w:cs="Times New Roman"/>
          <w:kern w:val="0"/>
          <w:sz w:val="28"/>
          <w:szCs w:val="28"/>
          <w:lang w:val="en-GB"/>
        </w:rPr>
        <w:t xml:space="preserve">second order </w:t>
      </w:r>
      <w:r w:rsidR="004B7329" w:rsidRPr="00E60FCD">
        <w:rPr>
          <w:rFonts w:ascii="Times New Roman" w:hAnsi="Times New Roman" w:cs="Times New Roman"/>
          <w:kern w:val="0"/>
          <w:sz w:val="28"/>
          <w:szCs w:val="28"/>
          <w:lang w:val="en-GB"/>
        </w:rPr>
        <w:t xml:space="preserve">branch of the Amur River, is </w:t>
      </w:r>
      <w:r w:rsidR="0023045E" w:rsidRPr="00E60FCD">
        <w:rPr>
          <w:rFonts w:ascii="Times New Roman" w:hAnsi="Times New Roman" w:cs="Times New Roman"/>
          <w:kern w:val="0"/>
          <w:sz w:val="28"/>
          <w:szCs w:val="28"/>
          <w:lang w:val="en-GB"/>
        </w:rPr>
        <w:t xml:space="preserve">located at </w:t>
      </w:r>
      <w:r w:rsidRPr="00E60FCD">
        <w:rPr>
          <w:rFonts w:ascii="Times New Roman" w:hAnsi="Times New Roman" w:cs="Times New Roman"/>
          <w:kern w:val="0"/>
          <w:sz w:val="28"/>
          <w:szCs w:val="28"/>
          <w:lang w:val="en-GB"/>
        </w:rPr>
        <w:t xml:space="preserve">continuous permafrost zones </w:t>
      </w:r>
      <w:r w:rsidR="0018610D" w:rsidRPr="00E60FCD">
        <w:rPr>
          <w:rFonts w:ascii="Times New Roman" w:hAnsi="Times New Roman" w:cs="Times New Roman"/>
          <w:kern w:val="0"/>
          <w:sz w:val="28"/>
          <w:szCs w:val="28"/>
          <w:lang w:val="en-GB"/>
        </w:rPr>
        <w:t xml:space="preserve">of </w:t>
      </w:r>
      <w:r w:rsidRPr="00E60FCD">
        <w:rPr>
          <w:rFonts w:ascii="Times New Roman" w:hAnsi="Times New Roman" w:cs="Times New Roman"/>
          <w:kern w:val="0"/>
          <w:sz w:val="28"/>
          <w:szCs w:val="28"/>
          <w:lang w:val="en-GB"/>
        </w:rPr>
        <w:t xml:space="preserve">the northern </w:t>
      </w:r>
      <w:r w:rsidR="0018610D" w:rsidRPr="00E60FCD">
        <w:rPr>
          <w:rFonts w:ascii="Times New Roman" w:hAnsi="Times New Roman" w:cs="Times New Roman"/>
          <w:kern w:val="0"/>
          <w:sz w:val="28"/>
          <w:szCs w:val="28"/>
          <w:lang w:val="en-GB"/>
        </w:rPr>
        <w:t xml:space="preserve">section </w:t>
      </w:r>
      <w:r w:rsidRPr="00E60FCD">
        <w:rPr>
          <w:rFonts w:ascii="Times New Roman" w:hAnsi="Times New Roman" w:cs="Times New Roman"/>
          <w:kern w:val="0"/>
          <w:sz w:val="28"/>
          <w:szCs w:val="28"/>
          <w:lang w:val="en-GB"/>
        </w:rPr>
        <w:t>of the Great Xing’an Mountains (Fig</w:t>
      </w:r>
      <w:r w:rsidR="00F11BB1" w:rsidRPr="00E60FCD">
        <w:rPr>
          <w:rFonts w:ascii="Times New Roman" w:hAnsi="Times New Roman" w:cs="Times New Roman"/>
          <w:kern w:val="0"/>
          <w:sz w:val="28"/>
          <w:szCs w:val="28"/>
          <w:lang w:val="en-GB"/>
        </w:rPr>
        <w:t>. 1</w:t>
      </w:r>
      <w:r w:rsidRPr="00E60FCD">
        <w:rPr>
          <w:rFonts w:ascii="Times New Roman" w:hAnsi="Times New Roman" w:cs="Times New Roman"/>
          <w:kern w:val="0"/>
          <w:sz w:val="28"/>
          <w:szCs w:val="28"/>
          <w:lang w:val="en-GB"/>
        </w:rPr>
        <w:t xml:space="preserve">). </w:t>
      </w:r>
      <w:r w:rsidR="00AA7F52" w:rsidRPr="00E60FCD">
        <w:rPr>
          <w:rFonts w:ascii="Times New Roman" w:hAnsi="Times New Roman" w:cs="Times New Roman"/>
          <w:kern w:val="0"/>
          <w:sz w:val="28"/>
          <w:szCs w:val="28"/>
          <w:lang w:val="en-GB"/>
        </w:rPr>
        <w:t xml:space="preserve">The catchment extends </w:t>
      </w:r>
      <w:r w:rsidR="0018610D" w:rsidRPr="00E60FCD">
        <w:rPr>
          <w:rFonts w:ascii="Times New Roman" w:hAnsi="Times New Roman" w:cs="Times New Roman"/>
          <w:kern w:val="0"/>
          <w:sz w:val="28"/>
          <w:szCs w:val="28"/>
          <w:lang w:val="en-GB"/>
        </w:rPr>
        <w:t xml:space="preserve">across </w:t>
      </w:r>
      <w:r w:rsidR="00AA7F52" w:rsidRPr="00E60FCD">
        <w:rPr>
          <w:rFonts w:ascii="Times New Roman" w:hAnsi="Times New Roman" w:cs="Times New Roman"/>
          <w:kern w:val="0"/>
          <w:sz w:val="28"/>
          <w:szCs w:val="28"/>
          <w:lang w:val="en-GB"/>
        </w:rPr>
        <w:t>an area of 28</w:t>
      </w:r>
      <w:r w:rsidR="00C34D89" w:rsidRPr="00E60FCD">
        <w:rPr>
          <w:rFonts w:ascii="Times New Roman" w:hAnsi="Times New Roman" w:cs="Times New Roman"/>
          <w:kern w:val="0"/>
          <w:sz w:val="28"/>
          <w:szCs w:val="28"/>
          <w:lang w:val="en-GB"/>
        </w:rPr>
        <w:t>7</w:t>
      </w:r>
      <w:r w:rsidR="00AA7F52" w:rsidRPr="00E60FCD">
        <w:rPr>
          <w:rFonts w:ascii="Times New Roman" w:hAnsi="Times New Roman" w:cs="Times New Roman"/>
          <w:kern w:val="0"/>
          <w:sz w:val="28"/>
          <w:szCs w:val="28"/>
          <w:lang w:val="en-GB"/>
        </w:rPr>
        <w:t xml:space="preserve"> km</w:t>
      </w:r>
      <w:r w:rsidR="00AA7F52" w:rsidRPr="00E60FCD">
        <w:rPr>
          <w:rFonts w:ascii="Times New Roman" w:hAnsi="Times New Roman" w:cs="Times New Roman"/>
          <w:kern w:val="0"/>
          <w:sz w:val="28"/>
          <w:szCs w:val="28"/>
          <w:vertAlign w:val="superscript"/>
          <w:lang w:val="en-GB"/>
        </w:rPr>
        <w:t>2</w:t>
      </w:r>
      <w:r w:rsidR="00AA7F52" w:rsidRPr="00E60FCD">
        <w:rPr>
          <w:rFonts w:ascii="Times New Roman" w:hAnsi="Times New Roman" w:cs="Times New Roman"/>
          <w:kern w:val="0"/>
          <w:sz w:val="28"/>
          <w:szCs w:val="28"/>
          <w:lang w:val="en-GB"/>
        </w:rPr>
        <w:t xml:space="preserve"> with an</w:t>
      </w:r>
      <w:r w:rsidR="00AC57E6" w:rsidRPr="00E60FCD">
        <w:rPr>
          <w:rFonts w:ascii="Times New Roman" w:hAnsi="Times New Roman" w:cs="Times New Roman"/>
          <w:kern w:val="0"/>
          <w:sz w:val="28"/>
          <w:szCs w:val="28"/>
          <w:lang w:val="en-GB"/>
        </w:rPr>
        <w:t xml:space="preserve"> annual mean temperature </w:t>
      </w:r>
      <w:r w:rsidR="00AA7F52" w:rsidRPr="00E60FCD">
        <w:rPr>
          <w:rFonts w:ascii="Times New Roman" w:hAnsi="Times New Roman" w:cs="Times New Roman"/>
          <w:kern w:val="0"/>
          <w:sz w:val="28"/>
          <w:szCs w:val="28"/>
          <w:lang w:val="en-GB"/>
        </w:rPr>
        <w:t>of</w:t>
      </w:r>
      <w:r w:rsidR="00AC57E6" w:rsidRPr="00E60FCD">
        <w:rPr>
          <w:rFonts w:ascii="Times New Roman" w:hAnsi="Times New Roman" w:cs="Times New Roman"/>
          <w:kern w:val="0"/>
          <w:sz w:val="28"/>
          <w:szCs w:val="28"/>
          <w:lang w:val="en-GB"/>
        </w:rPr>
        <w:t xml:space="preserve"> −</w:t>
      </w:r>
      <w:bookmarkStart w:id="0" w:name="OLE_LINK6"/>
      <w:r w:rsidR="00712670" w:rsidRPr="00E60FCD">
        <w:rPr>
          <w:rFonts w:ascii="Times New Roman" w:hAnsi="Times New Roman" w:cs="Times New Roman"/>
          <w:kern w:val="0"/>
          <w:sz w:val="28"/>
          <w:szCs w:val="28"/>
          <w:lang w:val="en-GB"/>
        </w:rPr>
        <w:t>4.</w:t>
      </w:r>
      <w:r w:rsidR="00F22E46" w:rsidRPr="00E60FCD">
        <w:rPr>
          <w:rFonts w:ascii="Times New Roman" w:hAnsi="Times New Roman" w:cs="Times New Roman"/>
          <w:kern w:val="0"/>
          <w:sz w:val="28"/>
          <w:szCs w:val="28"/>
          <w:lang w:val="en-GB"/>
        </w:rPr>
        <w:t>2</w:t>
      </w:r>
      <w:r w:rsidR="00AC57E6" w:rsidRPr="00E60FCD">
        <w:rPr>
          <w:rFonts w:ascii="Times New Roman" w:hAnsi="Times New Roman" w:cs="Times New Roman"/>
          <w:kern w:val="0"/>
          <w:sz w:val="28"/>
          <w:szCs w:val="28"/>
          <w:lang w:val="en-GB"/>
        </w:rPr>
        <w:t xml:space="preserve"> °C</w:t>
      </w:r>
      <w:bookmarkEnd w:id="0"/>
      <w:r w:rsidR="00AA7F52" w:rsidRPr="00E60FCD">
        <w:rPr>
          <w:rFonts w:ascii="Times New Roman" w:hAnsi="Times New Roman" w:cs="Times New Roman"/>
          <w:kern w:val="0"/>
          <w:sz w:val="28"/>
          <w:szCs w:val="28"/>
          <w:lang w:val="en-GB"/>
        </w:rPr>
        <w:t xml:space="preserve"> and a</w:t>
      </w:r>
      <w:r w:rsidR="00AC57E6" w:rsidRPr="00E60FCD">
        <w:rPr>
          <w:rFonts w:ascii="Times New Roman" w:hAnsi="Times New Roman" w:cs="Times New Roman"/>
          <w:kern w:val="0"/>
          <w:sz w:val="28"/>
          <w:szCs w:val="28"/>
          <w:lang w:val="en-GB"/>
        </w:rPr>
        <w:t xml:space="preserve"> </w:t>
      </w:r>
      <w:r w:rsidR="00AA7F52" w:rsidRPr="00E60FCD">
        <w:rPr>
          <w:rFonts w:ascii="Times New Roman" w:hAnsi="Times New Roman" w:cs="Times New Roman"/>
          <w:kern w:val="0"/>
          <w:sz w:val="28"/>
          <w:szCs w:val="28"/>
          <w:lang w:val="en-GB"/>
        </w:rPr>
        <w:t>mean</w:t>
      </w:r>
      <w:r w:rsidR="00AC57E6" w:rsidRPr="00E60FCD">
        <w:rPr>
          <w:rFonts w:ascii="Times New Roman" w:hAnsi="Times New Roman" w:cs="Times New Roman"/>
          <w:kern w:val="0"/>
          <w:sz w:val="28"/>
          <w:szCs w:val="28"/>
          <w:lang w:val="en-GB"/>
        </w:rPr>
        <w:t xml:space="preserve"> annual precipitation </w:t>
      </w:r>
      <w:r w:rsidR="0018610D" w:rsidRPr="00E60FCD">
        <w:rPr>
          <w:rFonts w:ascii="Times New Roman" w:hAnsi="Times New Roman" w:cs="Times New Roman"/>
          <w:kern w:val="0"/>
          <w:sz w:val="28"/>
          <w:szCs w:val="28"/>
          <w:lang w:val="en-GB"/>
        </w:rPr>
        <w:t xml:space="preserve">level </w:t>
      </w:r>
      <w:r w:rsidR="00AC57E6" w:rsidRPr="00E60FCD">
        <w:rPr>
          <w:rFonts w:ascii="Times New Roman" w:hAnsi="Times New Roman" w:cs="Times New Roman"/>
          <w:kern w:val="0"/>
          <w:sz w:val="28"/>
          <w:szCs w:val="28"/>
          <w:lang w:val="en-GB"/>
        </w:rPr>
        <w:t>of 425 mm (195</w:t>
      </w:r>
      <w:r w:rsidR="00F22E46" w:rsidRPr="00E60FCD">
        <w:rPr>
          <w:rFonts w:ascii="Times New Roman" w:hAnsi="Times New Roman" w:cs="Times New Roman"/>
          <w:kern w:val="0"/>
          <w:sz w:val="28"/>
          <w:szCs w:val="28"/>
          <w:lang w:val="en-GB"/>
        </w:rPr>
        <w:t>9</w:t>
      </w:r>
      <w:r w:rsidR="00AC57E6" w:rsidRPr="00E60FCD">
        <w:rPr>
          <w:rFonts w:ascii="Times New Roman" w:hAnsi="Times New Roman" w:cs="Times New Roman"/>
          <w:kern w:val="0"/>
          <w:sz w:val="28"/>
          <w:szCs w:val="28"/>
          <w:lang w:val="en-GB"/>
        </w:rPr>
        <w:t>-201</w:t>
      </w:r>
      <w:r w:rsidR="00F22E46" w:rsidRPr="00E60FCD">
        <w:rPr>
          <w:rFonts w:ascii="Times New Roman" w:hAnsi="Times New Roman" w:cs="Times New Roman"/>
          <w:kern w:val="0"/>
          <w:sz w:val="28"/>
          <w:szCs w:val="28"/>
          <w:lang w:val="en-GB"/>
        </w:rPr>
        <w:t>3</w:t>
      </w:r>
      <w:r w:rsidR="00AC57E6" w:rsidRPr="00E60FCD">
        <w:rPr>
          <w:rFonts w:ascii="Times New Roman" w:hAnsi="Times New Roman" w:cs="Times New Roman"/>
          <w:kern w:val="0"/>
          <w:sz w:val="28"/>
          <w:szCs w:val="28"/>
          <w:lang w:val="en-GB"/>
        </w:rPr>
        <w:t xml:space="preserve">). </w:t>
      </w:r>
      <w:r w:rsidR="00A4466B" w:rsidRPr="00E60FCD">
        <w:rPr>
          <w:rFonts w:ascii="Times New Roman" w:hAnsi="Times New Roman" w:cs="Times New Roman"/>
          <w:kern w:val="0"/>
          <w:sz w:val="28"/>
          <w:szCs w:val="28"/>
          <w:lang w:val="en-GB"/>
        </w:rPr>
        <w:t>P</w:t>
      </w:r>
      <w:r w:rsidR="003A7236" w:rsidRPr="00E60FCD">
        <w:rPr>
          <w:rFonts w:ascii="Times New Roman" w:hAnsi="Times New Roman" w:cs="Times New Roman" w:hint="eastAsia"/>
          <w:kern w:val="0"/>
          <w:sz w:val="28"/>
          <w:szCs w:val="28"/>
          <w:lang w:val="en-GB"/>
        </w:rPr>
        <w:t>eatland</w:t>
      </w:r>
      <w:r w:rsidR="00A4466B" w:rsidRPr="00E60FCD">
        <w:rPr>
          <w:rFonts w:ascii="Times New Roman" w:hAnsi="Times New Roman" w:cs="Times New Roman"/>
          <w:kern w:val="0"/>
          <w:sz w:val="28"/>
          <w:szCs w:val="28"/>
          <w:lang w:val="en-GB"/>
        </w:rPr>
        <w:t xml:space="preserve"> </w:t>
      </w:r>
      <w:r w:rsidR="00045041" w:rsidRPr="00E60FCD">
        <w:rPr>
          <w:rFonts w:ascii="Times New Roman" w:hAnsi="Times New Roman" w:cs="Times New Roman"/>
          <w:kern w:val="0"/>
          <w:sz w:val="28"/>
          <w:szCs w:val="28"/>
          <w:lang w:val="en-GB"/>
        </w:rPr>
        <w:t xml:space="preserve">covers </w:t>
      </w:r>
      <w:r w:rsidR="001A384A" w:rsidRPr="00E60FCD">
        <w:rPr>
          <w:rFonts w:ascii="Times New Roman" w:hAnsi="Times New Roman" w:cs="Times New Roman"/>
          <w:kern w:val="0"/>
          <w:sz w:val="28"/>
          <w:szCs w:val="28"/>
          <w:lang w:val="en-GB"/>
        </w:rPr>
        <w:t>throughout</w:t>
      </w:r>
      <w:r w:rsidR="009A20BA" w:rsidRPr="00E60FCD">
        <w:rPr>
          <w:rFonts w:ascii="Times New Roman" w:hAnsi="Times New Roman" w:cs="Times New Roman"/>
          <w:kern w:val="0"/>
          <w:sz w:val="28"/>
          <w:szCs w:val="28"/>
          <w:lang w:val="en-GB"/>
        </w:rPr>
        <w:t xml:space="preserve"> the flat </w:t>
      </w:r>
      <w:r w:rsidR="001A384A" w:rsidRPr="00E60FCD">
        <w:rPr>
          <w:rFonts w:ascii="Times New Roman" w:hAnsi="Times New Roman" w:cs="Times New Roman"/>
          <w:kern w:val="0"/>
          <w:sz w:val="28"/>
          <w:szCs w:val="28"/>
          <w:lang w:val="en-GB"/>
        </w:rPr>
        <w:t xml:space="preserve">river </w:t>
      </w:r>
      <w:r w:rsidR="00B95EF1" w:rsidRPr="00E60FCD">
        <w:rPr>
          <w:rFonts w:ascii="Times New Roman" w:hAnsi="Times New Roman" w:cs="Times New Roman"/>
          <w:kern w:val="0"/>
          <w:sz w:val="28"/>
          <w:szCs w:val="28"/>
          <w:lang w:val="en-GB"/>
        </w:rPr>
        <w:t>valley</w:t>
      </w:r>
      <w:r w:rsidR="00A4466B" w:rsidRPr="00E60FCD">
        <w:rPr>
          <w:rFonts w:ascii="Times New Roman" w:hAnsi="Times New Roman" w:cs="Times New Roman"/>
          <w:kern w:val="0"/>
          <w:sz w:val="28"/>
          <w:szCs w:val="28"/>
          <w:lang w:val="en-GB"/>
        </w:rPr>
        <w:t xml:space="preserve"> with an altitude range between </w:t>
      </w:r>
      <w:r w:rsidR="00E62977" w:rsidRPr="00E60FCD">
        <w:rPr>
          <w:rFonts w:ascii="Times New Roman" w:hAnsi="Times New Roman" w:cs="Times New Roman"/>
          <w:kern w:val="0"/>
          <w:sz w:val="28"/>
          <w:szCs w:val="28"/>
          <w:lang w:val="en-GB"/>
        </w:rPr>
        <w:t>500</w:t>
      </w:r>
      <w:r w:rsidR="00A4466B" w:rsidRPr="00E60FCD">
        <w:rPr>
          <w:rFonts w:ascii="Times New Roman" w:hAnsi="Times New Roman" w:cs="Times New Roman"/>
          <w:kern w:val="0"/>
          <w:sz w:val="28"/>
          <w:szCs w:val="28"/>
          <w:lang w:val="en-GB"/>
        </w:rPr>
        <w:t xml:space="preserve"> to </w:t>
      </w:r>
      <w:r w:rsidR="008B3F6A" w:rsidRPr="00E60FCD">
        <w:rPr>
          <w:rFonts w:ascii="Times New Roman" w:hAnsi="Times New Roman" w:cs="Times New Roman"/>
          <w:kern w:val="0"/>
          <w:sz w:val="28"/>
          <w:szCs w:val="28"/>
          <w:lang w:val="en-GB"/>
        </w:rPr>
        <w:t>58</w:t>
      </w:r>
      <w:r w:rsidR="00E62977" w:rsidRPr="00E60FCD">
        <w:rPr>
          <w:rFonts w:ascii="Times New Roman" w:hAnsi="Times New Roman" w:cs="Times New Roman"/>
          <w:kern w:val="0"/>
          <w:sz w:val="28"/>
          <w:szCs w:val="28"/>
          <w:lang w:val="en-GB"/>
        </w:rPr>
        <w:t>0</w:t>
      </w:r>
      <w:r w:rsidR="00A4466B" w:rsidRPr="00E60FCD">
        <w:rPr>
          <w:rFonts w:ascii="Times New Roman" w:hAnsi="Times New Roman" w:cs="Times New Roman"/>
          <w:kern w:val="0"/>
          <w:sz w:val="28"/>
          <w:szCs w:val="28"/>
          <w:lang w:val="en-GB"/>
        </w:rPr>
        <w:t xml:space="preserve"> m</w:t>
      </w:r>
      <w:r w:rsidR="00E62977" w:rsidRPr="00E60FCD">
        <w:rPr>
          <w:rFonts w:ascii="Times New Roman" w:hAnsi="Times New Roman" w:cs="Times New Roman"/>
          <w:kern w:val="0"/>
          <w:sz w:val="28"/>
          <w:szCs w:val="28"/>
          <w:lang w:val="en-GB"/>
        </w:rPr>
        <w:t>.</w:t>
      </w:r>
      <w:r w:rsidR="00C34D89" w:rsidRPr="00E60FCD">
        <w:rPr>
          <w:rFonts w:ascii="Times New Roman" w:hAnsi="Times New Roman" w:cs="Times New Roman"/>
          <w:kern w:val="0"/>
          <w:sz w:val="28"/>
          <w:szCs w:val="28"/>
          <w:lang w:val="en-GB"/>
        </w:rPr>
        <w:t xml:space="preserve"> </w:t>
      </w:r>
      <w:r w:rsidR="00E62977" w:rsidRPr="00E60FCD">
        <w:rPr>
          <w:rFonts w:ascii="Times New Roman" w:hAnsi="Times New Roman" w:cs="Times New Roman"/>
          <w:kern w:val="0"/>
          <w:sz w:val="28"/>
          <w:szCs w:val="28"/>
          <w:lang w:val="en-GB"/>
        </w:rPr>
        <w:t>U</w:t>
      </w:r>
      <w:r w:rsidR="00A4466B" w:rsidRPr="00E60FCD">
        <w:rPr>
          <w:rFonts w:ascii="Times New Roman" w:hAnsi="Times New Roman" w:cs="Times New Roman"/>
          <w:kern w:val="0"/>
          <w:sz w:val="28"/>
          <w:szCs w:val="28"/>
          <w:lang w:val="en-GB"/>
        </w:rPr>
        <w:t xml:space="preserve">pland mountains </w:t>
      </w:r>
      <w:r w:rsidR="008B3F6A" w:rsidRPr="00E60FCD">
        <w:rPr>
          <w:rFonts w:ascii="Times New Roman" w:hAnsi="Times New Roman" w:cs="Times New Roman"/>
          <w:kern w:val="0"/>
          <w:sz w:val="28"/>
          <w:szCs w:val="28"/>
          <w:lang w:val="en-GB"/>
        </w:rPr>
        <w:t>surround</w:t>
      </w:r>
      <w:r w:rsidR="00A4466B" w:rsidRPr="00E60FCD">
        <w:rPr>
          <w:rFonts w:ascii="Times New Roman" w:hAnsi="Times New Roman" w:cs="Times New Roman"/>
          <w:kern w:val="0"/>
          <w:sz w:val="28"/>
          <w:szCs w:val="28"/>
          <w:lang w:val="en-GB"/>
        </w:rPr>
        <w:t xml:space="preserve"> the peatland</w:t>
      </w:r>
      <w:r w:rsidR="00C34D89" w:rsidRPr="00E60FCD">
        <w:rPr>
          <w:rFonts w:ascii="Times New Roman" w:hAnsi="Times New Roman" w:cs="Times New Roman"/>
          <w:kern w:val="0"/>
          <w:sz w:val="28"/>
          <w:szCs w:val="28"/>
          <w:lang w:val="en-GB"/>
        </w:rPr>
        <w:t xml:space="preserve"> </w:t>
      </w:r>
      <w:r w:rsidR="00C00444" w:rsidRPr="00E60FCD">
        <w:rPr>
          <w:rFonts w:ascii="Times New Roman" w:hAnsi="Times New Roman" w:cs="Times New Roman"/>
          <w:kern w:val="0"/>
          <w:sz w:val="28"/>
          <w:szCs w:val="28"/>
          <w:lang w:val="en-GB"/>
        </w:rPr>
        <w:t xml:space="preserve">and have </w:t>
      </w:r>
      <w:r w:rsidR="00C34D89" w:rsidRPr="00E60FCD">
        <w:rPr>
          <w:rFonts w:ascii="Times New Roman" w:hAnsi="Times New Roman" w:cs="Times New Roman"/>
          <w:kern w:val="0"/>
          <w:sz w:val="28"/>
          <w:szCs w:val="28"/>
          <w:lang w:val="en-GB"/>
        </w:rPr>
        <w:t xml:space="preserve">a </w:t>
      </w:r>
      <w:r w:rsidR="00DE4A33" w:rsidRPr="00E60FCD">
        <w:rPr>
          <w:rFonts w:ascii="Times New Roman" w:hAnsi="Times New Roman" w:cs="Times New Roman"/>
          <w:kern w:val="0"/>
          <w:sz w:val="28"/>
          <w:szCs w:val="28"/>
          <w:lang w:val="en-GB"/>
        </w:rPr>
        <w:t xml:space="preserve">much larger </w:t>
      </w:r>
      <w:r w:rsidR="00C34D89" w:rsidRPr="00E60FCD">
        <w:rPr>
          <w:rFonts w:ascii="Times New Roman" w:hAnsi="Times New Roman" w:cs="Times New Roman"/>
          <w:kern w:val="0"/>
          <w:sz w:val="28"/>
          <w:szCs w:val="28"/>
          <w:lang w:val="en-GB"/>
        </w:rPr>
        <w:t>slope than the peatland in the cross profile</w:t>
      </w:r>
      <w:r w:rsidR="00C00444" w:rsidRPr="00E60FCD">
        <w:rPr>
          <w:rFonts w:ascii="Times New Roman" w:hAnsi="Times New Roman" w:cs="Times New Roman"/>
          <w:kern w:val="0"/>
          <w:sz w:val="28"/>
          <w:szCs w:val="28"/>
          <w:lang w:val="en-GB"/>
        </w:rPr>
        <w:t xml:space="preserve"> (</w:t>
      </w:r>
      <w:r w:rsidR="00C34D89" w:rsidRPr="00E60FCD">
        <w:rPr>
          <w:rFonts w:ascii="Times New Roman" w:hAnsi="Times New Roman" w:cs="Times New Roman"/>
          <w:kern w:val="0"/>
          <w:sz w:val="28"/>
          <w:szCs w:val="28"/>
          <w:lang w:val="en-GB"/>
        </w:rPr>
        <w:t>Fig. 1</w:t>
      </w:r>
      <w:r w:rsidR="00C00444" w:rsidRPr="00E60FCD">
        <w:rPr>
          <w:rFonts w:ascii="Times New Roman" w:hAnsi="Times New Roman" w:cs="Times New Roman"/>
          <w:kern w:val="0"/>
          <w:sz w:val="28"/>
          <w:szCs w:val="28"/>
          <w:lang w:val="en-GB"/>
        </w:rPr>
        <w:t>)</w:t>
      </w:r>
      <w:r w:rsidR="00C34D89" w:rsidRPr="00E60FCD">
        <w:rPr>
          <w:rFonts w:ascii="Times New Roman" w:hAnsi="Times New Roman" w:cs="Times New Roman"/>
          <w:kern w:val="0"/>
          <w:sz w:val="28"/>
          <w:szCs w:val="28"/>
          <w:lang w:val="en-GB"/>
        </w:rPr>
        <w:t xml:space="preserve">. </w:t>
      </w:r>
      <w:r w:rsidR="00373AE0" w:rsidRPr="00E60FCD">
        <w:rPr>
          <w:rFonts w:ascii="Times New Roman" w:hAnsi="Times New Roman" w:cs="Times New Roman"/>
          <w:kern w:val="0"/>
          <w:sz w:val="28"/>
          <w:szCs w:val="28"/>
          <w:lang w:val="en-GB"/>
        </w:rPr>
        <w:t xml:space="preserve">The peat layer, </w:t>
      </w:r>
      <w:r w:rsidR="0018610D" w:rsidRPr="00E60FCD">
        <w:rPr>
          <w:rFonts w:ascii="Times New Roman" w:hAnsi="Times New Roman" w:cs="Times New Roman"/>
          <w:kern w:val="0"/>
          <w:sz w:val="28"/>
          <w:szCs w:val="28"/>
          <w:lang w:val="en-GB"/>
        </w:rPr>
        <w:t>which is</w:t>
      </w:r>
      <w:r w:rsidR="005A664E" w:rsidRPr="00E60FCD">
        <w:rPr>
          <w:rFonts w:ascii="Times New Roman" w:hAnsi="Times New Roman" w:cs="Times New Roman"/>
          <w:kern w:val="0"/>
          <w:sz w:val="28"/>
          <w:szCs w:val="28"/>
          <w:lang w:val="en-GB"/>
        </w:rPr>
        <w:t xml:space="preserve"> approximately 0</w:t>
      </w:r>
      <w:r w:rsidR="00373AE0" w:rsidRPr="00E60FCD">
        <w:rPr>
          <w:rFonts w:ascii="Times New Roman" w:hAnsi="Times New Roman" w:cs="Times New Roman"/>
          <w:kern w:val="0"/>
          <w:sz w:val="28"/>
          <w:szCs w:val="28"/>
          <w:lang w:val="en-GB"/>
        </w:rPr>
        <w:t>.3-0.</w:t>
      </w:r>
      <w:r w:rsidR="005A664E" w:rsidRPr="00E60FCD">
        <w:rPr>
          <w:rFonts w:ascii="Times New Roman" w:hAnsi="Times New Roman" w:cs="Times New Roman"/>
          <w:kern w:val="0"/>
          <w:sz w:val="28"/>
          <w:szCs w:val="28"/>
          <w:lang w:val="en-GB"/>
        </w:rPr>
        <w:t>4 m</w:t>
      </w:r>
      <w:r w:rsidR="00373AE0" w:rsidRPr="00E60FCD">
        <w:rPr>
          <w:rFonts w:ascii="Times New Roman" w:hAnsi="Times New Roman" w:cs="Times New Roman"/>
          <w:kern w:val="0"/>
          <w:sz w:val="28"/>
          <w:szCs w:val="28"/>
          <w:lang w:val="en-GB"/>
        </w:rPr>
        <w:t xml:space="preserve"> </w:t>
      </w:r>
      <w:r w:rsidR="0018610D" w:rsidRPr="00E60FCD">
        <w:rPr>
          <w:rFonts w:ascii="Times New Roman" w:hAnsi="Times New Roman" w:cs="Times New Roman"/>
          <w:kern w:val="0"/>
          <w:sz w:val="28"/>
          <w:szCs w:val="28"/>
          <w:lang w:val="en-GB"/>
        </w:rPr>
        <w:t>thick</w:t>
      </w:r>
      <w:r w:rsidR="00373AE0" w:rsidRPr="00E60FCD">
        <w:rPr>
          <w:rFonts w:ascii="Times New Roman" w:hAnsi="Times New Roman" w:cs="Times New Roman"/>
          <w:kern w:val="0"/>
          <w:sz w:val="28"/>
          <w:szCs w:val="28"/>
          <w:lang w:val="en-GB"/>
        </w:rPr>
        <w:t xml:space="preserve">, is composed of typical organic soil with </w:t>
      </w:r>
      <w:r w:rsidR="00C8500F" w:rsidRPr="00E60FCD">
        <w:rPr>
          <w:rFonts w:ascii="Times New Roman" w:hAnsi="Times New Roman" w:cs="Times New Roman"/>
          <w:kern w:val="0"/>
          <w:sz w:val="28"/>
          <w:szCs w:val="28"/>
          <w:lang w:val="en-GB"/>
        </w:rPr>
        <w:t xml:space="preserve">organic matter </w:t>
      </w:r>
      <w:r w:rsidR="003C4668" w:rsidRPr="00E60FCD">
        <w:rPr>
          <w:rFonts w:ascii="Times New Roman" w:hAnsi="Times New Roman" w:cs="Times New Roman"/>
          <w:kern w:val="0"/>
          <w:sz w:val="28"/>
          <w:szCs w:val="28"/>
          <w:lang w:val="en-GB"/>
        </w:rPr>
        <w:t xml:space="preserve">levels </w:t>
      </w:r>
      <w:r w:rsidR="00C8500F" w:rsidRPr="00E60FCD">
        <w:rPr>
          <w:rFonts w:ascii="Times New Roman" w:hAnsi="Times New Roman" w:cs="Times New Roman"/>
          <w:kern w:val="0"/>
          <w:sz w:val="28"/>
          <w:szCs w:val="28"/>
          <w:lang w:val="en-GB"/>
        </w:rPr>
        <w:t>rang</w:t>
      </w:r>
      <w:r w:rsidR="00373AE0" w:rsidRPr="00E60FCD">
        <w:rPr>
          <w:rFonts w:ascii="Times New Roman" w:hAnsi="Times New Roman" w:cs="Times New Roman"/>
          <w:kern w:val="0"/>
          <w:sz w:val="28"/>
          <w:szCs w:val="28"/>
          <w:lang w:val="en-GB"/>
        </w:rPr>
        <w:t>ing</w:t>
      </w:r>
      <w:r w:rsidR="00C8500F" w:rsidRPr="00E60FCD">
        <w:rPr>
          <w:rFonts w:ascii="Times New Roman" w:hAnsi="Times New Roman" w:cs="Times New Roman"/>
          <w:kern w:val="0"/>
          <w:sz w:val="28"/>
          <w:szCs w:val="28"/>
          <w:lang w:val="en-GB"/>
        </w:rPr>
        <w:t xml:space="preserve"> from 40</w:t>
      </w:r>
      <w:r w:rsidR="001B0CB1" w:rsidRPr="00E60FCD">
        <w:rPr>
          <w:rFonts w:ascii="Times New Roman" w:hAnsi="Times New Roman" w:cs="Times New Roman"/>
          <w:kern w:val="0"/>
          <w:sz w:val="28"/>
          <w:szCs w:val="28"/>
          <w:lang w:val="en-GB"/>
        </w:rPr>
        <w:t>%</w:t>
      </w:r>
      <w:r w:rsidR="00C8500F" w:rsidRPr="00E60FCD">
        <w:rPr>
          <w:rFonts w:ascii="Times New Roman" w:hAnsi="Times New Roman" w:cs="Times New Roman"/>
          <w:kern w:val="0"/>
          <w:sz w:val="28"/>
          <w:szCs w:val="28"/>
          <w:lang w:val="en-GB"/>
        </w:rPr>
        <w:t xml:space="preserve"> to 6</w:t>
      </w:r>
      <w:r w:rsidR="0082398A" w:rsidRPr="00E60FCD">
        <w:rPr>
          <w:rFonts w:ascii="Times New Roman" w:hAnsi="Times New Roman" w:cs="Times New Roman"/>
          <w:kern w:val="0"/>
          <w:sz w:val="28"/>
          <w:szCs w:val="28"/>
          <w:lang w:val="en-GB"/>
        </w:rPr>
        <w:t>0</w:t>
      </w:r>
      <w:r w:rsidR="00C8500F" w:rsidRPr="00E60FCD">
        <w:rPr>
          <w:rFonts w:ascii="Times New Roman" w:hAnsi="Times New Roman" w:cs="Times New Roman"/>
          <w:kern w:val="0"/>
          <w:sz w:val="28"/>
          <w:szCs w:val="28"/>
          <w:lang w:val="en-GB"/>
        </w:rPr>
        <w:t>%</w:t>
      </w:r>
      <w:r w:rsidR="00373AE0" w:rsidRPr="00E60FCD">
        <w:rPr>
          <w:rFonts w:ascii="Times New Roman" w:hAnsi="Times New Roman" w:cs="Times New Roman"/>
          <w:kern w:val="0"/>
          <w:sz w:val="28"/>
          <w:szCs w:val="28"/>
          <w:lang w:val="en-GB"/>
        </w:rPr>
        <w:t xml:space="preserve"> and </w:t>
      </w:r>
      <w:r w:rsidR="003C4668" w:rsidRPr="00E60FCD">
        <w:rPr>
          <w:rFonts w:ascii="Times New Roman" w:hAnsi="Times New Roman" w:cs="Times New Roman"/>
          <w:kern w:val="0"/>
          <w:sz w:val="28"/>
          <w:szCs w:val="28"/>
          <w:lang w:val="en-GB"/>
        </w:rPr>
        <w:t>with</w:t>
      </w:r>
      <w:r w:rsidR="00373AE0" w:rsidRPr="00E60FCD">
        <w:rPr>
          <w:rFonts w:ascii="Times New Roman" w:hAnsi="Times New Roman" w:cs="Times New Roman"/>
          <w:kern w:val="0"/>
          <w:sz w:val="28"/>
          <w:szCs w:val="28"/>
          <w:lang w:val="en-GB"/>
        </w:rPr>
        <w:t xml:space="preserve"> porosity</w:t>
      </w:r>
      <w:r w:rsidR="003C4668" w:rsidRPr="00E60FCD">
        <w:rPr>
          <w:rFonts w:ascii="Times New Roman" w:hAnsi="Times New Roman" w:cs="Times New Roman"/>
          <w:kern w:val="0"/>
          <w:sz w:val="28"/>
          <w:szCs w:val="28"/>
          <w:lang w:val="en-GB"/>
        </w:rPr>
        <w:t xml:space="preserve"> levels ranging</w:t>
      </w:r>
      <w:r w:rsidR="00373AE0" w:rsidRPr="00E60FCD">
        <w:rPr>
          <w:rFonts w:ascii="Times New Roman" w:hAnsi="Times New Roman" w:cs="Times New Roman"/>
          <w:kern w:val="0"/>
          <w:sz w:val="28"/>
          <w:szCs w:val="28"/>
          <w:lang w:val="en-GB"/>
        </w:rPr>
        <w:t xml:space="preserve"> </w:t>
      </w:r>
      <w:r w:rsidR="00637989" w:rsidRPr="00E60FCD">
        <w:rPr>
          <w:rFonts w:ascii="Times New Roman" w:hAnsi="Times New Roman" w:cs="Times New Roman"/>
          <w:kern w:val="0"/>
          <w:sz w:val="28"/>
          <w:szCs w:val="28"/>
          <w:lang w:val="en-GB"/>
        </w:rPr>
        <w:t xml:space="preserve">from 60% to 20% </w:t>
      </w:r>
      <w:r w:rsidR="008960D5" w:rsidRPr="00E60FCD">
        <w:rPr>
          <w:rFonts w:ascii="Times New Roman" w:hAnsi="Times New Roman" w:cs="Times New Roman"/>
          <w:kern w:val="0"/>
          <w:sz w:val="28"/>
          <w:szCs w:val="28"/>
          <w:lang w:val="en-GB"/>
        </w:rPr>
        <w:t xml:space="preserve">from the surface. </w:t>
      </w:r>
      <w:r w:rsidR="008F7405" w:rsidRPr="00E60FCD">
        <w:rPr>
          <w:rFonts w:ascii="Times New Roman" w:hAnsi="Times New Roman" w:cs="Times New Roman"/>
          <w:kern w:val="0"/>
          <w:sz w:val="28"/>
          <w:szCs w:val="28"/>
          <w:lang w:val="en-GB"/>
        </w:rPr>
        <w:t xml:space="preserve">According to previous field survey, the peatlands accounts for more than 90% of the total carbon stock </w:t>
      </w:r>
      <w:r w:rsidR="008F7405" w:rsidRPr="00E60FCD">
        <w:rPr>
          <w:rFonts w:ascii="Times New Roman" w:hAnsi="Times New Roman" w:cs="Times New Roman"/>
          <w:kern w:val="0"/>
          <w:sz w:val="28"/>
          <w:szCs w:val="28"/>
          <w:lang w:val="en-GB"/>
        </w:rPr>
        <w:lastRenderedPageBreak/>
        <w:t>in the catchment although it covers only about one-third of the total area. The maximum thaw depth of the active layer, ranging from 60 to 80 cm, occurs usually in early August. Below the peat soil layer, there covers mineral soil with much lower organic content (&lt; 5%) and soil porosity (&lt; 10%) than the upper soil. The plants usually grow from May until late September. The Sphagmum mosses (</w:t>
      </w:r>
      <w:r w:rsidR="008F7405" w:rsidRPr="00E60FCD">
        <w:rPr>
          <w:rFonts w:ascii="Times New Roman" w:hAnsi="Times New Roman" w:cs="Times New Roman"/>
          <w:i/>
          <w:kern w:val="0"/>
          <w:sz w:val="28"/>
          <w:szCs w:val="28"/>
          <w:lang w:val="en-GB"/>
        </w:rPr>
        <w:t>S.capillifolium, S. magellanicum</w:t>
      </w:r>
      <w:r w:rsidR="008F7405" w:rsidRPr="00E60FCD">
        <w:rPr>
          <w:rFonts w:ascii="Times New Roman" w:hAnsi="Times New Roman" w:cs="Times New Roman"/>
          <w:kern w:val="0"/>
          <w:sz w:val="28"/>
          <w:szCs w:val="28"/>
          <w:lang w:val="en-GB"/>
        </w:rPr>
        <w:t>) and sedges (</w:t>
      </w:r>
      <w:r w:rsidR="008F7405" w:rsidRPr="00E60FCD">
        <w:rPr>
          <w:rFonts w:ascii="Times New Roman" w:hAnsi="Times New Roman" w:cs="Times New Roman"/>
          <w:i/>
          <w:kern w:val="0"/>
          <w:sz w:val="28"/>
          <w:szCs w:val="28"/>
          <w:lang w:val="en-GB"/>
        </w:rPr>
        <w:t>Eriophorum vaginatum</w:t>
      </w:r>
      <w:r w:rsidR="008F7405" w:rsidRPr="00E60FCD">
        <w:rPr>
          <w:rFonts w:ascii="Times New Roman" w:hAnsi="Times New Roman" w:cs="Times New Roman"/>
          <w:kern w:val="0"/>
          <w:sz w:val="28"/>
          <w:szCs w:val="28"/>
          <w:lang w:val="en-GB"/>
        </w:rPr>
        <w:t>) are the dominant vegetation. The upland mountains on both sides of the valley are extensively covered by mineral soil and gravels with little organic content due to the continuous logging and frequent fires during the past 60 years. To date, the original coniferous forest has been already replaced by y</w:t>
      </w:r>
      <w:r w:rsidR="00C1179C" w:rsidRPr="00E60FCD">
        <w:rPr>
          <w:rFonts w:ascii="Times New Roman" w:hAnsi="Times New Roman" w:cs="Times New Roman"/>
          <w:kern w:val="0"/>
          <w:sz w:val="28"/>
          <w:szCs w:val="28"/>
          <w:lang w:val="en-GB"/>
        </w:rPr>
        <w:t>oung</w:t>
      </w:r>
      <w:r w:rsidR="008F7405" w:rsidRPr="00E60FCD">
        <w:rPr>
          <w:rFonts w:ascii="Times New Roman" w:hAnsi="Times New Roman" w:cs="Times New Roman"/>
          <w:kern w:val="0"/>
          <w:sz w:val="28"/>
          <w:szCs w:val="28"/>
          <w:lang w:val="en-GB"/>
        </w:rPr>
        <w:t xml:space="preserve"> </w:t>
      </w:r>
      <w:r w:rsidR="008F7405" w:rsidRPr="00E60FCD">
        <w:rPr>
          <w:rFonts w:ascii="Times New Roman" w:hAnsi="Times New Roman" w:cs="Times New Roman"/>
          <w:i/>
          <w:kern w:val="0"/>
          <w:sz w:val="28"/>
          <w:szCs w:val="28"/>
          <w:lang w:val="en-GB"/>
        </w:rPr>
        <w:t>Pinus sylvestris var. mongolica</w:t>
      </w:r>
      <w:r w:rsidR="008F7405" w:rsidRPr="00E60FCD">
        <w:rPr>
          <w:rFonts w:ascii="Times New Roman" w:hAnsi="Times New Roman" w:cs="Times New Roman"/>
          <w:kern w:val="0"/>
          <w:sz w:val="28"/>
          <w:szCs w:val="28"/>
          <w:lang w:val="en-GB"/>
        </w:rPr>
        <w:t>.</w:t>
      </w:r>
      <w:r w:rsidR="00054406" w:rsidRPr="00E60FCD">
        <w:rPr>
          <w:rFonts w:ascii="Times New Roman" w:hAnsi="Times New Roman" w:cs="Times New Roman"/>
          <w:kern w:val="0"/>
          <w:sz w:val="28"/>
          <w:szCs w:val="28"/>
          <w:lang w:val="en-GB"/>
        </w:rPr>
        <w:t xml:space="preserve"> The maximum thaw depth of the upland rang</w:t>
      </w:r>
      <w:r w:rsidR="000139A6" w:rsidRPr="00E60FCD">
        <w:rPr>
          <w:rFonts w:ascii="Times New Roman" w:hAnsi="Times New Roman" w:cs="Times New Roman"/>
          <w:kern w:val="0"/>
          <w:sz w:val="28"/>
          <w:szCs w:val="28"/>
          <w:lang w:val="en-GB"/>
        </w:rPr>
        <w:t>es</w:t>
      </w:r>
      <w:r w:rsidR="00054406" w:rsidRPr="00E60FCD">
        <w:rPr>
          <w:rFonts w:ascii="Times New Roman" w:hAnsi="Times New Roman" w:cs="Times New Roman"/>
          <w:kern w:val="0"/>
          <w:sz w:val="28"/>
          <w:szCs w:val="28"/>
          <w:lang w:val="en-GB"/>
        </w:rPr>
        <w:t xml:space="preserve"> from 80 to 100</w:t>
      </w:r>
      <w:r w:rsidR="00B1057F" w:rsidRPr="00E60FCD">
        <w:rPr>
          <w:rFonts w:ascii="Times New Roman" w:hAnsi="Times New Roman" w:cs="Times New Roman"/>
          <w:kern w:val="0"/>
          <w:sz w:val="28"/>
          <w:szCs w:val="28"/>
          <w:lang w:val="en-GB"/>
        </w:rPr>
        <w:t xml:space="preserve"> </w:t>
      </w:r>
      <w:r w:rsidR="00054406" w:rsidRPr="00E60FCD">
        <w:rPr>
          <w:rFonts w:ascii="Times New Roman" w:hAnsi="Times New Roman" w:cs="Times New Roman"/>
          <w:kern w:val="0"/>
          <w:sz w:val="28"/>
          <w:szCs w:val="28"/>
          <w:lang w:val="en-GB"/>
        </w:rPr>
        <w:t xml:space="preserve">cm, </w:t>
      </w:r>
      <w:r w:rsidR="000139A6" w:rsidRPr="00E60FCD">
        <w:rPr>
          <w:rFonts w:ascii="Times New Roman" w:hAnsi="Times New Roman" w:cs="Times New Roman"/>
          <w:kern w:val="0"/>
          <w:sz w:val="28"/>
          <w:szCs w:val="28"/>
          <w:lang w:val="en-GB"/>
        </w:rPr>
        <w:t>which is slightly deeper than the peatland.</w:t>
      </w:r>
      <w:r w:rsidR="005442D2" w:rsidRPr="00E60FCD">
        <w:rPr>
          <w:rFonts w:ascii="Times New Roman" w:hAnsi="Times New Roman" w:cs="Times New Roman"/>
          <w:kern w:val="0"/>
          <w:sz w:val="28"/>
          <w:szCs w:val="28"/>
          <w:lang w:val="en-GB"/>
        </w:rPr>
        <w:t xml:space="preserve"> </w:t>
      </w:r>
    </w:p>
    <w:p w14:paraId="19B88288" w14:textId="77777777" w:rsidR="00C40BAF" w:rsidRPr="00E60FCD" w:rsidRDefault="00C40BAF" w:rsidP="00F52F18">
      <w:pPr>
        <w:spacing w:beforeLines="50" w:before="156" w:line="480" w:lineRule="auto"/>
        <w:ind w:leftChars="-1" w:rightChars="12" w:right="25" w:hanging="2"/>
        <w:rPr>
          <w:rFonts w:ascii="Times New Roman" w:hAnsi="Times New Roman" w:cs="Times New Roman"/>
          <w:kern w:val="0"/>
          <w:sz w:val="28"/>
          <w:szCs w:val="28"/>
          <w:lang w:val="en-GB"/>
        </w:rPr>
      </w:pPr>
    </w:p>
    <w:p w14:paraId="56745AF2" w14:textId="77777777" w:rsidR="00C40BAF" w:rsidRPr="00E60FCD" w:rsidRDefault="002C0BAF" w:rsidP="00F52F18">
      <w:pPr>
        <w:spacing w:beforeLines="50" w:before="156" w:line="480" w:lineRule="auto"/>
        <w:rPr>
          <w:rFonts w:ascii="Times New Roman" w:hAnsi="Times New Roman" w:cs="Times New Roman"/>
          <w:sz w:val="28"/>
          <w:szCs w:val="28"/>
          <w:u w:val="single"/>
          <w:lang w:val="en-GB"/>
        </w:rPr>
      </w:pPr>
      <w:r w:rsidRPr="00E60FCD">
        <w:rPr>
          <w:rFonts w:ascii="Times New Roman" w:hAnsi="Times New Roman" w:cs="Times New Roman"/>
          <w:b/>
          <w:sz w:val="28"/>
          <w:szCs w:val="28"/>
          <w:u w:val="single"/>
          <w:lang w:val="en-GB"/>
        </w:rPr>
        <w:t>F</w:t>
      </w:r>
      <w:r w:rsidR="005230F2" w:rsidRPr="00E60FCD">
        <w:rPr>
          <w:rFonts w:ascii="Times New Roman" w:hAnsi="Times New Roman" w:cs="Times New Roman"/>
          <w:b/>
          <w:sz w:val="28"/>
          <w:szCs w:val="28"/>
          <w:u w:val="single"/>
          <w:lang w:val="en-GB"/>
        </w:rPr>
        <w:t>ig.</w:t>
      </w:r>
      <w:r w:rsidR="00011392" w:rsidRPr="00E60FCD">
        <w:rPr>
          <w:rFonts w:ascii="Times New Roman" w:hAnsi="Times New Roman" w:cs="Times New Roman"/>
          <w:b/>
          <w:sz w:val="28"/>
          <w:szCs w:val="28"/>
          <w:u w:val="single"/>
          <w:lang w:val="en-GB"/>
        </w:rPr>
        <w:t xml:space="preserve"> 1</w:t>
      </w:r>
      <w:r w:rsidR="00C40BAF" w:rsidRPr="00E60FCD">
        <w:rPr>
          <w:rFonts w:ascii="Times New Roman" w:hAnsi="Times New Roman" w:cs="Times New Roman"/>
          <w:sz w:val="28"/>
          <w:szCs w:val="28"/>
          <w:u w:val="single"/>
          <w:lang w:val="en-GB"/>
        </w:rPr>
        <w:t xml:space="preserve"> Geographic location of the study area.</w:t>
      </w:r>
    </w:p>
    <w:p w14:paraId="48D1D0F4" w14:textId="77777777" w:rsidR="00C40BAF" w:rsidRPr="00E60FCD" w:rsidRDefault="00C40BAF" w:rsidP="00F52F18">
      <w:pPr>
        <w:spacing w:beforeLines="50" w:before="156" w:line="480" w:lineRule="auto"/>
        <w:ind w:rightChars="12" w:right="25"/>
        <w:rPr>
          <w:rFonts w:ascii="Times New Roman" w:hAnsi="Times New Roman" w:cs="Times New Roman"/>
          <w:kern w:val="0"/>
          <w:sz w:val="28"/>
          <w:szCs w:val="28"/>
          <w:lang w:val="en-GB"/>
        </w:rPr>
      </w:pPr>
    </w:p>
    <w:p w14:paraId="3449EEB8" w14:textId="77777777" w:rsidR="00C40BAF" w:rsidRPr="00E60FCD" w:rsidRDefault="00011392" w:rsidP="00F52F18">
      <w:pPr>
        <w:spacing w:beforeLines="50" w:before="156" w:line="480" w:lineRule="auto"/>
        <w:ind w:leftChars="-1" w:rightChars="12" w:right="25" w:hanging="2"/>
        <w:rPr>
          <w:rFonts w:ascii="Times New Roman" w:hAnsi="Times New Roman" w:cs="Times New Roman"/>
          <w:b/>
          <w:kern w:val="0"/>
          <w:sz w:val="28"/>
          <w:szCs w:val="28"/>
          <w:lang w:val="en-GB"/>
        </w:rPr>
      </w:pPr>
      <w:r w:rsidRPr="00E60FCD">
        <w:rPr>
          <w:rFonts w:ascii="Times New Roman" w:hAnsi="Times New Roman" w:cs="Times New Roman"/>
          <w:b/>
          <w:kern w:val="0"/>
          <w:sz w:val="28"/>
          <w:szCs w:val="28"/>
          <w:lang w:val="en-GB"/>
        </w:rPr>
        <w:t>2.2</w:t>
      </w:r>
      <w:r w:rsidR="005230F2" w:rsidRPr="00E60FCD">
        <w:rPr>
          <w:rFonts w:ascii="Times New Roman" w:hAnsi="Times New Roman" w:cs="Times New Roman"/>
          <w:b/>
          <w:kern w:val="0"/>
          <w:sz w:val="28"/>
          <w:szCs w:val="28"/>
          <w:lang w:val="en-GB"/>
        </w:rPr>
        <w:t>.</w:t>
      </w:r>
      <w:r w:rsidRPr="00E60FCD">
        <w:rPr>
          <w:rFonts w:ascii="Times New Roman" w:hAnsi="Times New Roman" w:cs="Times New Roman"/>
          <w:b/>
          <w:kern w:val="0"/>
          <w:sz w:val="28"/>
          <w:szCs w:val="28"/>
          <w:lang w:val="en-GB"/>
        </w:rPr>
        <w:t xml:space="preserve"> </w:t>
      </w:r>
      <w:r w:rsidR="00B110D4" w:rsidRPr="00E60FCD">
        <w:rPr>
          <w:rFonts w:ascii="Times New Roman" w:hAnsi="Times New Roman" w:cs="Times New Roman"/>
          <w:b/>
          <w:kern w:val="0"/>
          <w:sz w:val="28"/>
          <w:szCs w:val="28"/>
          <w:lang w:val="en-GB"/>
        </w:rPr>
        <w:t>Sampling and m</w:t>
      </w:r>
      <w:r w:rsidR="00C40BAF" w:rsidRPr="00E60FCD">
        <w:rPr>
          <w:rFonts w:ascii="Times New Roman" w:hAnsi="Times New Roman" w:cs="Times New Roman"/>
          <w:b/>
          <w:kern w:val="0"/>
          <w:sz w:val="28"/>
          <w:szCs w:val="28"/>
          <w:lang w:val="en-GB"/>
        </w:rPr>
        <w:t>onitoring program</w:t>
      </w:r>
    </w:p>
    <w:p w14:paraId="1F36467A" w14:textId="12BFFDE2" w:rsidR="003E206E" w:rsidRPr="00E60FCD" w:rsidRDefault="00C66944" w:rsidP="00F52F18">
      <w:pPr>
        <w:tabs>
          <w:tab w:val="left" w:pos="14400"/>
        </w:tabs>
        <w:spacing w:beforeLines="50" w:before="156" w:line="480" w:lineRule="auto"/>
        <w:ind w:leftChars="-1" w:left="-2" w:rightChars="12" w:right="25" w:firstLineChars="150" w:firstLine="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M</w:t>
      </w:r>
      <w:r w:rsidR="00F30C61" w:rsidRPr="00E60FCD">
        <w:rPr>
          <w:rFonts w:ascii="Times New Roman" w:hAnsi="Times New Roman" w:cs="Times New Roman"/>
          <w:kern w:val="0"/>
          <w:sz w:val="28"/>
          <w:szCs w:val="28"/>
          <w:lang w:val="en-GB"/>
        </w:rPr>
        <w:t xml:space="preserve">onitoring </w:t>
      </w:r>
      <w:r w:rsidRPr="00E60FCD">
        <w:rPr>
          <w:rFonts w:ascii="Times New Roman" w:hAnsi="Times New Roman" w:cs="Times New Roman"/>
          <w:kern w:val="0"/>
          <w:sz w:val="28"/>
          <w:szCs w:val="28"/>
          <w:lang w:val="en-GB"/>
        </w:rPr>
        <w:t>was conducted</w:t>
      </w:r>
      <w:r w:rsidR="00F30C61" w:rsidRPr="00E60FCD">
        <w:rPr>
          <w:rFonts w:ascii="Times New Roman" w:hAnsi="Times New Roman" w:cs="Times New Roman"/>
          <w:kern w:val="0"/>
          <w:sz w:val="28"/>
          <w:szCs w:val="28"/>
          <w:lang w:val="en-GB"/>
        </w:rPr>
        <w:t xml:space="preserve"> from early May </w:t>
      </w:r>
      <w:r w:rsidRPr="00E60FCD">
        <w:rPr>
          <w:rFonts w:ascii="Times New Roman" w:hAnsi="Times New Roman" w:cs="Times New Roman"/>
          <w:kern w:val="0"/>
          <w:sz w:val="28"/>
          <w:szCs w:val="28"/>
          <w:lang w:val="en-GB"/>
        </w:rPr>
        <w:t>to</w:t>
      </w:r>
      <w:r w:rsidR="00F30C61" w:rsidRPr="00E60FCD">
        <w:rPr>
          <w:rFonts w:ascii="Times New Roman" w:hAnsi="Times New Roman" w:cs="Times New Roman"/>
          <w:kern w:val="0"/>
          <w:sz w:val="28"/>
          <w:szCs w:val="28"/>
          <w:lang w:val="en-GB"/>
        </w:rPr>
        <w:t xml:space="preserve"> late September </w:t>
      </w:r>
      <w:r w:rsidRPr="00E60FCD">
        <w:rPr>
          <w:rFonts w:ascii="Times New Roman" w:hAnsi="Times New Roman" w:cs="Times New Roman"/>
          <w:kern w:val="0"/>
          <w:sz w:val="28"/>
          <w:szCs w:val="28"/>
          <w:lang w:val="en-GB"/>
        </w:rPr>
        <w:t xml:space="preserve">of </w:t>
      </w:r>
      <w:r w:rsidR="00F30C61" w:rsidRPr="00E60FCD">
        <w:rPr>
          <w:rFonts w:ascii="Times New Roman" w:hAnsi="Times New Roman" w:cs="Times New Roman"/>
          <w:kern w:val="0"/>
          <w:sz w:val="28"/>
          <w:szCs w:val="28"/>
          <w:lang w:val="en-GB"/>
        </w:rPr>
        <w:t xml:space="preserve">2012, 2013 and 2014. </w:t>
      </w:r>
      <w:r w:rsidRPr="00E60FCD">
        <w:rPr>
          <w:rFonts w:ascii="Times New Roman" w:hAnsi="Times New Roman" w:cs="Times New Roman"/>
          <w:kern w:val="0"/>
          <w:sz w:val="28"/>
          <w:szCs w:val="28"/>
          <w:lang w:val="en-GB"/>
        </w:rPr>
        <w:t xml:space="preserve">A </w:t>
      </w:r>
      <w:r w:rsidR="00F30C61" w:rsidRPr="00E60FCD">
        <w:rPr>
          <w:rFonts w:ascii="Times New Roman" w:hAnsi="Times New Roman" w:cs="Times New Roman"/>
          <w:kern w:val="0"/>
          <w:sz w:val="28"/>
          <w:szCs w:val="28"/>
          <w:lang w:val="en-GB"/>
        </w:rPr>
        <w:t>gauging profile for DOC</w:t>
      </w:r>
      <w:r w:rsidR="005E13F9" w:rsidRPr="00E60FCD">
        <w:rPr>
          <w:rFonts w:ascii="Times New Roman" w:hAnsi="Times New Roman" w:cs="Times New Roman"/>
          <w:kern w:val="0"/>
          <w:sz w:val="28"/>
          <w:szCs w:val="28"/>
          <w:lang w:val="en-GB"/>
        </w:rPr>
        <w:t xml:space="preserve"> concentration</w:t>
      </w:r>
      <w:r w:rsidRPr="00E60FCD">
        <w:rPr>
          <w:rFonts w:ascii="Times New Roman" w:hAnsi="Times New Roman" w:cs="Times New Roman"/>
          <w:kern w:val="0"/>
          <w:sz w:val="28"/>
          <w:szCs w:val="28"/>
          <w:lang w:val="en-GB"/>
        </w:rPr>
        <w:t>s</w:t>
      </w:r>
      <w:r w:rsidR="00F30C61" w:rsidRPr="00E60FCD">
        <w:rPr>
          <w:rFonts w:ascii="Times New Roman" w:hAnsi="Times New Roman" w:cs="Times New Roman"/>
          <w:kern w:val="0"/>
          <w:sz w:val="28"/>
          <w:szCs w:val="28"/>
          <w:lang w:val="en-GB"/>
        </w:rPr>
        <w:t xml:space="preserve"> and hydrological parameters was set </w:t>
      </w:r>
      <w:r w:rsidRPr="00E60FCD">
        <w:rPr>
          <w:rFonts w:ascii="Times New Roman" w:hAnsi="Times New Roman" w:cs="Times New Roman"/>
          <w:kern w:val="0"/>
          <w:sz w:val="28"/>
          <w:szCs w:val="28"/>
          <w:lang w:val="en-GB"/>
        </w:rPr>
        <w:t xml:space="preserve">for </w:t>
      </w:r>
      <w:r w:rsidR="00C40BAF" w:rsidRPr="00E60FCD">
        <w:rPr>
          <w:rFonts w:ascii="Times New Roman" w:hAnsi="Times New Roman" w:cs="Times New Roman"/>
          <w:kern w:val="0"/>
          <w:sz w:val="28"/>
          <w:szCs w:val="28"/>
          <w:lang w:val="en-GB"/>
        </w:rPr>
        <w:t xml:space="preserve">the </w:t>
      </w:r>
      <w:r w:rsidR="001E6A14" w:rsidRPr="00E60FCD">
        <w:rPr>
          <w:rFonts w:ascii="Times New Roman" w:hAnsi="Times New Roman" w:cs="Times New Roman"/>
          <w:kern w:val="0"/>
          <w:sz w:val="28"/>
          <w:szCs w:val="28"/>
          <w:lang w:val="en-GB"/>
        </w:rPr>
        <w:t>lower</w:t>
      </w:r>
      <w:r w:rsidR="00C40BAF" w:rsidRPr="00E60FCD">
        <w:rPr>
          <w:rFonts w:ascii="Times New Roman" w:hAnsi="Times New Roman" w:cs="Times New Roman"/>
          <w:kern w:val="0"/>
          <w:sz w:val="28"/>
          <w:szCs w:val="28"/>
          <w:lang w:val="en-GB"/>
        </w:rPr>
        <w:t xml:space="preserve"> reaches of the </w:t>
      </w:r>
      <w:r w:rsidR="001E6A14" w:rsidRPr="00E60FCD">
        <w:rPr>
          <w:rFonts w:ascii="Times New Roman" w:hAnsi="Times New Roman" w:cs="Times New Roman"/>
          <w:kern w:val="0"/>
          <w:sz w:val="28"/>
          <w:szCs w:val="28"/>
          <w:lang w:val="en-GB"/>
        </w:rPr>
        <w:t xml:space="preserve">Fukuqi </w:t>
      </w:r>
      <w:r w:rsidR="00C40BAF" w:rsidRPr="00E60FCD">
        <w:rPr>
          <w:rFonts w:ascii="Times New Roman" w:hAnsi="Times New Roman" w:cs="Times New Roman"/>
          <w:kern w:val="0"/>
          <w:sz w:val="28"/>
          <w:szCs w:val="28"/>
          <w:lang w:val="en-GB"/>
        </w:rPr>
        <w:t>River</w:t>
      </w:r>
      <w:r w:rsidR="00F30C61" w:rsidRPr="00E60FCD">
        <w:rPr>
          <w:rFonts w:ascii="Times New Roman" w:hAnsi="Times New Roman" w:cs="Times New Roman"/>
          <w:kern w:val="0"/>
          <w:sz w:val="28"/>
          <w:szCs w:val="28"/>
          <w:lang w:val="en-GB"/>
        </w:rPr>
        <w:t xml:space="preserve"> (Fig. 1)</w:t>
      </w:r>
      <w:r w:rsidR="00C40BAF" w:rsidRPr="00E60FCD">
        <w:rPr>
          <w:rFonts w:ascii="Times New Roman" w:hAnsi="Times New Roman" w:cs="Times New Roman"/>
          <w:kern w:val="0"/>
          <w:sz w:val="28"/>
          <w:szCs w:val="28"/>
          <w:lang w:val="en-GB"/>
        </w:rPr>
        <w:t xml:space="preserve">. Water samples were collected from the </w:t>
      </w:r>
      <w:r w:rsidR="00EF4BB4" w:rsidRPr="00E60FCD">
        <w:rPr>
          <w:rFonts w:ascii="Times New Roman" w:hAnsi="Times New Roman" w:cs="Times New Roman"/>
          <w:kern w:val="0"/>
          <w:sz w:val="28"/>
          <w:szCs w:val="28"/>
          <w:lang w:val="en-GB"/>
        </w:rPr>
        <w:t>stream</w:t>
      </w:r>
      <w:r w:rsidR="00C40BAF" w:rsidRPr="00E60FCD">
        <w:rPr>
          <w:rFonts w:ascii="Times New Roman" w:hAnsi="Times New Roman" w:cs="Times New Roman"/>
          <w:kern w:val="0"/>
          <w:sz w:val="28"/>
          <w:szCs w:val="28"/>
          <w:lang w:val="en-GB"/>
        </w:rPr>
        <w:t xml:space="preserve"> </w:t>
      </w:r>
      <w:r w:rsidR="005E13F9" w:rsidRPr="00E60FCD">
        <w:rPr>
          <w:rFonts w:ascii="Times New Roman" w:hAnsi="Times New Roman" w:cs="Times New Roman"/>
          <w:kern w:val="0"/>
          <w:sz w:val="28"/>
          <w:szCs w:val="28"/>
          <w:lang w:val="en-GB"/>
        </w:rPr>
        <w:t xml:space="preserve">profile </w:t>
      </w:r>
      <w:r w:rsidR="00C40BAF" w:rsidRPr="00E60FCD">
        <w:rPr>
          <w:rFonts w:ascii="Times New Roman" w:hAnsi="Times New Roman" w:cs="Times New Roman"/>
          <w:kern w:val="0"/>
          <w:sz w:val="28"/>
          <w:szCs w:val="28"/>
          <w:lang w:val="en-GB"/>
        </w:rPr>
        <w:t xml:space="preserve">every </w:t>
      </w:r>
      <w:r w:rsidR="00B57FCA" w:rsidRPr="00E60FCD">
        <w:rPr>
          <w:rFonts w:ascii="Times New Roman" w:hAnsi="Times New Roman" w:cs="Times New Roman"/>
          <w:kern w:val="0"/>
          <w:sz w:val="28"/>
          <w:szCs w:val="28"/>
          <w:lang w:val="en-GB"/>
        </w:rPr>
        <w:t>1</w:t>
      </w:r>
      <w:r w:rsidR="00C40BAF" w:rsidRPr="00E60FCD">
        <w:rPr>
          <w:rFonts w:ascii="Times New Roman" w:hAnsi="Times New Roman" w:cs="Times New Roman"/>
          <w:kern w:val="0"/>
          <w:sz w:val="28"/>
          <w:szCs w:val="28"/>
          <w:lang w:val="en-GB"/>
        </w:rPr>
        <w:t xml:space="preserve">–5 </w:t>
      </w:r>
      <w:r w:rsidR="00C40BAF" w:rsidRPr="00E60FCD">
        <w:rPr>
          <w:rFonts w:ascii="Times New Roman" w:hAnsi="Times New Roman" w:cs="Times New Roman"/>
          <w:kern w:val="0"/>
          <w:sz w:val="28"/>
          <w:szCs w:val="28"/>
          <w:lang w:val="en-GB"/>
        </w:rPr>
        <w:lastRenderedPageBreak/>
        <w:t>days</w:t>
      </w:r>
      <w:r w:rsidR="004D1434" w:rsidRPr="00E60FCD">
        <w:rPr>
          <w:rFonts w:ascii="Times New Roman" w:hAnsi="Times New Roman" w:cs="Times New Roman"/>
          <w:kern w:val="0"/>
          <w:sz w:val="28"/>
          <w:szCs w:val="28"/>
          <w:lang w:val="en-GB"/>
        </w:rPr>
        <w:t xml:space="preserve"> with 200 ml polyethylene bottle</w:t>
      </w:r>
      <w:r w:rsidR="00484739" w:rsidRPr="00E60FCD">
        <w:rPr>
          <w:rFonts w:ascii="Times New Roman" w:hAnsi="Times New Roman" w:cs="Times New Roman"/>
          <w:kern w:val="0"/>
          <w:sz w:val="28"/>
          <w:szCs w:val="28"/>
          <w:lang w:val="en-GB"/>
        </w:rPr>
        <w:t>s</w:t>
      </w:r>
      <w:r w:rsidR="00C40BAF"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 xml:space="preserve">and </w:t>
      </w:r>
      <w:r w:rsidR="00C40BAF" w:rsidRPr="00E60FCD">
        <w:rPr>
          <w:rFonts w:ascii="Times New Roman" w:hAnsi="Times New Roman" w:cs="Times New Roman"/>
          <w:kern w:val="0"/>
          <w:sz w:val="28"/>
          <w:szCs w:val="28"/>
          <w:lang w:val="en-GB"/>
        </w:rPr>
        <w:t>a higher sampling frequency</w:t>
      </w:r>
      <w:r w:rsidRPr="00E60FCD">
        <w:rPr>
          <w:rFonts w:ascii="Times New Roman" w:hAnsi="Times New Roman" w:cs="Times New Roman"/>
          <w:kern w:val="0"/>
          <w:sz w:val="28"/>
          <w:szCs w:val="28"/>
          <w:lang w:val="en-GB"/>
        </w:rPr>
        <w:t xml:space="preserve"> was applied</w:t>
      </w:r>
      <w:r w:rsidR="00C40BAF" w:rsidRPr="00E60FCD">
        <w:rPr>
          <w:rFonts w:ascii="Times New Roman" w:hAnsi="Times New Roman" w:cs="Times New Roman"/>
          <w:kern w:val="0"/>
          <w:sz w:val="28"/>
          <w:szCs w:val="28"/>
          <w:lang w:val="en-GB"/>
        </w:rPr>
        <w:t xml:space="preserve"> during flood </w:t>
      </w:r>
      <w:r w:rsidR="001C477E" w:rsidRPr="00E60FCD">
        <w:rPr>
          <w:rFonts w:ascii="Times New Roman" w:hAnsi="Times New Roman" w:cs="Times New Roman"/>
          <w:kern w:val="0"/>
          <w:sz w:val="28"/>
          <w:szCs w:val="28"/>
          <w:lang w:val="en-GB"/>
        </w:rPr>
        <w:t>event</w:t>
      </w:r>
      <w:r w:rsidR="00C40BAF" w:rsidRPr="00E60FCD">
        <w:rPr>
          <w:rFonts w:ascii="Times New Roman" w:hAnsi="Times New Roman" w:cs="Times New Roman"/>
          <w:kern w:val="0"/>
          <w:sz w:val="28"/>
          <w:szCs w:val="28"/>
          <w:lang w:val="en-GB"/>
        </w:rPr>
        <w:t xml:space="preserve">s </w:t>
      </w:r>
      <w:r w:rsidRPr="00E60FCD">
        <w:rPr>
          <w:rFonts w:ascii="Times New Roman" w:hAnsi="Times New Roman" w:cs="Times New Roman"/>
          <w:kern w:val="0"/>
          <w:sz w:val="28"/>
          <w:szCs w:val="28"/>
          <w:lang w:val="en-GB"/>
        </w:rPr>
        <w:t xml:space="preserve">while a </w:t>
      </w:r>
      <w:r w:rsidR="00C40BAF" w:rsidRPr="00E60FCD">
        <w:rPr>
          <w:rFonts w:ascii="Times New Roman" w:hAnsi="Times New Roman" w:cs="Times New Roman"/>
          <w:kern w:val="0"/>
          <w:sz w:val="28"/>
          <w:szCs w:val="28"/>
          <w:lang w:val="en-GB"/>
        </w:rPr>
        <w:t xml:space="preserve">lower </w:t>
      </w:r>
      <w:r w:rsidRPr="00E60FCD">
        <w:rPr>
          <w:rFonts w:ascii="Times New Roman" w:hAnsi="Times New Roman" w:cs="Times New Roman"/>
          <w:kern w:val="0"/>
          <w:sz w:val="28"/>
          <w:szCs w:val="28"/>
          <w:lang w:val="en-GB"/>
        </w:rPr>
        <w:t xml:space="preserve">sampling </w:t>
      </w:r>
      <w:r w:rsidR="00C40BAF" w:rsidRPr="00E60FCD">
        <w:rPr>
          <w:rFonts w:ascii="Times New Roman" w:hAnsi="Times New Roman" w:cs="Times New Roman"/>
          <w:kern w:val="0"/>
          <w:sz w:val="28"/>
          <w:szCs w:val="28"/>
          <w:lang w:val="en-GB"/>
        </w:rPr>
        <w:t xml:space="preserve">frequency </w:t>
      </w:r>
      <w:r w:rsidRPr="00E60FCD">
        <w:rPr>
          <w:rFonts w:ascii="Times New Roman" w:hAnsi="Times New Roman" w:cs="Times New Roman"/>
          <w:kern w:val="0"/>
          <w:sz w:val="28"/>
          <w:szCs w:val="28"/>
          <w:lang w:val="en-GB"/>
        </w:rPr>
        <w:t xml:space="preserve">was applied </w:t>
      </w:r>
      <w:r w:rsidR="00C40BAF" w:rsidRPr="00E60FCD">
        <w:rPr>
          <w:rFonts w:ascii="Times New Roman" w:hAnsi="Times New Roman" w:cs="Times New Roman"/>
          <w:kern w:val="0"/>
          <w:sz w:val="28"/>
          <w:szCs w:val="28"/>
          <w:lang w:val="en-GB"/>
        </w:rPr>
        <w:t xml:space="preserve">during low water periods. The </w:t>
      </w:r>
      <w:r w:rsidR="005E13F9" w:rsidRPr="00E60FCD">
        <w:rPr>
          <w:rFonts w:ascii="Times New Roman" w:hAnsi="Times New Roman" w:cs="Times New Roman"/>
          <w:kern w:val="0"/>
          <w:sz w:val="28"/>
          <w:szCs w:val="28"/>
          <w:lang w:val="en-GB"/>
        </w:rPr>
        <w:t xml:space="preserve">collected water </w:t>
      </w:r>
      <w:r w:rsidR="00C40BAF" w:rsidRPr="00E60FCD">
        <w:rPr>
          <w:rFonts w:ascii="Times New Roman" w:hAnsi="Times New Roman" w:cs="Times New Roman"/>
          <w:kern w:val="0"/>
          <w:sz w:val="28"/>
          <w:szCs w:val="28"/>
          <w:lang w:val="en-GB"/>
        </w:rPr>
        <w:t xml:space="preserve">samples were filtered </w:t>
      </w:r>
      <w:r w:rsidR="003A3778" w:rsidRPr="00E60FCD">
        <w:rPr>
          <w:rFonts w:ascii="Times New Roman" w:hAnsi="Times New Roman" w:cs="Times New Roman"/>
          <w:kern w:val="0"/>
          <w:sz w:val="28"/>
          <w:szCs w:val="28"/>
          <w:lang w:val="en-GB"/>
        </w:rPr>
        <w:t xml:space="preserve">through </w:t>
      </w:r>
      <w:r w:rsidR="00C40BAF" w:rsidRPr="00E60FCD">
        <w:rPr>
          <w:rFonts w:ascii="Times New Roman" w:hAnsi="Times New Roman" w:cs="Times New Roman"/>
          <w:kern w:val="0"/>
          <w:sz w:val="28"/>
          <w:szCs w:val="28"/>
          <w:lang w:val="en-GB"/>
        </w:rPr>
        <w:t>a 0.45-µm glass fibre membrane</w:t>
      </w:r>
      <w:r w:rsidR="006A0408" w:rsidRPr="00E60FCD">
        <w:rPr>
          <w:rFonts w:ascii="Times New Roman" w:hAnsi="Times New Roman" w:cs="Times New Roman"/>
          <w:kern w:val="0"/>
          <w:sz w:val="28"/>
          <w:szCs w:val="28"/>
          <w:lang w:val="en-GB"/>
        </w:rPr>
        <w:t>, and stored in 4</w:t>
      </w:r>
      <w:r w:rsidR="006A0408" w:rsidRPr="00E60FCD">
        <w:rPr>
          <w:rFonts w:ascii="Times New Roman" w:hAnsi="Times New Roman" w:cs="Times New Roman" w:hint="eastAsia"/>
          <w:kern w:val="0"/>
          <w:sz w:val="28"/>
          <w:szCs w:val="28"/>
          <w:lang w:val="en-GB"/>
        </w:rPr>
        <w:t>℃</w:t>
      </w:r>
      <w:r w:rsidR="006A0408" w:rsidRPr="00E60FCD">
        <w:rPr>
          <w:rFonts w:ascii="Times New Roman" w:hAnsi="Times New Roman" w:cs="Times New Roman" w:hint="eastAsia"/>
          <w:kern w:val="0"/>
          <w:sz w:val="28"/>
          <w:szCs w:val="28"/>
          <w:lang w:val="en-GB"/>
        </w:rPr>
        <w:t xml:space="preserve"> </w:t>
      </w:r>
      <w:r w:rsidR="002576C9" w:rsidRPr="00E60FCD">
        <w:rPr>
          <w:rFonts w:ascii="Times New Roman" w:hAnsi="Times New Roman" w:cs="Times New Roman"/>
          <w:kern w:val="0"/>
          <w:sz w:val="28"/>
          <w:szCs w:val="28"/>
          <w:lang w:val="en-GB"/>
        </w:rPr>
        <w:t xml:space="preserve">in dark </w:t>
      </w:r>
      <w:r w:rsidR="006A0408" w:rsidRPr="00E60FCD">
        <w:rPr>
          <w:rFonts w:ascii="Times New Roman" w:hAnsi="Times New Roman" w:cs="Times New Roman"/>
          <w:kern w:val="0"/>
          <w:sz w:val="28"/>
          <w:szCs w:val="28"/>
          <w:lang w:val="en-GB"/>
        </w:rPr>
        <w:t xml:space="preserve">for </w:t>
      </w:r>
      <w:r w:rsidR="00150F24" w:rsidRPr="00E60FCD">
        <w:rPr>
          <w:rFonts w:ascii="Times New Roman" w:hAnsi="Times New Roman" w:cs="Times New Roman"/>
          <w:kern w:val="0"/>
          <w:sz w:val="28"/>
          <w:szCs w:val="28"/>
          <w:lang w:val="en-GB"/>
        </w:rPr>
        <w:t xml:space="preserve">at most </w:t>
      </w:r>
      <w:r w:rsidR="002576C9" w:rsidRPr="00E60FCD">
        <w:rPr>
          <w:rFonts w:ascii="Times New Roman" w:hAnsi="Times New Roman" w:cs="Times New Roman"/>
          <w:kern w:val="0"/>
          <w:sz w:val="28"/>
          <w:szCs w:val="28"/>
          <w:lang w:val="en-GB"/>
        </w:rPr>
        <w:t>seven</w:t>
      </w:r>
      <w:r w:rsidR="006A0408" w:rsidRPr="00E60FCD">
        <w:rPr>
          <w:rFonts w:ascii="Times New Roman" w:hAnsi="Times New Roman" w:cs="Times New Roman"/>
          <w:kern w:val="0"/>
          <w:sz w:val="28"/>
          <w:szCs w:val="28"/>
          <w:lang w:val="en-GB"/>
        </w:rPr>
        <w:t xml:space="preserve"> days</w:t>
      </w:r>
      <w:r w:rsidR="00150F24" w:rsidRPr="00E60FCD">
        <w:rPr>
          <w:rFonts w:ascii="Times New Roman" w:hAnsi="Times New Roman" w:cs="Times New Roman"/>
          <w:kern w:val="0"/>
          <w:sz w:val="28"/>
          <w:szCs w:val="28"/>
          <w:lang w:val="en-GB"/>
        </w:rPr>
        <w:t xml:space="preserve"> before</w:t>
      </w:r>
      <w:r w:rsidR="003A3778" w:rsidRPr="00E60FCD">
        <w:rPr>
          <w:rFonts w:ascii="Times New Roman" w:hAnsi="Times New Roman" w:cs="Times New Roman"/>
          <w:kern w:val="0"/>
          <w:sz w:val="28"/>
          <w:szCs w:val="28"/>
          <w:lang w:val="en-GB"/>
        </w:rPr>
        <w:t xml:space="preserve"> </w:t>
      </w:r>
      <w:r w:rsidR="0077172D" w:rsidRPr="00E60FCD">
        <w:rPr>
          <w:rFonts w:ascii="Times New Roman" w:hAnsi="Times New Roman" w:cs="Times New Roman"/>
          <w:kern w:val="0"/>
          <w:sz w:val="28"/>
          <w:szCs w:val="28"/>
          <w:lang w:val="en-GB"/>
        </w:rPr>
        <w:t xml:space="preserve">measured </w:t>
      </w:r>
      <w:r w:rsidR="00150F24" w:rsidRPr="00E60FCD">
        <w:rPr>
          <w:rFonts w:ascii="Times New Roman" w:hAnsi="Times New Roman" w:cs="Times New Roman"/>
          <w:kern w:val="0"/>
          <w:sz w:val="28"/>
          <w:szCs w:val="28"/>
          <w:lang w:val="en-GB"/>
        </w:rPr>
        <w:t>u</w:t>
      </w:r>
      <w:r w:rsidR="003A3778" w:rsidRPr="00E60FCD">
        <w:rPr>
          <w:rFonts w:ascii="Times New Roman" w:hAnsi="Times New Roman" w:cs="Times New Roman"/>
          <w:kern w:val="0"/>
          <w:sz w:val="28"/>
          <w:szCs w:val="28"/>
          <w:lang w:val="en-GB"/>
        </w:rPr>
        <w:t xml:space="preserve">sing </w:t>
      </w:r>
      <w:r w:rsidR="0077172D" w:rsidRPr="00E60FCD">
        <w:rPr>
          <w:rFonts w:ascii="Times New Roman" w:hAnsi="Times New Roman" w:cs="Times New Roman"/>
          <w:kern w:val="0"/>
          <w:sz w:val="28"/>
          <w:szCs w:val="28"/>
          <w:lang w:val="en-GB"/>
        </w:rPr>
        <w:t>a DOC analyser (C-VCPH, Sh</w:t>
      </w:r>
      <w:r w:rsidR="000F7DEC" w:rsidRPr="00E60FCD">
        <w:rPr>
          <w:rFonts w:ascii="Times New Roman" w:hAnsi="Times New Roman" w:cs="Times New Roman"/>
          <w:kern w:val="0"/>
          <w:sz w:val="28"/>
          <w:szCs w:val="28"/>
          <w:lang w:val="en-GB"/>
        </w:rPr>
        <w:t>imadzu, Japan)</w:t>
      </w:r>
      <w:r w:rsidR="00150F24" w:rsidRPr="00E60FCD">
        <w:rPr>
          <w:rFonts w:ascii="Times New Roman" w:hAnsi="Times New Roman" w:cs="Times New Roman"/>
          <w:kern w:val="0"/>
          <w:sz w:val="28"/>
          <w:szCs w:val="28"/>
          <w:lang w:val="en-GB"/>
        </w:rPr>
        <w:t xml:space="preserve"> (</w:t>
      </w:r>
      <w:r w:rsidR="005644DE" w:rsidRPr="00E60FCD">
        <w:rPr>
          <w:rFonts w:ascii="Times New Roman" w:hAnsi="Times New Roman" w:cs="Times New Roman"/>
          <w:kern w:val="0"/>
          <w:sz w:val="28"/>
          <w:szCs w:val="28"/>
          <w:lang w:val="en-GB"/>
        </w:rPr>
        <w:t>Guo et al., 2014</w:t>
      </w:r>
      <w:r w:rsidR="00150F24" w:rsidRPr="00E60FCD">
        <w:rPr>
          <w:rFonts w:ascii="Times New Roman" w:hAnsi="Times New Roman" w:cs="Times New Roman"/>
          <w:kern w:val="0"/>
          <w:sz w:val="28"/>
          <w:szCs w:val="28"/>
          <w:lang w:val="en-GB"/>
        </w:rPr>
        <w:t>)</w:t>
      </w:r>
      <w:r w:rsidR="0077172D" w:rsidRPr="00E60FCD">
        <w:rPr>
          <w:rFonts w:ascii="Times New Roman" w:hAnsi="Times New Roman" w:cs="Times New Roman"/>
          <w:kern w:val="0"/>
          <w:sz w:val="28"/>
          <w:szCs w:val="28"/>
          <w:lang w:val="en-GB"/>
        </w:rPr>
        <w:t>.</w:t>
      </w:r>
      <w:r w:rsidR="008E2DC8" w:rsidRPr="00E60FCD">
        <w:rPr>
          <w:rFonts w:ascii="Times New Roman" w:hAnsi="Times New Roman" w:cs="Times New Roman"/>
          <w:kern w:val="0"/>
          <w:sz w:val="28"/>
          <w:szCs w:val="28"/>
          <w:lang w:val="en-GB"/>
        </w:rPr>
        <w:t xml:space="preserve"> </w:t>
      </w:r>
      <w:r w:rsidR="00267267" w:rsidRPr="00E60FCD">
        <w:rPr>
          <w:rFonts w:ascii="Times New Roman" w:hAnsi="Times New Roman" w:cs="Times New Roman"/>
          <w:kern w:val="0"/>
          <w:sz w:val="28"/>
          <w:szCs w:val="28"/>
          <w:lang w:val="en-GB"/>
        </w:rPr>
        <w:t xml:space="preserve">After September, </w:t>
      </w:r>
      <w:r w:rsidR="008E2DC8" w:rsidRPr="00E60FCD">
        <w:rPr>
          <w:rFonts w:ascii="Times New Roman" w:hAnsi="Times New Roman" w:cs="Times New Roman"/>
          <w:kern w:val="0"/>
          <w:sz w:val="28"/>
          <w:szCs w:val="28"/>
          <w:lang w:val="en-GB"/>
        </w:rPr>
        <w:t xml:space="preserve">the river frozen completely and no groundwater flow under ice is </w:t>
      </w:r>
      <w:r w:rsidR="00D03742" w:rsidRPr="00E60FCD">
        <w:rPr>
          <w:rFonts w:ascii="Times New Roman" w:hAnsi="Times New Roman" w:cs="Times New Roman"/>
          <w:kern w:val="0"/>
          <w:sz w:val="28"/>
          <w:szCs w:val="28"/>
          <w:lang w:val="en-GB"/>
        </w:rPr>
        <w:t>detectable</w:t>
      </w:r>
      <w:r w:rsidR="008E2DC8" w:rsidRPr="00E60FCD">
        <w:rPr>
          <w:rFonts w:ascii="Times New Roman" w:hAnsi="Times New Roman" w:cs="Times New Roman"/>
          <w:kern w:val="0"/>
          <w:sz w:val="28"/>
          <w:szCs w:val="28"/>
          <w:lang w:val="en-GB"/>
        </w:rPr>
        <w:t xml:space="preserve">. </w:t>
      </w:r>
    </w:p>
    <w:p w14:paraId="296D159E" w14:textId="1F37E140" w:rsidR="002A6C56" w:rsidRPr="00E60FCD" w:rsidRDefault="00C6381A" w:rsidP="00F52F18">
      <w:pPr>
        <w:autoSpaceDE w:val="0"/>
        <w:autoSpaceDN w:val="0"/>
        <w:adjustRightInd w:val="0"/>
        <w:spacing w:beforeLines="50" w:before="156" w:line="480" w:lineRule="auto"/>
        <w:ind w:firstLineChars="150" w:firstLine="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 xml:space="preserve">To assess chemical DOC </w:t>
      </w:r>
      <w:r w:rsidR="003A3778" w:rsidRPr="00E60FCD">
        <w:rPr>
          <w:rFonts w:ascii="Times New Roman" w:hAnsi="Times New Roman" w:cs="Times New Roman"/>
          <w:kern w:val="0"/>
          <w:sz w:val="28"/>
          <w:szCs w:val="28"/>
          <w:lang w:val="en-GB"/>
        </w:rPr>
        <w:t xml:space="preserve">characteristics of </w:t>
      </w:r>
      <w:r w:rsidRPr="00E60FCD">
        <w:rPr>
          <w:rFonts w:ascii="Times New Roman" w:hAnsi="Times New Roman" w:cs="Times New Roman"/>
          <w:kern w:val="0"/>
          <w:sz w:val="28"/>
          <w:szCs w:val="28"/>
          <w:lang w:val="en-GB"/>
        </w:rPr>
        <w:t xml:space="preserve">the active layer and to </w:t>
      </w:r>
      <w:r w:rsidR="00451DB3" w:rsidRPr="00E60FCD">
        <w:rPr>
          <w:rFonts w:ascii="Times New Roman" w:hAnsi="Times New Roman" w:cs="Times New Roman"/>
          <w:kern w:val="0"/>
          <w:sz w:val="28"/>
          <w:szCs w:val="28"/>
          <w:lang w:val="en-GB"/>
        </w:rPr>
        <w:t>determine</w:t>
      </w:r>
      <w:r w:rsidRPr="00E60FCD">
        <w:rPr>
          <w:rFonts w:ascii="Times New Roman" w:hAnsi="Times New Roman" w:cs="Times New Roman"/>
          <w:kern w:val="0"/>
          <w:sz w:val="28"/>
          <w:szCs w:val="28"/>
          <w:lang w:val="en-GB"/>
        </w:rPr>
        <w:t xml:space="preserve"> source</w:t>
      </w:r>
      <w:r w:rsidR="00451DB3" w:rsidRPr="00E60FCD">
        <w:rPr>
          <w:rFonts w:ascii="Times New Roman" w:hAnsi="Times New Roman" w:cs="Times New Roman"/>
          <w:kern w:val="0"/>
          <w:sz w:val="28"/>
          <w:szCs w:val="28"/>
          <w:lang w:val="en-GB"/>
        </w:rPr>
        <w:t>s</w:t>
      </w:r>
      <w:r w:rsidRPr="00E60FCD">
        <w:rPr>
          <w:rFonts w:ascii="Times New Roman" w:hAnsi="Times New Roman" w:cs="Times New Roman"/>
          <w:kern w:val="0"/>
          <w:sz w:val="28"/>
          <w:szCs w:val="28"/>
          <w:lang w:val="en-GB"/>
        </w:rPr>
        <w:t xml:space="preserve"> of DOC in the discharge,</w:t>
      </w:r>
      <w:r w:rsidR="0037737B" w:rsidRPr="00E60FCD">
        <w:rPr>
          <w:rFonts w:ascii="Times New Roman" w:hAnsi="Times New Roman" w:cs="Times New Roman"/>
          <w:kern w:val="0"/>
          <w:sz w:val="28"/>
          <w:szCs w:val="28"/>
          <w:lang w:val="en-GB"/>
        </w:rPr>
        <w:t xml:space="preserve"> </w:t>
      </w:r>
      <w:r w:rsidR="004A1098" w:rsidRPr="00E60FCD">
        <w:rPr>
          <w:rFonts w:ascii="Times New Roman" w:hAnsi="Times New Roman" w:cs="Times New Roman"/>
          <w:kern w:val="0"/>
          <w:sz w:val="28"/>
          <w:szCs w:val="28"/>
          <w:lang w:val="en-GB"/>
        </w:rPr>
        <w:t xml:space="preserve">peat soil pore water </w:t>
      </w:r>
      <w:r w:rsidR="004C7879" w:rsidRPr="00E60FCD">
        <w:rPr>
          <w:rFonts w:ascii="Times New Roman" w:hAnsi="Times New Roman" w:cs="Times New Roman"/>
          <w:kern w:val="0"/>
          <w:sz w:val="28"/>
          <w:szCs w:val="28"/>
          <w:lang w:val="en-GB"/>
        </w:rPr>
        <w:t xml:space="preserve">was collected </w:t>
      </w:r>
      <w:r w:rsidR="00451DB3" w:rsidRPr="00E60FCD">
        <w:rPr>
          <w:rFonts w:ascii="Times New Roman" w:hAnsi="Times New Roman" w:cs="Times New Roman"/>
          <w:kern w:val="0"/>
          <w:sz w:val="28"/>
          <w:szCs w:val="28"/>
          <w:lang w:val="en-GB"/>
        </w:rPr>
        <w:t xml:space="preserve">from </w:t>
      </w:r>
      <w:r w:rsidR="004A1098" w:rsidRPr="00E60FCD">
        <w:rPr>
          <w:rFonts w:ascii="Times New Roman" w:hAnsi="Times New Roman" w:cs="Times New Roman"/>
          <w:kern w:val="0"/>
          <w:sz w:val="28"/>
          <w:szCs w:val="28"/>
          <w:lang w:val="en-GB"/>
        </w:rPr>
        <w:t>three</w:t>
      </w:r>
      <w:r w:rsidR="00C40BAF" w:rsidRPr="00E60FCD">
        <w:rPr>
          <w:rFonts w:ascii="Times New Roman" w:hAnsi="Times New Roman" w:cs="Times New Roman"/>
          <w:kern w:val="0"/>
          <w:sz w:val="28"/>
          <w:szCs w:val="28"/>
          <w:lang w:val="en-GB"/>
        </w:rPr>
        <w:t xml:space="preserve"> site</w:t>
      </w:r>
      <w:r w:rsidR="004A1098" w:rsidRPr="00E60FCD">
        <w:rPr>
          <w:rFonts w:ascii="Times New Roman" w:hAnsi="Times New Roman" w:cs="Times New Roman"/>
          <w:kern w:val="0"/>
          <w:sz w:val="28"/>
          <w:szCs w:val="28"/>
          <w:lang w:val="en-GB"/>
        </w:rPr>
        <w:t>s</w:t>
      </w:r>
      <w:r w:rsidR="00FB7FF3" w:rsidRPr="00E60FCD">
        <w:rPr>
          <w:rFonts w:ascii="Times New Roman" w:hAnsi="Times New Roman" w:cs="Times New Roman"/>
          <w:kern w:val="0"/>
          <w:sz w:val="28"/>
          <w:szCs w:val="28"/>
          <w:lang w:val="en-GB"/>
        </w:rPr>
        <w:t xml:space="preserve"> </w:t>
      </w:r>
      <w:r w:rsidR="00C40BAF" w:rsidRPr="00E60FCD">
        <w:rPr>
          <w:rFonts w:ascii="Times New Roman" w:hAnsi="Times New Roman" w:cs="Times New Roman"/>
          <w:kern w:val="0"/>
          <w:sz w:val="28"/>
          <w:szCs w:val="28"/>
          <w:lang w:val="en-GB"/>
        </w:rPr>
        <w:t>located 50</w:t>
      </w:r>
      <w:r w:rsidR="004A1098" w:rsidRPr="00E60FCD">
        <w:rPr>
          <w:rFonts w:ascii="Times New Roman" w:hAnsi="Times New Roman" w:cs="Times New Roman"/>
          <w:kern w:val="0"/>
          <w:sz w:val="28"/>
          <w:szCs w:val="28"/>
          <w:lang w:val="en-GB"/>
        </w:rPr>
        <w:t>-100</w:t>
      </w:r>
      <w:r w:rsidR="00C40BAF" w:rsidRPr="00E60FCD">
        <w:rPr>
          <w:rFonts w:ascii="Times New Roman" w:hAnsi="Times New Roman" w:cs="Times New Roman"/>
          <w:kern w:val="0"/>
          <w:sz w:val="28"/>
          <w:szCs w:val="28"/>
          <w:lang w:val="en-GB"/>
        </w:rPr>
        <w:t xml:space="preserve"> m away from the </w:t>
      </w:r>
      <w:r w:rsidR="004A1098" w:rsidRPr="00E60FCD">
        <w:rPr>
          <w:rFonts w:ascii="Times New Roman" w:hAnsi="Times New Roman" w:cs="Times New Roman"/>
          <w:kern w:val="0"/>
          <w:sz w:val="28"/>
          <w:szCs w:val="28"/>
          <w:lang w:val="en-GB"/>
        </w:rPr>
        <w:t xml:space="preserve">main river channel </w:t>
      </w:r>
      <w:r w:rsidR="0037737B" w:rsidRPr="00E60FCD">
        <w:rPr>
          <w:rFonts w:ascii="Times New Roman" w:hAnsi="Times New Roman" w:cs="Times New Roman"/>
          <w:kern w:val="0"/>
          <w:sz w:val="28"/>
          <w:szCs w:val="28"/>
          <w:lang w:val="en-GB"/>
        </w:rPr>
        <w:t xml:space="preserve">in </w:t>
      </w:r>
      <w:r w:rsidR="00B57FCA" w:rsidRPr="00E60FCD">
        <w:rPr>
          <w:rFonts w:ascii="Times New Roman" w:hAnsi="Times New Roman" w:cs="Times New Roman"/>
          <w:kern w:val="0"/>
          <w:sz w:val="28"/>
          <w:szCs w:val="28"/>
          <w:lang w:val="en-GB"/>
        </w:rPr>
        <w:t>the growing season</w:t>
      </w:r>
      <w:r w:rsidR="00451DB3" w:rsidRPr="00E60FCD">
        <w:rPr>
          <w:rFonts w:ascii="Times New Roman" w:hAnsi="Times New Roman" w:cs="Times New Roman"/>
          <w:kern w:val="0"/>
          <w:sz w:val="28"/>
          <w:szCs w:val="28"/>
          <w:lang w:val="en-GB"/>
        </w:rPr>
        <w:t>s</w:t>
      </w:r>
      <w:r w:rsidR="00B57FCA" w:rsidRPr="00E60FCD">
        <w:rPr>
          <w:rFonts w:ascii="Times New Roman" w:hAnsi="Times New Roman" w:cs="Times New Roman"/>
          <w:kern w:val="0"/>
          <w:sz w:val="28"/>
          <w:szCs w:val="28"/>
          <w:lang w:val="en-GB"/>
        </w:rPr>
        <w:t xml:space="preserve"> of </w:t>
      </w:r>
      <w:r w:rsidR="0037737B" w:rsidRPr="00E60FCD">
        <w:rPr>
          <w:rFonts w:ascii="Times New Roman" w:hAnsi="Times New Roman" w:cs="Times New Roman"/>
          <w:kern w:val="0"/>
          <w:sz w:val="28"/>
          <w:szCs w:val="28"/>
          <w:lang w:val="en-GB"/>
        </w:rPr>
        <w:t>2013</w:t>
      </w:r>
      <w:r w:rsidR="00B57FCA" w:rsidRPr="00E60FCD">
        <w:rPr>
          <w:rFonts w:ascii="Times New Roman" w:hAnsi="Times New Roman" w:cs="Times New Roman"/>
          <w:kern w:val="0"/>
          <w:sz w:val="28"/>
          <w:szCs w:val="28"/>
          <w:lang w:val="en-GB"/>
        </w:rPr>
        <w:t xml:space="preserve"> and 2014</w:t>
      </w:r>
      <w:r w:rsidR="00A37D90" w:rsidRPr="00E60FCD">
        <w:rPr>
          <w:rFonts w:ascii="Times New Roman" w:hAnsi="Times New Roman" w:cs="Times New Roman"/>
          <w:kern w:val="0"/>
          <w:sz w:val="28"/>
          <w:szCs w:val="28"/>
          <w:lang w:val="en-GB"/>
        </w:rPr>
        <w:t xml:space="preserve"> (Fig</w:t>
      </w:r>
      <w:r w:rsidR="00884B5D" w:rsidRPr="00E60FCD">
        <w:rPr>
          <w:rFonts w:ascii="Times New Roman" w:hAnsi="Times New Roman" w:cs="Times New Roman"/>
          <w:kern w:val="0"/>
          <w:sz w:val="28"/>
          <w:szCs w:val="28"/>
          <w:lang w:val="en-GB"/>
        </w:rPr>
        <w:t xml:space="preserve">. </w:t>
      </w:r>
      <w:r w:rsidR="00A66090" w:rsidRPr="00E60FCD">
        <w:rPr>
          <w:rFonts w:ascii="Times New Roman" w:hAnsi="Times New Roman" w:cs="Times New Roman"/>
          <w:kern w:val="0"/>
          <w:sz w:val="28"/>
          <w:szCs w:val="28"/>
          <w:lang w:val="en-GB"/>
        </w:rPr>
        <w:t>1)</w:t>
      </w:r>
      <w:r w:rsidR="0037737B" w:rsidRPr="00E60FCD">
        <w:rPr>
          <w:rFonts w:ascii="Times New Roman" w:hAnsi="Times New Roman" w:cs="Times New Roman"/>
          <w:kern w:val="0"/>
          <w:sz w:val="28"/>
          <w:szCs w:val="28"/>
          <w:lang w:val="en-GB"/>
        </w:rPr>
        <w:t xml:space="preserve">. </w:t>
      </w:r>
      <w:r w:rsidR="00451DB3" w:rsidRPr="00E60FCD">
        <w:rPr>
          <w:rFonts w:ascii="Times New Roman" w:hAnsi="Times New Roman" w:cs="Times New Roman"/>
          <w:kern w:val="0"/>
          <w:sz w:val="28"/>
          <w:szCs w:val="28"/>
          <w:lang w:val="en-GB"/>
        </w:rPr>
        <w:t xml:space="preserve">For </w:t>
      </w:r>
      <w:r w:rsidR="00627374" w:rsidRPr="00E60FCD">
        <w:rPr>
          <w:rFonts w:ascii="Times New Roman" w:hAnsi="Times New Roman" w:cs="Times New Roman"/>
          <w:kern w:val="0"/>
          <w:sz w:val="28"/>
          <w:szCs w:val="28"/>
          <w:lang w:val="en-GB"/>
        </w:rPr>
        <w:t>each site, 3-5 sample points w</w:t>
      </w:r>
      <w:r w:rsidR="002E0F4B" w:rsidRPr="00E60FCD">
        <w:rPr>
          <w:rFonts w:ascii="Times New Roman" w:hAnsi="Times New Roman" w:cs="Times New Roman"/>
          <w:kern w:val="0"/>
          <w:sz w:val="28"/>
          <w:szCs w:val="28"/>
          <w:lang w:val="en-GB"/>
        </w:rPr>
        <w:t>ere</w:t>
      </w:r>
      <w:r w:rsidR="00627374" w:rsidRPr="00E60FCD">
        <w:rPr>
          <w:rFonts w:ascii="Times New Roman" w:hAnsi="Times New Roman" w:cs="Times New Roman"/>
          <w:kern w:val="0"/>
          <w:sz w:val="28"/>
          <w:szCs w:val="28"/>
          <w:lang w:val="en-GB"/>
        </w:rPr>
        <w:t xml:space="preserve"> </w:t>
      </w:r>
      <w:r w:rsidR="00451DB3" w:rsidRPr="00E60FCD">
        <w:rPr>
          <w:rFonts w:ascii="Times New Roman" w:hAnsi="Times New Roman" w:cs="Times New Roman"/>
          <w:kern w:val="0"/>
          <w:sz w:val="28"/>
          <w:szCs w:val="28"/>
          <w:lang w:val="en-GB"/>
        </w:rPr>
        <w:t>used repeatedly</w:t>
      </w:r>
      <w:r w:rsidR="00FB7FF3" w:rsidRPr="00E60FCD">
        <w:rPr>
          <w:rFonts w:ascii="Times New Roman" w:hAnsi="Times New Roman" w:cs="Times New Roman"/>
          <w:kern w:val="0"/>
          <w:sz w:val="28"/>
          <w:szCs w:val="28"/>
          <w:lang w:val="en-GB"/>
        </w:rPr>
        <w:t xml:space="preserve"> </w:t>
      </w:r>
      <w:r w:rsidR="00451DB3" w:rsidRPr="00E60FCD">
        <w:rPr>
          <w:rFonts w:ascii="Times New Roman" w:hAnsi="Times New Roman" w:cs="Times New Roman"/>
          <w:kern w:val="0"/>
          <w:sz w:val="28"/>
          <w:szCs w:val="28"/>
          <w:lang w:val="en-GB"/>
        </w:rPr>
        <w:t>for each</w:t>
      </w:r>
      <w:r w:rsidR="00FB7FF3" w:rsidRPr="00E60FCD">
        <w:rPr>
          <w:rFonts w:ascii="Times New Roman" w:hAnsi="Times New Roman" w:cs="Times New Roman"/>
          <w:kern w:val="0"/>
          <w:sz w:val="28"/>
          <w:szCs w:val="28"/>
          <w:lang w:val="en-GB"/>
        </w:rPr>
        <w:t xml:space="preserve"> sampling</w:t>
      </w:r>
      <w:r w:rsidR="00451DB3" w:rsidRPr="00E60FCD">
        <w:rPr>
          <w:rFonts w:ascii="Times New Roman" w:hAnsi="Times New Roman" w:cs="Times New Roman"/>
          <w:kern w:val="0"/>
          <w:sz w:val="28"/>
          <w:szCs w:val="28"/>
          <w:lang w:val="en-GB"/>
        </w:rPr>
        <w:t xml:space="preserve"> procedure</w:t>
      </w:r>
      <w:r w:rsidR="00FB7FF3" w:rsidRPr="00E60FCD">
        <w:rPr>
          <w:rFonts w:ascii="Times New Roman" w:hAnsi="Times New Roman" w:cs="Times New Roman"/>
          <w:kern w:val="0"/>
          <w:sz w:val="28"/>
          <w:szCs w:val="28"/>
          <w:lang w:val="en-GB"/>
        </w:rPr>
        <w:t xml:space="preserve">. </w:t>
      </w:r>
      <w:r w:rsidR="000B5FD0" w:rsidRPr="00E60FCD">
        <w:rPr>
          <w:rFonts w:ascii="Times New Roman" w:hAnsi="Times New Roman" w:cs="Times New Roman"/>
          <w:kern w:val="0"/>
          <w:sz w:val="28"/>
          <w:szCs w:val="28"/>
          <w:lang w:val="en-GB"/>
        </w:rPr>
        <w:t>When sampling, 100 ml samples of soil pore water</w:t>
      </w:r>
      <w:r w:rsidR="00451DB3" w:rsidRPr="00E60FCD">
        <w:rPr>
          <w:rFonts w:ascii="Times New Roman" w:hAnsi="Times New Roman" w:cs="Times New Roman"/>
          <w:kern w:val="0"/>
          <w:sz w:val="28"/>
          <w:szCs w:val="28"/>
          <w:lang w:val="en-GB"/>
        </w:rPr>
        <w:t xml:space="preserve"> drawn</w:t>
      </w:r>
      <w:r w:rsidR="000B5FD0" w:rsidRPr="00E60FCD">
        <w:rPr>
          <w:rFonts w:ascii="Times New Roman" w:hAnsi="Times New Roman" w:cs="Times New Roman"/>
          <w:kern w:val="0"/>
          <w:sz w:val="28"/>
          <w:szCs w:val="28"/>
          <w:lang w:val="en-GB"/>
        </w:rPr>
        <w:t xml:space="preserve"> from different depths </w:t>
      </w:r>
      <w:r w:rsidR="00451DB3" w:rsidRPr="00E60FCD">
        <w:rPr>
          <w:rFonts w:ascii="Times New Roman" w:hAnsi="Times New Roman" w:cs="Times New Roman"/>
          <w:kern w:val="0"/>
          <w:sz w:val="28"/>
          <w:szCs w:val="28"/>
          <w:lang w:val="en-GB"/>
        </w:rPr>
        <w:t xml:space="preserve">at </w:t>
      </w:r>
      <w:r w:rsidR="000B5FD0" w:rsidRPr="00E60FCD">
        <w:rPr>
          <w:rFonts w:ascii="Times New Roman" w:hAnsi="Times New Roman" w:cs="Times New Roman"/>
          <w:kern w:val="0"/>
          <w:sz w:val="28"/>
          <w:szCs w:val="28"/>
          <w:lang w:val="en-GB"/>
        </w:rPr>
        <w:t xml:space="preserve">10 cm intervals in the active layer were collected </w:t>
      </w:r>
      <w:r w:rsidR="00451DB3" w:rsidRPr="00E60FCD">
        <w:rPr>
          <w:rFonts w:ascii="Times New Roman" w:hAnsi="Times New Roman" w:cs="Times New Roman"/>
          <w:kern w:val="0"/>
          <w:sz w:val="28"/>
          <w:szCs w:val="28"/>
          <w:lang w:val="en-GB"/>
        </w:rPr>
        <w:t xml:space="preserve">using </w:t>
      </w:r>
      <w:r w:rsidR="000B5FD0" w:rsidRPr="00E60FCD">
        <w:rPr>
          <w:rFonts w:ascii="Times New Roman" w:hAnsi="Times New Roman" w:cs="Times New Roman"/>
          <w:kern w:val="0"/>
          <w:sz w:val="28"/>
          <w:szCs w:val="28"/>
          <w:lang w:val="en-GB"/>
        </w:rPr>
        <w:t>ceramic soil pore</w:t>
      </w:r>
      <w:r w:rsidR="00F11BB1" w:rsidRPr="00E60FCD">
        <w:rPr>
          <w:rFonts w:ascii="Times New Roman" w:hAnsi="Times New Roman" w:cs="Times New Roman"/>
          <w:kern w:val="0"/>
          <w:sz w:val="28"/>
          <w:szCs w:val="28"/>
          <w:lang w:val="en-GB"/>
        </w:rPr>
        <w:t xml:space="preserve"> water samplers (SIC20, Germany</w:t>
      </w:r>
      <w:r w:rsidR="000B5FD0" w:rsidRPr="00E60FCD">
        <w:rPr>
          <w:rFonts w:ascii="Times New Roman" w:hAnsi="Times New Roman" w:cs="Times New Roman"/>
          <w:kern w:val="0"/>
          <w:sz w:val="28"/>
          <w:szCs w:val="28"/>
          <w:lang w:val="en-GB"/>
        </w:rPr>
        <w:t>).</w:t>
      </w:r>
      <w:r w:rsidR="00074275" w:rsidRPr="00E60FCD">
        <w:rPr>
          <w:rFonts w:ascii="Times New Roman" w:hAnsi="Times New Roman" w:cs="Times New Roman"/>
          <w:kern w:val="0"/>
          <w:sz w:val="28"/>
          <w:szCs w:val="28"/>
          <w:lang w:val="en-GB"/>
        </w:rPr>
        <w:t xml:space="preserve"> </w:t>
      </w:r>
      <w:r w:rsidR="00C40BAF" w:rsidRPr="00E60FCD">
        <w:rPr>
          <w:rFonts w:ascii="Times New Roman" w:hAnsi="Times New Roman" w:cs="Times New Roman"/>
          <w:kern w:val="0"/>
          <w:sz w:val="28"/>
          <w:szCs w:val="28"/>
          <w:lang w:val="en-GB"/>
        </w:rPr>
        <w:t xml:space="preserve">Due to the gradual thawing of the </w:t>
      </w:r>
      <w:r w:rsidR="006F7A65" w:rsidRPr="00E60FCD">
        <w:rPr>
          <w:rFonts w:ascii="Times New Roman" w:hAnsi="Times New Roman" w:cs="Times New Roman"/>
          <w:kern w:val="0"/>
          <w:sz w:val="28"/>
          <w:szCs w:val="28"/>
          <w:lang w:val="en-GB"/>
        </w:rPr>
        <w:t xml:space="preserve">active layer </w:t>
      </w:r>
      <w:r w:rsidR="0095142F" w:rsidRPr="00E60FCD">
        <w:rPr>
          <w:rFonts w:ascii="Times New Roman" w:hAnsi="Times New Roman" w:cs="Times New Roman"/>
          <w:kern w:val="0"/>
          <w:sz w:val="28"/>
          <w:szCs w:val="28"/>
          <w:lang w:val="en-GB"/>
        </w:rPr>
        <w:t xml:space="preserve">throughout </w:t>
      </w:r>
      <w:r w:rsidR="006F7A65" w:rsidRPr="00E60FCD">
        <w:rPr>
          <w:rFonts w:ascii="Times New Roman" w:hAnsi="Times New Roman" w:cs="Times New Roman"/>
          <w:kern w:val="0"/>
          <w:sz w:val="28"/>
          <w:szCs w:val="28"/>
          <w:lang w:val="en-GB"/>
        </w:rPr>
        <w:t>the growing season</w:t>
      </w:r>
      <w:r w:rsidR="00C40BAF" w:rsidRPr="00E60FCD">
        <w:rPr>
          <w:rFonts w:ascii="Times New Roman" w:hAnsi="Times New Roman" w:cs="Times New Roman"/>
          <w:kern w:val="0"/>
          <w:sz w:val="28"/>
          <w:szCs w:val="28"/>
          <w:lang w:val="en-GB"/>
        </w:rPr>
        <w:t xml:space="preserve">, </w:t>
      </w:r>
      <w:r w:rsidR="006C03E1" w:rsidRPr="00E60FCD">
        <w:rPr>
          <w:rFonts w:ascii="Times New Roman" w:hAnsi="Times New Roman" w:cs="Times New Roman"/>
          <w:kern w:val="0"/>
          <w:sz w:val="28"/>
          <w:szCs w:val="28"/>
          <w:lang w:val="en-GB"/>
        </w:rPr>
        <w:t xml:space="preserve">maximum sampling depths </w:t>
      </w:r>
      <w:r w:rsidR="0095142F" w:rsidRPr="00E60FCD">
        <w:rPr>
          <w:rFonts w:ascii="Times New Roman" w:hAnsi="Times New Roman" w:cs="Times New Roman"/>
          <w:kern w:val="0"/>
          <w:sz w:val="28"/>
          <w:szCs w:val="28"/>
          <w:lang w:val="en-GB"/>
        </w:rPr>
        <w:t>varied</w:t>
      </w:r>
      <w:r w:rsidR="00B57FCA" w:rsidRPr="00E60FCD">
        <w:rPr>
          <w:rFonts w:ascii="Times New Roman" w:hAnsi="Times New Roman" w:cs="Times New Roman"/>
          <w:kern w:val="0"/>
          <w:sz w:val="28"/>
          <w:szCs w:val="28"/>
          <w:lang w:val="en-GB"/>
        </w:rPr>
        <w:t xml:space="preserve">. </w:t>
      </w:r>
      <w:r w:rsidR="00074275" w:rsidRPr="00E60FCD">
        <w:rPr>
          <w:rFonts w:ascii="Times New Roman" w:hAnsi="Times New Roman" w:cs="Times New Roman"/>
          <w:kern w:val="0"/>
          <w:sz w:val="28"/>
          <w:szCs w:val="28"/>
          <w:lang w:val="en-GB"/>
        </w:rPr>
        <w:t>Meanwhile,</w:t>
      </w:r>
      <w:r w:rsidR="00097D74" w:rsidRPr="00E60FCD">
        <w:rPr>
          <w:rFonts w:ascii="Times New Roman" w:hAnsi="Times New Roman" w:cs="Times New Roman"/>
          <w:kern w:val="0"/>
          <w:sz w:val="28"/>
          <w:szCs w:val="28"/>
          <w:lang w:val="en-GB"/>
        </w:rPr>
        <w:t xml:space="preserve"> r</w:t>
      </w:r>
      <w:r w:rsidR="00074275" w:rsidRPr="00E60FCD">
        <w:rPr>
          <w:rFonts w:ascii="Times New Roman" w:hAnsi="Times New Roman" w:cs="Times New Roman"/>
          <w:kern w:val="0"/>
          <w:sz w:val="28"/>
          <w:szCs w:val="28"/>
          <w:lang w:val="en-GB"/>
        </w:rPr>
        <w:t xml:space="preserve">ainfall </w:t>
      </w:r>
      <w:r w:rsidR="0095142F" w:rsidRPr="00E60FCD">
        <w:rPr>
          <w:rFonts w:ascii="Times New Roman" w:hAnsi="Times New Roman" w:cs="Times New Roman"/>
          <w:kern w:val="0"/>
          <w:sz w:val="28"/>
          <w:szCs w:val="28"/>
          <w:lang w:val="en-GB"/>
        </w:rPr>
        <w:t xml:space="preserve">samples were </w:t>
      </w:r>
      <w:r w:rsidR="00E07E95" w:rsidRPr="00E60FCD">
        <w:rPr>
          <w:rFonts w:ascii="Times New Roman" w:hAnsi="Times New Roman" w:cs="Times New Roman"/>
          <w:kern w:val="0"/>
          <w:sz w:val="28"/>
          <w:szCs w:val="28"/>
          <w:lang w:val="en-GB"/>
        </w:rPr>
        <w:t xml:space="preserve">collected </w:t>
      </w:r>
      <w:r w:rsidR="0095142F" w:rsidRPr="00E60FCD">
        <w:rPr>
          <w:rFonts w:ascii="Times New Roman" w:hAnsi="Times New Roman" w:cs="Times New Roman"/>
          <w:kern w:val="0"/>
          <w:sz w:val="28"/>
          <w:szCs w:val="28"/>
          <w:lang w:val="en-GB"/>
        </w:rPr>
        <w:t xml:space="preserve">during </w:t>
      </w:r>
      <w:r w:rsidR="00A91272" w:rsidRPr="00E60FCD">
        <w:rPr>
          <w:rFonts w:ascii="Times New Roman" w:hAnsi="Times New Roman" w:cs="Times New Roman"/>
          <w:kern w:val="0"/>
          <w:sz w:val="28"/>
          <w:szCs w:val="28"/>
          <w:lang w:val="en-GB"/>
        </w:rPr>
        <w:t>the two growing seasons</w:t>
      </w:r>
      <w:r w:rsidR="00074275" w:rsidRPr="00E60FCD">
        <w:rPr>
          <w:rFonts w:ascii="Times New Roman" w:hAnsi="Times New Roman" w:cs="Times New Roman"/>
          <w:kern w:val="0"/>
          <w:sz w:val="28"/>
          <w:szCs w:val="28"/>
          <w:lang w:val="en-GB"/>
        </w:rPr>
        <w:t xml:space="preserve">. </w:t>
      </w:r>
      <w:r w:rsidR="00773ED0" w:rsidRPr="00E60FCD">
        <w:rPr>
          <w:rFonts w:ascii="Times New Roman" w:hAnsi="Times New Roman" w:cs="Times New Roman"/>
          <w:kern w:val="0"/>
          <w:sz w:val="28"/>
          <w:szCs w:val="28"/>
          <w:lang w:val="en-GB"/>
        </w:rPr>
        <w:t>The depletion of stable oxygen isotopes (δ</w:t>
      </w:r>
      <w:r w:rsidR="00773ED0" w:rsidRPr="00E60FCD">
        <w:rPr>
          <w:rFonts w:ascii="Times New Roman" w:hAnsi="Times New Roman" w:cs="Times New Roman"/>
          <w:kern w:val="0"/>
          <w:sz w:val="28"/>
          <w:szCs w:val="28"/>
          <w:vertAlign w:val="superscript"/>
          <w:lang w:val="en-GB"/>
        </w:rPr>
        <w:t>18</w:t>
      </w:r>
      <w:r w:rsidR="00773ED0" w:rsidRPr="00E60FCD">
        <w:rPr>
          <w:rFonts w:ascii="Times New Roman" w:hAnsi="Times New Roman" w:cs="Times New Roman"/>
          <w:kern w:val="0"/>
          <w:sz w:val="28"/>
          <w:szCs w:val="28"/>
          <w:lang w:val="en-GB"/>
        </w:rPr>
        <w:t>O‰) for the discharge samples, peat soil pore water</w:t>
      </w:r>
      <w:r w:rsidR="00F655E8" w:rsidRPr="00E60FCD">
        <w:rPr>
          <w:rFonts w:ascii="Times New Roman" w:hAnsi="Times New Roman" w:cs="Times New Roman"/>
          <w:kern w:val="0"/>
          <w:sz w:val="28"/>
          <w:szCs w:val="28"/>
          <w:lang w:val="en-GB"/>
        </w:rPr>
        <w:t>,</w:t>
      </w:r>
      <w:r w:rsidR="00773ED0" w:rsidRPr="00E60FCD">
        <w:rPr>
          <w:rFonts w:ascii="Times New Roman" w:hAnsi="Times New Roman" w:cs="Times New Roman"/>
          <w:kern w:val="0"/>
          <w:sz w:val="28"/>
          <w:szCs w:val="28"/>
          <w:lang w:val="en-GB"/>
        </w:rPr>
        <w:t xml:space="preserve"> local rainfall were analysed with an isotope mass spectrometer (Finnigan Delta plus XP, USA) at the Key Laboratory of Wetland Ecology and Environment, Chinese Academy of Sciences.</w:t>
      </w:r>
      <w:r w:rsidR="00B23A73" w:rsidRPr="00E60FCD">
        <w:rPr>
          <w:rFonts w:ascii="Times New Roman" w:hAnsi="Times New Roman" w:cs="Times New Roman"/>
          <w:kern w:val="0"/>
          <w:sz w:val="28"/>
          <w:szCs w:val="28"/>
          <w:lang w:val="en-GB"/>
        </w:rPr>
        <w:t xml:space="preserve"> </w:t>
      </w:r>
      <w:r w:rsidR="00265A99" w:rsidRPr="00E60FCD">
        <w:rPr>
          <w:rFonts w:ascii="Times New Roman" w:hAnsi="Times New Roman" w:cs="Times New Roman"/>
          <w:kern w:val="0"/>
          <w:sz w:val="28"/>
          <w:szCs w:val="28"/>
          <w:lang w:val="en-GB"/>
        </w:rPr>
        <w:t xml:space="preserve">The mean values of the triplicate analysis were used in the study, and replicate </w:t>
      </w:r>
      <w:r w:rsidR="00265A99" w:rsidRPr="00E60FCD">
        <w:rPr>
          <w:rFonts w:ascii="Times New Roman" w:hAnsi="Times New Roman" w:cs="Times New Roman"/>
          <w:kern w:val="0"/>
          <w:sz w:val="28"/>
          <w:szCs w:val="28"/>
          <w:lang w:val="en-GB"/>
        </w:rPr>
        <w:lastRenderedPageBreak/>
        <w:t xml:space="preserve">analysis of the samples reached a precision better than </w:t>
      </w:r>
      <w:r w:rsidR="00265A99" w:rsidRPr="00E60FCD">
        <w:rPr>
          <w:rFonts w:ascii="宋体" w:eastAsia="宋体" w:hAnsi="宋体" w:cs="Times New Roman" w:hint="eastAsia"/>
          <w:kern w:val="0"/>
          <w:sz w:val="28"/>
          <w:szCs w:val="28"/>
          <w:lang w:val="en-GB"/>
        </w:rPr>
        <w:t>±</w:t>
      </w:r>
      <w:r w:rsidR="00265A99" w:rsidRPr="00E60FCD">
        <w:rPr>
          <w:rFonts w:ascii="Times New Roman" w:hAnsi="Times New Roman" w:cs="Times New Roman"/>
          <w:kern w:val="0"/>
          <w:sz w:val="28"/>
          <w:szCs w:val="28"/>
          <w:lang w:val="en-GB"/>
        </w:rPr>
        <w:t>0.</w:t>
      </w:r>
      <w:r w:rsidR="0023069C" w:rsidRPr="00E60FCD">
        <w:rPr>
          <w:rFonts w:ascii="Times New Roman" w:hAnsi="Times New Roman" w:cs="Times New Roman"/>
          <w:kern w:val="0"/>
          <w:sz w:val="28"/>
          <w:szCs w:val="28"/>
          <w:lang w:val="en-GB"/>
        </w:rPr>
        <w:t>4</w:t>
      </w:r>
      <w:r w:rsidR="00265A99" w:rsidRPr="00E60FCD">
        <w:rPr>
          <w:rFonts w:ascii="Times New Roman" w:hAnsi="Times New Roman" w:cs="Times New Roman"/>
          <w:kern w:val="0"/>
          <w:sz w:val="28"/>
          <w:szCs w:val="28"/>
          <w:lang w:val="en-GB"/>
        </w:rPr>
        <w:t xml:space="preserve">‰. </w:t>
      </w:r>
    </w:p>
    <w:p w14:paraId="6A52ADD1" w14:textId="08E80F12" w:rsidR="008E132B" w:rsidRPr="00E60FCD" w:rsidRDefault="008E132B" w:rsidP="00F52F18">
      <w:pPr>
        <w:spacing w:beforeLines="50" w:before="156" w:line="480" w:lineRule="auto"/>
        <w:ind w:rightChars="12" w:right="25" w:firstLineChars="200" w:firstLine="560"/>
        <w:rPr>
          <w:rFonts w:ascii="Times New Roman" w:hAnsi="Times New Roman" w:cs="Times New Roman"/>
          <w:kern w:val="0"/>
          <w:sz w:val="28"/>
          <w:szCs w:val="28"/>
        </w:rPr>
      </w:pPr>
      <w:r w:rsidRPr="00E60FCD">
        <w:rPr>
          <w:rFonts w:ascii="Times New Roman" w:hAnsi="Times New Roman" w:cs="Times New Roman"/>
          <w:kern w:val="0"/>
          <w:sz w:val="28"/>
          <w:szCs w:val="28"/>
          <w:lang w:val="en-GB"/>
        </w:rPr>
        <w:t>T</w:t>
      </w:r>
      <w:r w:rsidRPr="00E60FCD">
        <w:rPr>
          <w:rFonts w:ascii="Times New Roman" w:hAnsi="Times New Roman" w:cs="Times New Roman"/>
          <w:kern w:val="0"/>
          <w:sz w:val="28"/>
          <w:szCs w:val="28"/>
        </w:rPr>
        <w:t xml:space="preserve">o evaluate </w:t>
      </w:r>
      <w:r w:rsidR="0056517A" w:rsidRPr="00E60FCD">
        <w:rPr>
          <w:rFonts w:ascii="Times New Roman" w:hAnsi="Times New Roman" w:cs="Times New Roman"/>
          <w:kern w:val="0"/>
          <w:sz w:val="28"/>
          <w:szCs w:val="28"/>
        </w:rPr>
        <w:t xml:space="preserve">the </w:t>
      </w:r>
      <w:r w:rsidRPr="00E60FCD">
        <w:rPr>
          <w:rFonts w:ascii="Times New Roman" w:hAnsi="Times New Roman" w:cs="Times New Roman"/>
          <w:kern w:val="0"/>
          <w:sz w:val="28"/>
          <w:szCs w:val="28"/>
        </w:rPr>
        <w:t>discharge</w:t>
      </w:r>
      <w:r w:rsidR="0056517A" w:rsidRPr="00E60FCD">
        <w:rPr>
          <w:rFonts w:ascii="Times New Roman" w:hAnsi="Times New Roman" w:cs="Times New Roman"/>
          <w:kern w:val="0"/>
          <w:sz w:val="28"/>
          <w:szCs w:val="28"/>
        </w:rPr>
        <w:t xml:space="preserve"> </w:t>
      </w:r>
      <w:r w:rsidR="00047480" w:rsidRPr="00E60FCD">
        <w:rPr>
          <w:rFonts w:ascii="Times New Roman" w:hAnsi="Times New Roman" w:cs="Times New Roman"/>
          <w:kern w:val="0"/>
          <w:sz w:val="28"/>
          <w:szCs w:val="28"/>
        </w:rPr>
        <w:t>through</w:t>
      </w:r>
      <w:r w:rsidR="0056517A" w:rsidRPr="00E60FCD">
        <w:rPr>
          <w:rFonts w:ascii="Times New Roman" w:hAnsi="Times New Roman" w:cs="Times New Roman"/>
          <w:kern w:val="0"/>
          <w:sz w:val="28"/>
          <w:szCs w:val="28"/>
        </w:rPr>
        <w:t xml:space="preserve"> the gauging profile</w:t>
      </w:r>
      <w:r w:rsidRPr="00E60FCD">
        <w:rPr>
          <w:rFonts w:ascii="Times New Roman" w:hAnsi="Times New Roman" w:cs="Times New Roman"/>
          <w:kern w:val="0"/>
          <w:sz w:val="28"/>
          <w:szCs w:val="28"/>
        </w:rPr>
        <w:t xml:space="preserve">, </w:t>
      </w:r>
      <w:r w:rsidR="00852FED" w:rsidRPr="00E60FCD">
        <w:rPr>
          <w:rFonts w:ascii="Times New Roman" w:hAnsi="Times New Roman" w:cs="Times New Roman"/>
          <w:kern w:val="0"/>
          <w:sz w:val="28"/>
          <w:szCs w:val="28"/>
        </w:rPr>
        <w:t>w</w:t>
      </w:r>
      <w:r w:rsidRPr="00E60FCD">
        <w:rPr>
          <w:rFonts w:ascii="Times New Roman" w:hAnsi="Times New Roman" w:cs="Times New Roman"/>
          <w:kern w:val="0"/>
          <w:sz w:val="28"/>
          <w:szCs w:val="28"/>
        </w:rPr>
        <w:t xml:space="preserve">ater level and mean flow velocity </w:t>
      </w:r>
      <w:r w:rsidRPr="00E60FCD">
        <w:rPr>
          <w:rFonts w:ascii="Times New Roman" w:hAnsi="Times New Roman" w:cs="Times New Roman" w:hint="eastAsia"/>
          <w:kern w:val="0"/>
          <w:sz w:val="28"/>
          <w:szCs w:val="28"/>
        </w:rPr>
        <w:t xml:space="preserve">was </w:t>
      </w:r>
      <w:r w:rsidRPr="00E60FCD">
        <w:rPr>
          <w:rFonts w:ascii="Times New Roman" w:hAnsi="Times New Roman" w:cs="Times New Roman"/>
          <w:kern w:val="0"/>
          <w:sz w:val="28"/>
          <w:szCs w:val="28"/>
        </w:rPr>
        <w:t xml:space="preserve">automatically </w:t>
      </w:r>
      <w:r w:rsidRPr="00E60FCD">
        <w:rPr>
          <w:rFonts w:ascii="Times New Roman" w:hAnsi="Times New Roman" w:cs="Times New Roman" w:hint="eastAsia"/>
          <w:kern w:val="0"/>
          <w:sz w:val="28"/>
          <w:szCs w:val="28"/>
        </w:rPr>
        <w:t>measured</w:t>
      </w:r>
      <w:r w:rsidRPr="00E60FCD">
        <w:rPr>
          <w:rFonts w:ascii="Times New Roman" w:hAnsi="Times New Roman" w:cs="Times New Roman"/>
          <w:kern w:val="0"/>
          <w:sz w:val="28"/>
          <w:szCs w:val="28"/>
        </w:rPr>
        <w:t xml:space="preserve"> </w:t>
      </w:r>
      <w:r w:rsidRPr="00E60FCD">
        <w:rPr>
          <w:rFonts w:ascii="Times New Roman" w:hAnsi="Times New Roman" w:cs="Times New Roman" w:hint="eastAsia"/>
          <w:kern w:val="0"/>
          <w:sz w:val="28"/>
          <w:szCs w:val="28"/>
        </w:rPr>
        <w:t xml:space="preserve">(Q) by </w:t>
      </w:r>
      <w:r w:rsidRPr="00E60FCD">
        <w:rPr>
          <w:rFonts w:ascii="Times New Roman" w:hAnsi="Times New Roman" w:cs="Times New Roman"/>
          <w:kern w:val="0"/>
          <w:sz w:val="28"/>
          <w:szCs w:val="28"/>
        </w:rPr>
        <w:t>a water level monitor (Odyssey, New Zealand, accuracy: ±2 mm) and a flow meter (Argonaut-ADV, USA, accuracy: ±0.01 m s</w:t>
      </w:r>
      <w:r w:rsidRPr="00E60FCD">
        <w:rPr>
          <w:rFonts w:ascii="Times New Roman" w:hAnsi="Times New Roman" w:cs="Times New Roman"/>
          <w:kern w:val="0"/>
          <w:sz w:val="28"/>
          <w:szCs w:val="28"/>
          <w:vertAlign w:val="superscript"/>
        </w:rPr>
        <w:t>-1</w:t>
      </w:r>
      <w:r w:rsidRPr="00E60FCD">
        <w:rPr>
          <w:rFonts w:ascii="Times New Roman" w:hAnsi="Times New Roman" w:cs="Times New Roman"/>
          <w:kern w:val="0"/>
          <w:sz w:val="28"/>
          <w:szCs w:val="28"/>
        </w:rPr>
        <w:t xml:space="preserve">) respectively. </w:t>
      </w:r>
      <w:r w:rsidRPr="00E60FCD">
        <w:rPr>
          <w:rFonts w:ascii="Times New Roman" w:hAnsi="Times New Roman" w:cs="Times New Roman" w:hint="eastAsia"/>
          <w:kern w:val="0"/>
          <w:sz w:val="28"/>
          <w:szCs w:val="28"/>
        </w:rPr>
        <w:t xml:space="preserve">Air </w:t>
      </w:r>
      <w:r w:rsidRPr="00E60FCD">
        <w:rPr>
          <w:rFonts w:ascii="Times New Roman" w:hAnsi="Times New Roman" w:cs="Times New Roman"/>
          <w:kern w:val="0"/>
          <w:sz w:val="28"/>
          <w:szCs w:val="28"/>
        </w:rPr>
        <w:t>temperature</w:t>
      </w:r>
      <w:r w:rsidRPr="00E60FCD">
        <w:rPr>
          <w:rFonts w:ascii="Times New Roman" w:hAnsi="Times New Roman" w:cs="Times New Roman" w:hint="eastAsia"/>
          <w:kern w:val="0"/>
          <w:sz w:val="28"/>
          <w:szCs w:val="28"/>
        </w:rPr>
        <w:t xml:space="preserve"> and soil </w:t>
      </w:r>
      <w:r w:rsidRPr="00E60FCD">
        <w:rPr>
          <w:rFonts w:ascii="Times New Roman" w:hAnsi="Times New Roman" w:cs="Times New Roman"/>
          <w:kern w:val="0"/>
          <w:sz w:val="28"/>
          <w:szCs w:val="28"/>
        </w:rPr>
        <w:t xml:space="preserve">temperature at 0–1.0 m depth </w:t>
      </w:r>
      <w:r w:rsidRPr="00E60FCD">
        <w:rPr>
          <w:rFonts w:ascii="Times New Roman" w:hAnsi="Times New Roman" w:cs="Times New Roman" w:hint="eastAsia"/>
          <w:kern w:val="0"/>
          <w:sz w:val="28"/>
          <w:szCs w:val="28"/>
        </w:rPr>
        <w:t xml:space="preserve">were also recorded by an </w:t>
      </w:r>
      <w:r w:rsidRPr="00E60FCD">
        <w:rPr>
          <w:rFonts w:ascii="Times New Roman" w:hAnsi="Times New Roman" w:cs="Times New Roman"/>
          <w:kern w:val="0"/>
          <w:sz w:val="28"/>
          <w:szCs w:val="28"/>
        </w:rPr>
        <w:t>automatic microclimate gauging tower (</w:t>
      </w:r>
      <w:r w:rsidR="0015673D" w:rsidRPr="00E60FCD">
        <w:rPr>
          <w:rFonts w:ascii="Times New Roman" w:hAnsi="Times New Roman" w:cs="Times New Roman"/>
          <w:kern w:val="0"/>
          <w:sz w:val="28"/>
          <w:szCs w:val="28"/>
        </w:rPr>
        <w:t xml:space="preserve">CS3000, </w:t>
      </w:r>
      <w:r w:rsidRPr="00E60FCD">
        <w:rPr>
          <w:rFonts w:ascii="Times New Roman" w:hAnsi="Times New Roman" w:cs="Times New Roman"/>
          <w:kern w:val="0"/>
          <w:sz w:val="28"/>
          <w:szCs w:val="28"/>
        </w:rPr>
        <w:t>Campbell, USA)</w:t>
      </w:r>
      <w:r w:rsidRPr="00E60FCD">
        <w:rPr>
          <w:rFonts w:ascii="Times New Roman" w:hAnsi="Times New Roman" w:cs="Times New Roman" w:hint="eastAsia"/>
          <w:kern w:val="0"/>
          <w:sz w:val="28"/>
          <w:szCs w:val="28"/>
        </w:rPr>
        <w:t xml:space="preserve"> set in </w:t>
      </w:r>
      <w:r w:rsidRPr="00E60FCD">
        <w:rPr>
          <w:rFonts w:ascii="Times New Roman" w:hAnsi="Times New Roman" w:cs="Times New Roman"/>
          <w:kern w:val="0"/>
          <w:sz w:val="28"/>
          <w:szCs w:val="28"/>
        </w:rPr>
        <w:t>the</w:t>
      </w:r>
      <w:r w:rsidRPr="00E60FCD">
        <w:rPr>
          <w:rFonts w:ascii="Times New Roman" w:hAnsi="Times New Roman" w:cs="Times New Roman" w:hint="eastAsia"/>
          <w:kern w:val="0"/>
          <w:sz w:val="28"/>
          <w:szCs w:val="28"/>
        </w:rPr>
        <w:t xml:space="preserve"> center part of the peatlands</w:t>
      </w:r>
      <w:r w:rsidRPr="00E60FCD">
        <w:rPr>
          <w:rFonts w:ascii="Times New Roman" w:hAnsi="Times New Roman" w:cs="Times New Roman"/>
          <w:kern w:val="0"/>
          <w:sz w:val="28"/>
          <w:szCs w:val="28"/>
        </w:rPr>
        <w:t>. The standing water levels in the site nearby the gauging tower were successively recorded by the same Odyssey monitor. The thaw depth of the peatland active layer was manually surveyed weekly with a 1.0-m stainless steel ruler (accuracy: 0.1 cm) at the same three sites. Information of t</w:t>
      </w:r>
      <w:r w:rsidRPr="00E60FCD">
        <w:rPr>
          <w:rFonts w:ascii="Times New Roman" w:hAnsi="Times New Roman" w:cs="Times New Roman" w:hint="eastAsia"/>
          <w:kern w:val="0"/>
          <w:sz w:val="28"/>
          <w:szCs w:val="28"/>
        </w:rPr>
        <w:t xml:space="preserve">he </w:t>
      </w:r>
      <w:r w:rsidRPr="00E60FCD">
        <w:rPr>
          <w:rFonts w:ascii="Times New Roman" w:hAnsi="Times New Roman" w:cs="Times New Roman"/>
          <w:kern w:val="0"/>
          <w:sz w:val="28"/>
          <w:szCs w:val="28"/>
        </w:rPr>
        <w:t>temperature (°C), electrical conductivity (mS cm</w:t>
      </w:r>
      <w:r w:rsidRPr="00E60FCD">
        <w:rPr>
          <w:rFonts w:ascii="Times New Roman" w:hAnsi="Times New Roman" w:cs="Times New Roman"/>
          <w:kern w:val="0"/>
          <w:sz w:val="28"/>
          <w:szCs w:val="28"/>
          <w:vertAlign w:val="superscript"/>
        </w:rPr>
        <w:t>-1</w:t>
      </w:r>
      <w:r w:rsidRPr="00E60FCD">
        <w:rPr>
          <w:rFonts w:ascii="Times New Roman" w:hAnsi="Times New Roman" w:cs="Times New Roman"/>
          <w:kern w:val="0"/>
          <w:sz w:val="28"/>
          <w:szCs w:val="28"/>
        </w:rPr>
        <w:t xml:space="preserve">), and turbidity (NTU) </w:t>
      </w:r>
      <w:r w:rsidRPr="00E60FCD">
        <w:rPr>
          <w:rFonts w:ascii="Times New Roman" w:hAnsi="Times New Roman" w:cs="Times New Roman" w:hint="eastAsia"/>
          <w:kern w:val="0"/>
          <w:sz w:val="28"/>
          <w:szCs w:val="28"/>
        </w:rPr>
        <w:t>in</w:t>
      </w:r>
      <w:r w:rsidRPr="00E60FCD">
        <w:rPr>
          <w:rFonts w:ascii="Times New Roman" w:hAnsi="Times New Roman" w:cs="Times New Roman"/>
          <w:kern w:val="0"/>
          <w:sz w:val="28"/>
          <w:szCs w:val="28"/>
        </w:rPr>
        <w:t xml:space="preserve"> the sampling profile</w:t>
      </w:r>
      <w:r w:rsidRPr="00E60FCD">
        <w:rPr>
          <w:rFonts w:ascii="Times New Roman" w:hAnsi="Times New Roman" w:cs="Times New Roman" w:hint="eastAsia"/>
          <w:kern w:val="0"/>
          <w:sz w:val="28"/>
          <w:szCs w:val="28"/>
        </w:rPr>
        <w:t xml:space="preserve"> </w:t>
      </w:r>
      <w:r w:rsidRPr="00E60FCD">
        <w:rPr>
          <w:rFonts w:ascii="Times New Roman" w:hAnsi="Times New Roman" w:cs="Times New Roman"/>
          <w:kern w:val="0"/>
          <w:sz w:val="28"/>
          <w:szCs w:val="28"/>
        </w:rPr>
        <w:t>is automatically obtained</w:t>
      </w:r>
      <w:r w:rsidRPr="00E60FCD">
        <w:rPr>
          <w:rFonts w:ascii="Times New Roman" w:hAnsi="Times New Roman" w:cs="Times New Roman" w:hint="eastAsia"/>
          <w:kern w:val="0"/>
          <w:sz w:val="28"/>
          <w:szCs w:val="28"/>
        </w:rPr>
        <w:t xml:space="preserve"> by a </w:t>
      </w:r>
      <w:r w:rsidRPr="00E60FCD">
        <w:rPr>
          <w:rFonts w:ascii="Times New Roman" w:hAnsi="Times New Roman" w:cs="Times New Roman"/>
          <w:kern w:val="0"/>
          <w:sz w:val="28"/>
          <w:szCs w:val="28"/>
        </w:rPr>
        <w:t>multi-pa</w:t>
      </w:r>
      <w:r w:rsidR="0015673D" w:rsidRPr="00E60FCD">
        <w:rPr>
          <w:rFonts w:ascii="Times New Roman" w:hAnsi="Times New Roman" w:cs="Times New Roman"/>
          <w:kern w:val="0"/>
          <w:sz w:val="28"/>
          <w:szCs w:val="28"/>
        </w:rPr>
        <w:t>rameter water quality sonde (</w:t>
      </w:r>
      <w:r w:rsidRPr="00E60FCD">
        <w:rPr>
          <w:rFonts w:ascii="Times New Roman" w:hAnsi="Times New Roman" w:cs="Times New Roman"/>
          <w:kern w:val="0"/>
          <w:sz w:val="28"/>
          <w:szCs w:val="28"/>
        </w:rPr>
        <w:t>6600</w:t>
      </w:r>
      <w:r w:rsidR="0015673D" w:rsidRPr="00E60FCD">
        <w:rPr>
          <w:rFonts w:ascii="Times New Roman" w:hAnsi="Times New Roman" w:cs="Times New Roman"/>
          <w:kern w:val="0"/>
          <w:sz w:val="28"/>
          <w:szCs w:val="28"/>
        </w:rPr>
        <w:t>EDS, YSI</w:t>
      </w:r>
      <w:r w:rsidRPr="00E60FCD">
        <w:rPr>
          <w:rFonts w:ascii="Times New Roman" w:hAnsi="Times New Roman" w:cs="Times New Roman"/>
          <w:kern w:val="0"/>
          <w:sz w:val="28"/>
          <w:szCs w:val="28"/>
        </w:rPr>
        <w:t>, USA).</w:t>
      </w:r>
      <w:r w:rsidRPr="00E60FCD">
        <w:rPr>
          <w:rFonts w:ascii="Times New Roman" w:hAnsi="Times New Roman" w:cs="Times New Roman" w:hint="eastAsia"/>
          <w:kern w:val="0"/>
          <w:sz w:val="28"/>
          <w:szCs w:val="28"/>
        </w:rPr>
        <w:t xml:space="preserve"> </w:t>
      </w:r>
      <w:r w:rsidRPr="00E60FCD">
        <w:rPr>
          <w:rFonts w:ascii="Times New Roman" w:hAnsi="Times New Roman" w:cs="Times New Roman"/>
          <w:kern w:val="0"/>
          <w:sz w:val="28"/>
          <w:szCs w:val="28"/>
        </w:rPr>
        <w:t xml:space="preserve">About </w:t>
      </w:r>
      <w:r w:rsidRPr="00E60FCD">
        <w:rPr>
          <w:rFonts w:ascii="Times New Roman" w:hAnsi="Times New Roman" w:cs="Times New Roman" w:hint="eastAsia"/>
          <w:kern w:val="0"/>
          <w:sz w:val="28"/>
          <w:szCs w:val="28"/>
        </w:rPr>
        <w:t>one</w:t>
      </w:r>
      <w:r w:rsidRPr="00E60FCD">
        <w:rPr>
          <w:rFonts w:ascii="Times New Roman" w:hAnsi="Times New Roman" w:cs="Times New Roman"/>
          <w:kern w:val="0"/>
          <w:sz w:val="28"/>
          <w:szCs w:val="28"/>
        </w:rPr>
        <w:t>-</w:t>
      </w:r>
      <w:r w:rsidRPr="00E60FCD">
        <w:rPr>
          <w:rFonts w:ascii="Times New Roman" w:hAnsi="Times New Roman" w:cs="Times New Roman" w:hint="eastAsia"/>
          <w:kern w:val="0"/>
          <w:sz w:val="28"/>
          <w:szCs w:val="28"/>
        </w:rPr>
        <w:t>fifth</w:t>
      </w:r>
      <w:r w:rsidRPr="00E60FCD">
        <w:rPr>
          <w:rFonts w:ascii="Times New Roman" w:hAnsi="Times New Roman" w:cs="Times New Roman"/>
          <w:kern w:val="0"/>
          <w:sz w:val="28"/>
          <w:szCs w:val="28"/>
        </w:rPr>
        <w:t xml:space="preserve"> of the water quality data was lost because of power lose due to the excessively low temperature in the stream. All the gauging data were recorded once every six hours during the growing seasons. </w:t>
      </w:r>
    </w:p>
    <w:p w14:paraId="58E3082B" w14:textId="77777777" w:rsidR="00BF66D1" w:rsidRPr="00E60FCD" w:rsidRDefault="00BF66D1" w:rsidP="00F52F18">
      <w:pPr>
        <w:spacing w:beforeLines="50" w:before="156" w:line="480" w:lineRule="auto"/>
        <w:ind w:rightChars="12" w:right="25"/>
        <w:rPr>
          <w:rFonts w:ascii="Times New Roman" w:hAnsi="Times New Roman" w:cs="Times New Roman"/>
          <w:sz w:val="28"/>
          <w:szCs w:val="28"/>
        </w:rPr>
      </w:pPr>
    </w:p>
    <w:p w14:paraId="18BD3530" w14:textId="0836151A" w:rsidR="00C40BAF" w:rsidRPr="00E60FCD" w:rsidRDefault="00011392" w:rsidP="00F52F18">
      <w:pPr>
        <w:tabs>
          <w:tab w:val="left" w:pos="5230"/>
        </w:tabs>
        <w:spacing w:beforeLines="50" w:before="156" w:line="480" w:lineRule="auto"/>
        <w:ind w:leftChars="-1" w:rightChars="12" w:right="25" w:hanging="2"/>
        <w:rPr>
          <w:rFonts w:ascii="Times New Roman" w:hAnsi="Times New Roman" w:cs="Times New Roman"/>
          <w:b/>
          <w:sz w:val="28"/>
          <w:szCs w:val="28"/>
          <w:lang w:val="en-GB"/>
        </w:rPr>
      </w:pPr>
      <w:r w:rsidRPr="00E60FCD">
        <w:rPr>
          <w:rFonts w:ascii="Times New Roman" w:hAnsi="Times New Roman" w:cs="Times New Roman"/>
          <w:b/>
          <w:sz w:val="28"/>
          <w:szCs w:val="28"/>
          <w:lang w:val="en-GB"/>
        </w:rPr>
        <w:t>2.</w:t>
      </w:r>
      <w:r w:rsidR="002A6C56" w:rsidRPr="00E60FCD">
        <w:rPr>
          <w:rFonts w:ascii="Times New Roman" w:hAnsi="Times New Roman" w:cs="Times New Roman"/>
          <w:b/>
          <w:sz w:val="28"/>
          <w:szCs w:val="28"/>
          <w:lang w:val="en-GB"/>
        </w:rPr>
        <w:t>3</w:t>
      </w:r>
      <w:r w:rsidR="005230F2" w:rsidRPr="00E60FCD">
        <w:rPr>
          <w:rFonts w:ascii="Times New Roman" w:hAnsi="Times New Roman" w:cs="Times New Roman"/>
          <w:b/>
          <w:sz w:val="28"/>
          <w:szCs w:val="28"/>
          <w:lang w:val="en-GB"/>
        </w:rPr>
        <w:t>.</w:t>
      </w:r>
      <w:r w:rsidRPr="00E60FCD">
        <w:rPr>
          <w:rFonts w:ascii="Times New Roman" w:hAnsi="Times New Roman" w:cs="Times New Roman"/>
          <w:b/>
          <w:sz w:val="28"/>
          <w:szCs w:val="28"/>
          <w:lang w:val="en-GB"/>
        </w:rPr>
        <w:t xml:space="preserve"> </w:t>
      </w:r>
      <w:r w:rsidR="00260B4B" w:rsidRPr="00E60FCD">
        <w:rPr>
          <w:rFonts w:ascii="Times New Roman" w:hAnsi="Times New Roman" w:cs="Times New Roman"/>
          <w:b/>
          <w:sz w:val="28"/>
          <w:szCs w:val="28"/>
          <w:lang w:val="en-GB"/>
        </w:rPr>
        <w:t>F</w:t>
      </w:r>
      <w:r w:rsidR="00C40BAF" w:rsidRPr="00E60FCD">
        <w:rPr>
          <w:rFonts w:ascii="Times New Roman" w:hAnsi="Times New Roman" w:cs="Times New Roman"/>
          <w:b/>
          <w:sz w:val="28"/>
          <w:szCs w:val="28"/>
          <w:lang w:val="en-GB"/>
        </w:rPr>
        <w:t>luorescence measurement</w:t>
      </w:r>
      <w:r w:rsidR="0095142F" w:rsidRPr="00E60FCD">
        <w:rPr>
          <w:rFonts w:ascii="Times New Roman" w:hAnsi="Times New Roman" w:cs="Times New Roman"/>
          <w:b/>
          <w:sz w:val="28"/>
          <w:szCs w:val="28"/>
          <w:lang w:val="en-GB"/>
        </w:rPr>
        <w:t>s</w:t>
      </w:r>
    </w:p>
    <w:p w14:paraId="2DAE2491" w14:textId="7A3C9392" w:rsidR="00C40BAF" w:rsidRPr="00E60FCD" w:rsidRDefault="00951F9E" w:rsidP="00F52F18">
      <w:pPr>
        <w:autoSpaceDE w:val="0"/>
        <w:autoSpaceDN w:val="0"/>
        <w:adjustRightInd w:val="0"/>
        <w:spacing w:beforeLines="50" w:before="156" w:line="480" w:lineRule="auto"/>
        <w:ind w:firstLineChars="200" w:firstLine="560"/>
        <w:rPr>
          <w:rFonts w:ascii="Times New Roman" w:hAnsi="Times New Roman" w:cs="Times New Roman"/>
          <w:sz w:val="28"/>
          <w:szCs w:val="28"/>
          <w:lang w:val="en-GB"/>
        </w:rPr>
      </w:pPr>
      <w:r w:rsidRPr="00E60FCD">
        <w:rPr>
          <w:rFonts w:ascii="Times New Roman" w:hAnsi="Times New Roman" w:cs="Times New Roman"/>
          <w:sz w:val="28"/>
          <w:szCs w:val="28"/>
          <w:lang w:val="en-GB"/>
        </w:rPr>
        <w:t>E</w:t>
      </w:r>
      <w:r w:rsidR="00C40BAF" w:rsidRPr="00E60FCD">
        <w:rPr>
          <w:rFonts w:ascii="Times New Roman" w:hAnsi="Times New Roman" w:cs="Times New Roman"/>
          <w:sz w:val="28"/>
          <w:szCs w:val="28"/>
          <w:lang w:val="en-GB"/>
        </w:rPr>
        <w:t>xcitation-emission matrix</w:t>
      </w:r>
      <w:r w:rsidRPr="00E60FCD">
        <w:rPr>
          <w:rFonts w:ascii="Times New Roman" w:hAnsi="Times New Roman" w:cs="Times New Roman"/>
          <w:sz w:val="28"/>
          <w:szCs w:val="28"/>
          <w:lang w:val="en-GB"/>
        </w:rPr>
        <w:t>es</w:t>
      </w:r>
      <w:r w:rsidR="00C40BAF" w:rsidRPr="00E60FCD">
        <w:rPr>
          <w:rFonts w:ascii="Times New Roman" w:hAnsi="Times New Roman" w:cs="Times New Roman"/>
          <w:sz w:val="28"/>
          <w:szCs w:val="28"/>
          <w:lang w:val="en-GB"/>
        </w:rPr>
        <w:t xml:space="preserve"> (EEM</w:t>
      </w:r>
      <w:r w:rsidRPr="00E60FCD">
        <w:rPr>
          <w:rFonts w:ascii="Times New Roman" w:hAnsi="Times New Roman" w:cs="Times New Roman"/>
          <w:sz w:val="28"/>
          <w:szCs w:val="28"/>
          <w:lang w:val="en-GB"/>
        </w:rPr>
        <w:t>s</w:t>
      </w:r>
      <w:r w:rsidR="00C40BAF" w:rsidRPr="00E60FCD">
        <w:rPr>
          <w:rFonts w:ascii="Times New Roman" w:hAnsi="Times New Roman" w:cs="Times New Roman"/>
          <w:sz w:val="28"/>
          <w:szCs w:val="28"/>
          <w:lang w:val="en-GB"/>
        </w:rPr>
        <w:t xml:space="preserve">) </w:t>
      </w:r>
      <w:r w:rsidR="0095142F" w:rsidRPr="00E60FCD">
        <w:rPr>
          <w:rFonts w:ascii="Times New Roman" w:hAnsi="Times New Roman" w:cs="Times New Roman"/>
          <w:sz w:val="28"/>
          <w:szCs w:val="28"/>
          <w:lang w:val="en-GB"/>
        </w:rPr>
        <w:t xml:space="preserve">of </w:t>
      </w:r>
      <w:r w:rsidR="004E3FCC" w:rsidRPr="00E60FCD">
        <w:rPr>
          <w:rFonts w:ascii="Times New Roman" w:hAnsi="Times New Roman" w:cs="Times New Roman"/>
          <w:sz w:val="28"/>
          <w:szCs w:val="28"/>
          <w:lang w:val="en-GB"/>
        </w:rPr>
        <w:t xml:space="preserve">the </w:t>
      </w:r>
      <w:r w:rsidR="00F61839" w:rsidRPr="00E60FCD">
        <w:rPr>
          <w:rFonts w:ascii="Times New Roman" w:hAnsi="Times New Roman" w:cs="Times New Roman"/>
          <w:sz w:val="28"/>
          <w:szCs w:val="28"/>
          <w:lang w:val="en-GB"/>
        </w:rPr>
        <w:t xml:space="preserve">water </w:t>
      </w:r>
      <w:r w:rsidR="004E3FCC" w:rsidRPr="00E60FCD">
        <w:rPr>
          <w:rFonts w:ascii="Times New Roman" w:hAnsi="Times New Roman" w:cs="Times New Roman"/>
          <w:sz w:val="28"/>
          <w:szCs w:val="28"/>
          <w:lang w:val="en-GB"/>
        </w:rPr>
        <w:t xml:space="preserve">samples </w:t>
      </w:r>
      <w:r w:rsidRPr="00E60FCD">
        <w:rPr>
          <w:rFonts w:ascii="Times New Roman" w:hAnsi="Times New Roman" w:cs="Times New Roman"/>
          <w:sz w:val="28"/>
          <w:szCs w:val="28"/>
          <w:lang w:val="en-GB"/>
        </w:rPr>
        <w:t>were</w:t>
      </w:r>
      <w:r w:rsidR="0095142F" w:rsidRPr="00E60FCD">
        <w:rPr>
          <w:rFonts w:ascii="Times New Roman" w:hAnsi="Times New Roman" w:cs="Times New Roman"/>
          <w:sz w:val="28"/>
          <w:szCs w:val="28"/>
          <w:lang w:val="en-GB"/>
        </w:rPr>
        <w:t xml:space="preserve"> </w:t>
      </w:r>
      <w:r w:rsidR="0095142F" w:rsidRPr="00E60FCD">
        <w:rPr>
          <w:rFonts w:ascii="Times New Roman" w:hAnsi="Times New Roman" w:cs="Times New Roman"/>
          <w:sz w:val="28"/>
          <w:szCs w:val="28"/>
          <w:lang w:val="en-GB"/>
        </w:rPr>
        <w:lastRenderedPageBreak/>
        <w:t xml:space="preserve">measured using </w:t>
      </w:r>
      <w:r w:rsidR="00C40BAF" w:rsidRPr="00E60FCD">
        <w:rPr>
          <w:rFonts w:ascii="Times New Roman" w:hAnsi="Times New Roman" w:cs="Times New Roman"/>
          <w:sz w:val="28"/>
          <w:szCs w:val="28"/>
          <w:lang w:val="en-GB"/>
        </w:rPr>
        <w:t>a Hitachi F-7000 fluorescence spectrometer (Hitachi High Technologies, Japan)</w:t>
      </w:r>
      <w:r w:rsidR="00F61839" w:rsidRPr="00E60FCD">
        <w:rPr>
          <w:lang w:val="en-GB"/>
        </w:rPr>
        <w:t xml:space="preserve"> </w:t>
      </w:r>
      <w:r w:rsidR="00F61839" w:rsidRPr="00E60FCD">
        <w:rPr>
          <w:rFonts w:ascii="Times New Roman" w:hAnsi="Times New Roman" w:cs="Times New Roman"/>
          <w:sz w:val="28"/>
          <w:szCs w:val="28"/>
          <w:lang w:val="en-GB"/>
        </w:rPr>
        <w:t>with a 5</w:t>
      </w:r>
      <w:r w:rsidR="005A664E" w:rsidRPr="00E60FCD">
        <w:rPr>
          <w:rFonts w:ascii="Times New Roman" w:hAnsi="Times New Roman" w:cs="Times New Roman"/>
          <w:sz w:val="28"/>
          <w:szCs w:val="28"/>
          <w:lang w:val="en-GB"/>
        </w:rPr>
        <w:t>0 W</w:t>
      </w:r>
      <w:r w:rsidR="00F61839" w:rsidRPr="00E60FCD">
        <w:rPr>
          <w:rFonts w:ascii="Times New Roman" w:hAnsi="Times New Roman" w:cs="Times New Roman"/>
          <w:sz w:val="28"/>
          <w:szCs w:val="28"/>
          <w:lang w:val="en-GB"/>
        </w:rPr>
        <w:t xml:space="preserve"> ozone-free Xenon arc lamp and R928P photomultiplier tube </w:t>
      </w:r>
      <w:r w:rsidRPr="00E60FCD">
        <w:rPr>
          <w:rFonts w:ascii="Times New Roman" w:hAnsi="Times New Roman" w:cs="Times New Roman"/>
          <w:sz w:val="28"/>
          <w:szCs w:val="28"/>
          <w:lang w:val="en-GB"/>
        </w:rPr>
        <w:t xml:space="preserve">fitted </w:t>
      </w:r>
      <w:r w:rsidR="00F61839" w:rsidRPr="00E60FCD">
        <w:rPr>
          <w:rFonts w:ascii="Times New Roman" w:hAnsi="Times New Roman" w:cs="Times New Roman"/>
          <w:sz w:val="28"/>
          <w:szCs w:val="28"/>
          <w:lang w:val="en-GB"/>
        </w:rPr>
        <w:t xml:space="preserve">as a detector. </w:t>
      </w:r>
      <w:r w:rsidR="00814D73" w:rsidRPr="00E60FCD">
        <w:rPr>
          <w:rFonts w:ascii="Times New Roman" w:hAnsi="Times New Roman" w:cs="Times New Roman"/>
          <w:sz w:val="28"/>
          <w:szCs w:val="28"/>
          <w:lang w:val="en-GB"/>
        </w:rPr>
        <w:t>The spectrometer was set to collect signal</w:t>
      </w:r>
      <w:r w:rsidRPr="00E60FCD">
        <w:rPr>
          <w:rFonts w:ascii="Times New Roman" w:hAnsi="Times New Roman" w:cs="Times New Roman"/>
          <w:sz w:val="28"/>
          <w:szCs w:val="28"/>
          <w:lang w:val="en-GB"/>
        </w:rPr>
        <w:t>s</w:t>
      </w:r>
      <w:r w:rsidR="00814D73" w:rsidRPr="00E60FCD">
        <w:rPr>
          <w:rFonts w:ascii="Times New Roman" w:hAnsi="Times New Roman" w:cs="Times New Roman"/>
          <w:sz w:val="28"/>
          <w:szCs w:val="28"/>
          <w:lang w:val="en-GB"/>
        </w:rPr>
        <w:t xml:space="preserve"> </w:t>
      </w:r>
      <w:r w:rsidR="00170E2C" w:rsidRPr="00E60FCD">
        <w:rPr>
          <w:rFonts w:ascii="Times New Roman" w:hAnsi="Times New Roman" w:cs="Times New Roman"/>
          <w:sz w:val="28"/>
          <w:szCs w:val="28"/>
          <w:lang w:val="en-GB"/>
        </w:rPr>
        <w:t xml:space="preserve">using a </w:t>
      </w:r>
      <w:r w:rsidR="00686990" w:rsidRPr="00E60FCD">
        <w:rPr>
          <w:rFonts w:ascii="Times New Roman" w:hAnsi="Times New Roman" w:cs="Times New Roman"/>
          <w:sz w:val="28"/>
          <w:szCs w:val="28"/>
          <w:lang w:val="en-GB"/>
        </w:rPr>
        <w:t>5-nm</w:t>
      </w:r>
      <w:r w:rsidR="00170E2C" w:rsidRPr="00E60FCD">
        <w:rPr>
          <w:rFonts w:ascii="Times New Roman" w:hAnsi="Times New Roman" w:cs="Times New Roman"/>
          <w:sz w:val="28"/>
          <w:szCs w:val="28"/>
          <w:lang w:val="en-GB"/>
        </w:rPr>
        <w:t xml:space="preserve"> bandpass </w:t>
      </w:r>
      <w:r w:rsidR="00814D73" w:rsidRPr="00E60FCD">
        <w:rPr>
          <w:rFonts w:ascii="Times New Roman" w:hAnsi="Times New Roman" w:cs="Times New Roman"/>
          <w:sz w:val="28"/>
          <w:szCs w:val="28"/>
          <w:lang w:val="en-GB"/>
        </w:rPr>
        <w:t>on excitation and emission monochromators</w:t>
      </w:r>
      <w:r w:rsidR="000F1BB7" w:rsidRPr="00E60FCD">
        <w:rPr>
          <w:rFonts w:ascii="Times New Roman" w:hAnsi="Times New Roman" w:cs="Times New Roman"/>
          <w:sz w:val="28"/>
          <w:szCs w:val="28"/>
          <w:lang w:val="en-GB"/>
        </w:rPr>
        <w:t xml:space="preserve"> </w:t>
      </w:r>
      <w:r w:rsidRPr="00E60FCD">
        <w:rPr>
          <w:rFonts w:ascii="Times New Roman" w:hAnsi="Times New Roman" w:cs="Times New Roman"/>
          <w:sz w:val="28"/>
          <w:szCs w:val="28"/>
          <w:lang w:val="en-GB"/>
        </w:rPr>
        <w:t xml:space="preserve">at </w:t>
      </w:r>
      <w:r w:rsidR="000F1BB7" w:rsidRPr="00E60FCD">
        <w:rPr>
          <w:rFonts w:ascii="Times New Roman" w:hAnsi="Times New Roman" w:cs="Times New Roman"/>
          <w:sz w:val="28"/>
          <w:szCs w:val="28"/>
          <w:lang w:val="en-GB"/>
        </w:rPr>
        <w:t>a canning speed of 3</w:t>
      </w:r>
      <w:r w:rsidRPr="00E60FCD">
        <w:rPr>
          <w:rFonts w:ascii="Times New Roman" w:hAnsi="Times New Roman" w:cs="Times New Roman"/>
          <w:sz w:val="28"/>
          <w:szCs w:val="28"/>
          <w:lang w:val="en-GB"/>
        </w:rPr>
        <w:t>,</w:t>
      </w:r>
      <w:r w:rsidR="00553E7C" w:rsidRPr="00E60FCD">
        <w:rPr>
          <w:rFonts w:ascii="Times New Roman" w:hAnsi="Times New Roman" w:cs="Times New Roman"/>
          <w:sz w:val="28"/>
          <w:szCs w:val="28"/>
          <w:lang w:val="en-GB"/>
        </w:rPr>
        <w:t xml:space="preserve">200 nm </w:t>
      </w:r>
      <w:r w:rsidR="000F1BB7" w:rsidRPr="00E60FCD">
        <w:rPr>
          <w:rFonts w:ascii="Times New Roman" w:hAnsi="Times New Roman" w:cs="Times New Roman"/>
          <w:sz w:val="28"/>
          <w:szCs w:val="28"/>
          <w:lang w:val="en-GB"/>
        </w:rPr>
        <w:t>min</w:t>
      </w:r>
      <w:r w:rsidR="00553E7C" w:rsidRPr="00E60FCD">
        <w:rPr>
          <w:rFonts w:ascii="Times New Roman" w:hAnsi="Times New Roman" w:cs="Times New Roman"/>
          <w:sz w:val="28"/>
          <w:szCs w:val="28"/>
          <w:vertAlign w:val="superscript"/>
          <w:lang w:val="en-GB"/>
        </w:rPr>
        <w:t>-1</w:t>
      </w:r>
      <w:r w:rsidR="00814D73" w:rsidRPr="00E60FCD">
        <w:rPr>
          <w:rFonts w:ascii="Times New Roman" w:hAnsi="Times New Roman" w:cs="Times New Roman"/>
          <w:sz w:val="28"/>
          <w:szCs w:val="28"/>
          <w:lang w:val="en-GB"/>
        </w:rPr>
        <w:t>.</w:t>
      </w:r>
      <w:r w:rsidR="00170E2C" w:rsidRPr="00E60FCD">
        <w:rPr>
          <w:rFonts w:ascii="Times New Roman" w:hAnsi="Times New Roman" w:cs="Times New Roman"/>
          <w:sz w:val="28"/>
          <w:szCs w:val="28"/>
          <w:lang w:val="en-GB"/>
        </w:rPr>
        <w:t xml:space="preserve"> </w:t>
      </w:r>
      <w:r w:rsidR="00AC162B" w:rsidRPr="00E60FCD">
        <w:rPr>
          <w:rFonts w:ascii="Times New Roman" w:hAnsi="Times New Roman" w:cs="Times New Roman"/>
          <w:sz w:val="28"/>
          <w:szCs w:val="28"/>
          <w:lang w:val="en-GB"/>
        </w:rPr>
        <w:t xml:space="preserve">EEMs were recorded for </w:t>
      </w:r>
      <w:r w:rsidR="00170E2C" w:rsidRPr="00E60FCD">
        <w:rPr>
          <w:rFonts w:ascii="Times New Roman" w:hAnsi="Times New Roman" w:cs="Times New Roman"/>
          <w:sz w:val="28"/>
          <w:szCs w:val="28"/>
          <w:lang w:val="en-GB"/>
        </w:rPr>
        <w:t xml:space="preserve">excitation </w:t>
      </w:r>
      <w:r w:rsidR="00AC162B" w:rsidRPr="00E60FCD">
        <w:rPr>
          <w:rFonts w:ascii="Times New Roman" w:hAnsi="Times New Roman" w:cs="Times New Roman"/>
          <w:sz w:val="28"/>
          <w:szCs w:val="28"/>
          <w:lang w:val="en-GB"/>
        </w:rPr>
        <w:t xml:space="preserve">spectra </w:t>
      </w:r>
      <w:r w:rsidRPr="00E60FCD">
        <w:rPr>
          <w:rFonts w:ascii="Times New Roman" w:hAnsi="Times New Roman" w:cs="Times New Roman"/>
          <w:sz w:val="28"/>
          <w:szCs w:val="28"/>
          <w:lang w:val="en-GB"/>
        </w:rPr>
        <w:t xml:space="preserve">of </w:t>
      </w:r>
      <w:r w:rsidR="00AC162B" w:rsidRPr="00E60FCD">
        <w:rPr>
          <w:rFonts w:ascii="Times New Roman" w:hAnsi="Times New Roman" w:cs="Times New Roman"/>
          <w:sz w:val="28"/>
          <w:szCs w:val="28"/>
          <w:lang w:val="en-GB"/>
        </w:rPr>
        <w:t xml:space="preserve">between 220 and 400 nm </w:t>
      </w:r>
      <w:r w:rsidR="00814D73" w:rsidRPr="00E60FCD">
        <w:rPr>
          <w:rFonts w:ascii="Times New Roman" w:hAnsi="Times New Roman" w:cs="Times New Roman"/>
          <w:sz w:val="28"/>
          <w:szCs w:val="28"/>
          <w:lang w:val="en-GB"/>
        </w:rPr>
        <w:t>and</w:t>
      </w:r>
      <w:r w:rsidRPr="00E60FCD">
        <w:rPr>
          <w:rFonts w:ascii="Times New Roman" w:hAnsi="Times New Roman" w:cs="Times New Roman"/>
          <w:sz w:val="28"/>
          <w:szCs w:val="28"/>
          <w:lang w:val="en-GB"/>
        </w:rPr>
        <w:t xml:space="preserve"> for</w:t>
      </w:r>
      <w:r w:rsidR="00814D73" w:rsidRPr="00E60FCD">
        <w:rPr>
          <w:rFonts w:ascii="Times New Roman" w:hAnsi="Times New Roman" w:cs="Times New Roman"/>
          <w:sz w:val="28"/>
          <w:szCs w:val="28"/>
          <w:lang w:val="en-GB"/>
        </w:rPr>
        <w:t xml:space="preserve"> emission </w:t>
      </w:r>
      <w:r w:rsidR="00AC162B" w:rsidRPr="00E60FCD">
        <w:rPr>
          <w:rFonts w:ascii="Times New Roman" w:hAnsi="Times New Roman" w:cs="Times New Roman"/>
          <w:sz w:val="28"/>
          <w:szCs w:val="28"/>
          <w:lang w:val="en-GB"/>
        </w:rPr>
        <w:t>spectra</w:t>
      </w:r>
      <w:r w:rsidR="00170E2C" w:rsidRPr="00E60FCD">
        <w:rPr>
          <w:rFonts w:ascii="Times New Roman" w:hAnsi="Times New Roman" w:cs="Times New Roman"/>
          <w:sz w:val="28"/>
          <w:szCs w:val="28"/>
          <w:lang w:val="en-GB"/>
        </w:rPr>
        <w:t xml:space="preserve"> </w:t>
      </w:r>
      <w:r w:rsidRPr="00E60FCD">
        <w:rPr>
          <w:rFonts w:ascii="Times New Roman" w:hAnsi="Times New Roman" w:cs="Times New Roman"/>
          <w:sz w:val="28"/>
          <w:szCs w:val="28"/>
          <w:lang w:val="en-GB"/>
        </w:rPr>
        <w:t xml:space="preserve">of </w:t>
      </w:r>
      <w:r w:rsidR="00AC162B" w:rsidRPr="00E60FCD">
        <w:rPr>
          <w:rFonts w:ascii="Times New Roman" w:hAnsi="Times New Roman" w:cs="Times New Roman"/>
          <w:sz w:val="28"/>
          <w:szCs w:val="28"/>
          <w:lang w:val="en-GB"/>
        </w:rPr>
        <w:t xml:space="preserve">between </w:t>
      </w:r>
      <w:r w:rsidR="00170E2C" w:rsidRPr="00E60FCD">
        <w:rPr>
          <w:rFonts w:ascii="Times New Roman" w:hAnsi="Times New Roman" w:cs="Times New Roman"/>
          <w:sz w:val="28"/>
          <w:szCs w:val="28"/>
          <w:lang w:val="en-GB"/>
        </w:rPr>
        <w:t>300</w:t>
      </w:r>
      <w:r w:rsidR="00AC162B" w:rsidRPr="00E60FCD">
        <w:rPr>
          <w:rFonts w:ascii="Times New Roman" w:hAnsi="Times New Roman" w:cs="Times New Roman"/>
          <w:sz w:val="28"/>
          <w:szCs w:val="28"/>
          <w:lang w:val="en-GB"/>
        </w:rPr>
        <w:t xml:space="preserve"> and </w:t>
      </w:r>
      <w:r w:rsidR="00170E2C" w:rsidRPr="00E60FCD">
        <w:rPr>
          <w:rFonts w:ascii="Times New Roman" w:hAnsi="Times New Roman" w:cs="Times New Roman"/>
          <w:sz w:val="28"/>
          <w:szCs w:val="28"/>
          <w:lang w:val="en-GB"/>
        </w:rPr>
        <w:t>500</w:t>
      </w:r>
      <w:r w:rsidR="00AC162B" w:rsidRPr="00E60FCD">
        <w:rPr>
          <w:rFonts w:ascii="Times New Roman" w:hAnsi="Times New Roman" w:cs="Times New Roman"/>
          <w:sz w:val="28"/>
          <w:szCs w:val="28"/>
          <w:lang w:val="en-GB"/>
        </w:rPr>
        <w:t xml:space="preserve"> </w:t>
      </w:r>
      <w:r w:rsidR="00170E2C" w:rsidRPr="00E60FCD">
        <w:rPr>
          <w:rFonts w:ascii="Times New Roman" w:hAnsi="Times New Roman" w:cs="Times New Roman"/>
          <w:sz w:val="28"/>
          <w:szCs w:val="28"/>
          <w:lang w:val="en-GB"/>
        </w:rPr>
        <w:t>nm.</w:t>
      </w:r>
      <w:r w:rsidR="00B84438" w:rsidRPr="00E60FCD">
        <w:rPr>
          <w:rFonts w:ascii="Times New Roman" w:hAnsi="Times New Roman" w:cs="Times New Roman"/>
          <w:sz w:val="28"/>
          <w:szCs w:val="28"/>
          <w:lang w:val="en-GB"/>
        </w:rPr>
        <w:t xml:space="preserve"> </w:t>
      </w:r>
      <w:r w:rsidR="00773ED0" w:rsidRPr="00E60FCD">
        <w:rPr>
          <w:rFonts w:ascii="Times New Roman" w:hAnsi="Times New Roman" w:cs="Times New Roman"/>
          <w:sz w:val="28"/>
          <w:szCs w:val="28"/>
          <w:lang w:val="en-GB"/>
        </w:rPr>
        <w:t>To eliminate the inner-filter effect, samples were diluted with deionized water to a decadal UV absorbance at</w:t>
      </w:r>
      <w:r w:rsidR="008F16CE" w:rsidRPr="00E60FCD">
        <w:rPr>
          <w:rFonts w:ascii="Times New Roman" w:hAnsi="Times New Roman" w:cs="Times New Roman"/>
          <w:sz w:val="28"/>
          <w:szCs w:val="28"/>
          <w:lang w:val="en-GB"/>
        </w:rPr>
        <w:t xml:space="preserve"> </w:t>
      </w:r>
      <w:r w:rsidR="00773ED0" w:rsidRPr="00E60FCD">
        <w:rPr>
          <w:rFonts w:ascii="Times New Roman" w:hAnsi="Times New Roman" w:cs="Times New Roman"/>
          <w:sz w:val="28"/>
          <w:szCs w:val="28"/>
          <w:lang w:val="en-GB"/>
        </w:rPr>
        <w:t>λ= 254 nm of 0.2 absorbance units (cm</w:t>
      </w:r>
      <w:r w:rsidR="00773ED0" w:rsidRPr="00E60FCD">
        <w:rPr>
          <w:rFonts w:ascii="Times New Roman" w:hAnsi="Times New Roman" w:cs="Times New Roman"/>
          <w:sz w:val="28"/>
          <w:szCs w:val="28"/>
          <w:vertAlign w:val="superscript"/>
          <w:lang w:val="en-GB"/>
        </w:rPr>
        <w:t>-1</w:t>
      </w:r>
      <w:r w:rsidR="00773ED0" w:rsidRPr="00E60FCD">
        <w:rPr>
          <w:rFonts w:ascii="Times New Roman" w:hAnsi="Times New Roman" w:cs="Times New Roman"/>
          <w:sz w:val="28"/>
          <w:szCs w:val="28"/>
          <w:lang w:val="en-GB"/>
        </w:rPr>
        <w:t xml:space="preserve">). Milli-Q water blank EEMs were subtracted from the sample EEMs to eliminated Raman scatter peaks. Then, the EEMs were normalized to the area under the Raman scatter peak (excitation wavelength of 350 nm) of a Milli-Q water sample run the same day. The fluorescence intensities measured were reported in Raman Units (RU) in this study.  </w:t>
      </w:r>
    </w:p>
    <w:p w14:paraId="6030A191" w14:textId="4D6D240E" w:rsidR="009B2085" w:rsidRPr="00E60FCD" w:rsidRDefault="00C40BAF" w:rsidP="00F52F18">
      <w:pPr>
        <w:autoSpaceDE w:val="0"/>
        <w:autoSpaceDN w:val="0"/>
        <w:adjustRightInd w:val="0"/>
        <w:spacing w:beforeLines="50" w:before="156" w:line="480" w:lineRule="auto"/>
        <w:ind w:rightChars="12" w:right="25" w:firstLineChars="100" w:firstLine="280"/>
        <w:rPr>
          <w:rFonts w:ascii="Times New Roman" w:hAnsi="Times New Roman" w:cs="Times New Roman"/>
          <w:sz w:val="28"/>
          <w:szCs w:val="28"/>
          <w:lang w:val="en-GB"/>
        </w:rPr>
      </w:pPr>
      <w:r w:rsidRPr="00E60FCD">
        <w:rPr>
          <w:rFonts w:ascii="Times New Roman" w:hAnsi="Times New Roman" w:cs="Times New Roman"/>
          <w:sz w:val="28"/>
          <w:szCs w:val="28"/>
          <w:lang w:val="en-GB"/>
        </w:rPr>
        <w:t>Three spectral ind</w:t>
      </w:r>
      <w:r w:rsidR="00244B88" w:rsidRPr="00E60FCD">
        <w:rPr>
          <w:rFonts w:ascii="Times New Roman" w:hAnsi="Times New Roman" w:cs="Times New Roman"/>
          <w:sz w:val="28"/>
          <w:szCs w:val="28"/>
          <w:lang w:val="en-GB"/>
        </w:rPr>
        <w:t>ex</w:t>
      </w:r>
      <w:r w:rsidRPr="00E60FCD">
        <w:rPr>
          <w:rFonts w:ascii="Times New Roman" w:hAnsi="Times New Roman" w:cs="Times New Roman"/>
          <w:sz w:val="28"/>
          <w:szCs w:val="28"/>
          <w:lang w:val="en-GB"/>
        </w:rPr>
        <w:t>es</w:t>
      </w:r>
      <w:r w:rsidR="00220DDC" w:rsidRPr="00E60FCD">
        <w:rPr>
          <w:rFonts w:ascii="Times New Roman" w:hAnsi="Times New Roman" w:cs="Times New Roman"/>
          <w:sz w:val="28"/>
          <w:szCs w:val="28"/>
          <w:lang w:val="en-GB"/>
        </w:rPr>
        <w:t xml:space="preserve"> calculated from</w:t>
      </w:r>
      <w:r w:rsidRPr="00E60FCD">
        <w:rPr>
          <w:rFonts w:ascii="Times New Roman" w:hAnsi="Times New Roman" w:cs="Times New Roman"/>
          <w:sz w:val="28"/>
          <w:szCs w:val="28"/>
          <w:lang w:val="en-GB"/>
        </w:rPr>
        <w:t xml:space="preserve"> </w:t>
      </w:r>
      <w:r w:rsidR="00220DDC" w:rsidRPr="00E60FCD">
        <w:rPr>
          <w:rFonts w:ascii="Times New Roman" w:hAnsi="Times New Roman" w:cs="Times New Roman"/>
          <w:sz w:val="28"/>
          <w:szCs w:val="28"/>
          <w:lang w:val="en-GB"/>
        </w:rPr>
        <w:t xml:space="preserve">the EEMs </w:t>
      </w:r>
      <w:r w:rsidRPr="00E60FCD">
        <w:rPr>
          <w:rFonts w:ascii="Times New Roman" w:hAnsi="Times New Roman" w:cs="Times New Roman"/>
          <w:sz w:val="28"/>
          <w:szCs w:val="28"/>
          <w:lang w:val="en-GB"/>
        </w:rPr>
        <w:t xml:space="preserve">were </w:t>
      </w:r>
      <w:r w:rsidR="00951F9E" w:rsidRPr="00E60FCD">
        <w:rPr>
          <w:rFonts w:ascii="Times New Roman" w:hAnsi="Times New Roman" w:cs="Times New Roman"/>
          <w:sz w:val="28"/>
          <w:szCs w:val="28"/>
          <w:lang w:val="en-GB"/>
        </w:rPr>
        <w:t xml:space="preserve">measured </w:t>
      </w:r>
      <w:r w:rsidRPr="00E60FCD">
        <w:rPr>
          <w:rFonts w:ascii="Times New Roman" w:hAnsi="Times New Roman" w:cs="Times New Roman"/>
          <w:sz w:val="28"/>
          <w:szCs w:val="28"/>
          <w:lang w:val="en-GB"/>
        </w:rPr>
        <w:t xml:space="preserve">to </w:t>
      </w:r>
      <w:r w:rsidR="00220DDC" w:rsidRPr="00E60FCD">
        <w:rPr>
          <w:rFonts w:ascii="Times New Roman" w:hAnsi="Times New Roman" w:cs="Times New Roman"/>
          <w:sz w:val="28"/>
          <w:szCs w:val="28"/>
          <w:lang w:val="en-GB"/>
        </w:rPr>
        <w:t>quantify</w:t>
      </w:r>
      <w:r w:rsidRPr="00E60FCD">
        <w:rPr>
          <w:rFonts w:ascii="Times New Roman" w:hAnsi="Times New Roman" w:cs="Times New Roman"/>
          <w:sz w:val="28"/>
          <w:szCs w:val="28"/>
          <w:lang w:val="en-GB"/>
        </w:rPr>
        <w:t xml:space="preserve"> chemical characteristics of </w:t>
      </w:r>
      <w:r w:rsidR="00220DDC" w:rsidRPr="00E60FCD">
        <w:rPr>
          <w:rFonts w:ascii="Times New Roman" w:hAnsi="Times New Roman" w:cs="Times New Roman"/>
          <w:sz w:val="28"/>
          <w:szCs w:val="28"/>
          <w:lang w:val="en-GB"/>
        </w:rPr>
        <w:t xml:space="preserve">the dissolved </w:t>
      </w:r>
      <w:r w:rsidRPr="00E60FCD">
        <w:rPr>
          <w:rFonts w:ascii="Times New Roman" w:hAnsi="Times New Roman" w:cs="Times New Roman"/>
          <w:sz w:val="28"/>
          <w:szCs w:val="28"/>
          <w:lang w:val="en-GB"/>
        </w:rPr>
        <w:t xml:space="preserve">organic matter: </w:t>
      </w:r>
      <w:r w:rsidR="00DC5959" w:rsidRPr="00E60FCD">
        <w:rPr>
          <w:rFonts w:ascii="Times New Roman" w:hAnsi="Times New Roman" w:cs="Times New Roman"/>
          <w:sz w:val="28"/>
          <w:szCs w:val="28"/>
          <w:lang w:val="en-GB"/>
        </w:rPr>
        <w:t xml:space="preserve">1) </w:t>
      </w:r>
      <w:r w:rsidR="004A2EC7" w:rsidRPr="00E60FCD">
        <w:rPr>
          <w:rFonts w:ascii="Times New Roman" w:hAnsi="Times New Roman" w:cs="Times New Roman"/>
          <w:sz w:val="28"/>
          <w:szCs w:val="28"/>
          <w:lang w:val="en-GB"/>
        </w:rPr>
        <w:t>humification (HIX)</w:t>
      </w:r>
      <w:r w:rsidRPr="00E60FCD">
        <w:rPr>
          <w:rFonts w:ascii="Times New Roman" w:hAnsi="Times New Roman" w:cs="Times New Roman"/>
          <w:sz w:val="28"/>
          <w:szCs w:val="28"/>
          <w:lang w:val="en-GB"/>
        </w:rPr>
        <w:t xml:space="preserve"> </w:t>
      </w:r>
      <w:r w:rsidR="00557F9A" w:rsidRPr="00E60FCD">
        <w:rPr>
          <w:rFonts w:ascii="Times New Roman" w:hAnsi="Times New Roman" w:cs="Times New Roman"/>
          <w:sz w:val="28"/>
          <w:szCs w:val="28"/>
          <w:lang w:val="en-GB"/>
        </w:rPr>
        <w:t xml:space="preserve">defined as the ratio of </w:t>
      </w:r>
      <w:r w:rsidR="00951F9E" w:rsidRPr="00E60FCD">
        <w:rPr>
          <w:rFonts w:ascii="Times New Roman" w:hAnsi="Times New Roman" w:cs="Times New Roman"/>
          <w:sz w:val="28"/>
          <w:szCs w:val="28"/>
          <w:lang w:val="en-GB"/>
        </w:rPr>
        <w:t xml:space="preserve">the </w:t>
      </w:r>
      <w:r w:rsidR="00557F9A" w:rsidRPr="00E60FCD">
        <w:rPr>
          <w:rFonts w:ascii="Times New Roman" w:hAnsi="Times New Roman" w:cs="Times New Roman"/>
          <w:sz w:val="28"/>
          <w:szCs w:val="28"/>
          <w:lang w:val="en-GB"/>
        </w:rPr>
        <w:t xml:space="preserve">sum </w:t>
      </w:r>
      <w:r w:rsidR="00951F9E" w:rsidRPr="00E60FCD">
        <w:rPr>
          <w:rFonts w:ascii="Times New Roman" w:hAnsi="Times New Roman" w:cs="Times New Roman"/>
          <w:sz w:val="28"/>
          <w:szCs w:val="28"/>
          <w:lang w:val="en-GB"/>
        </w:rPr>
        <w:t xml:space="preserve">of </w:t>
      </w:r>
      <w:r w:rsidR="00557F9A" w:rsidRPr="00E60FCD">
        <w:rPr>
          <w:rFonts w:ascii="Times New Roman" w:hAnsi="Times New Roman" w:cs="Times New Roman"/>
          <w:sz w:val="28"/>
          <w:szCs w:val="28"/>
          <w:lang w:val="en-GB"/>
        </w:rPr>
        <w:t xml:space="preserve">λem = 435–480 nm to the sum </w:t>
      </w:r>
      <w:r w:rsidR="00951F9E" w:rsidRPr="00E60FCD">
        <w:rPr>
          <w:rFonts w:ascii="Times New Roman" w:hAnsi="Times New Roman" w:cs="Times New Roman"/>
          <w:sz w:val="28"/>
          <w:szCs w:val="28"/>
          <w:lang w:val="en-GB"/>
        </w:rPr>
        <w:t xml:space="preserve">of </w:t>
      </w:r>
      <w:r w:rsidR="00557F9A" w:rsidRPr="00E60FCD">
        <w:rPr>
          <w:rFonts w:ascii="Times New Roman" w:hAnsi="Times New Roman" w:cs="Times New Roman"/>
          <w:sz w:val="28"/>
          <w:szCs w:val="28"/>
          <w:lang w:val="en-GB"/>
        </w:rPr>
        <w:t>λem = 300–345 for excitation at 254 nm</w:t>
      </w:r>
      <w:r w:rsidR="002F57EB" w:rsidRPr="00E60FCD">
        <w:rPr>
          <w:rFonts w:ascii="Times New Roman" w:hAnsi="Times New Roman" w:cs="Times New Roman"/>
          <w:sz w:val="28"/>
          <w:szCs w:val="28"/>
          <w:lang w:val="en-GB"/>
        </w:rPr>
        <w:t xml:space="preserve"> and</w:t>
      </w:r>
      <w:r w:rsidR="00557F9A" w:rsidRPr="00E60FCD">
        <w:rPr>
          <w:rFonts w:ascii="Times New Roman" w:hAnsi="Times New Roman" w:cs="Times New Roman"/>
          <w:sz w:val="28"/>
          <w:szCs w:val="28"/>
          <w:lang w:val="en-GB"/>
        </w:rPr>
        <w:t xml:space="preserve"> </w:t>
      </w:r>
      <w:r w:rsidRPr="00E60FCD">
        <w:rPr>
          <w:rFonts w:ascii="Times New Roman" w:hAnsi="Times New Roman" w:cs="Times New Roman"/>
          <w:sz w:val="28"/>
          <w:szCs w:val="28"/>
          <w:lang w:val="en-GB"/>
        </w:rPr>
        <w:t>quantif</w:t>
      </w:r>
      <w:r w:rsidR="002F57EB" w:rsidRPr="00E60FCD">
        <w:rPr>
          <w:rFonts w:ascii="Times New Roman" w:hAnsi="Times New Roman" w:cs="Times New Roman"/>
          <w:sz w:val="28"/>
          <w:szCs w:val="28"/>
          <w:lang w:val="en-GB"/>
        </w:rPr>
        <w:t>ying</w:t>
      </w:r>
      <w:r w:rsidRPr="00E60FCD">
        <w:rPr>
          <w:rFonts w:ascii="Times New Roman" w:hAnsi="Times New Roman" w:cs="Times New Roman"/>
          <w:sz w:val="28"/>
          <w:szCs w:val="28"/>
          <w:lang w:val="en-GB"/>
        </w:rPr>
        <w:t xml:space="preserve"> the complexity and aromaticity of </w:t>
      </w:r>
      <w:r w:rsidR="004A2EC7" w:rsidRPr="00E60FCD">
        <w:rPr>
          <w:rFonts w:ascii="Times New Roman" w:hAnsi="Times New Roman" w:cs="Times New Roman"/>
          <w:sz w:val="28"/>
          <w:szCs w:val="28"/>
          <w:lang w:val="en-GB"/>
        </w:rPr>
        <w:t>dissolved organic matter</w:t>
      </w:r>
      <w:r w:rsidR="00557F9A" w:rsidRPr="00E60FCD">
        <w:rPr>
          <w:rFonts w:ascii="Times New Roman" w:hAnsi="Times New Roman" w:cs="Times New Roman"/>
          <w:sz w:val="28"/>
          <w:szCs w:val="28"/>
          <w:lang w:val="en-GB"/>
        </w:rPr>
        <w:t xml:space="preserve">. </w:t>
      </w:r>
      <w:r w:rsidR="00010EAE" w:rsidRPr="00E60FCD">
        <w:rPr>
          <w:rFonts w:ascii="Times New Roman" w:hAnsi="Times New Roman" w:cs="Times New Roman"/>
          <w:sz w:val="28"/>
          <w:szCs w:val="28"/>
          <w:lang w:val="en-GB"/>
        </w:rPr>
        <w:t xml:space="preserve">High HIX values </w:t>
      </w:r>
      <w:r w:rsidR="002F57EB" w:rsidRPr="00E60FCD">
        <w:rPr>
          <w:rFonts w:ascii="Times New Roman" w:hAnsi="Times New Roman" w:cs="Times New Roman"/>
          <w:sz w:val="28"/>
          <w:szCs w:val="28"/>
          <w:lang w:val="en-GB"/>
        </w:rPr>
        <w:t xml:space="preserve">denote </w:t>
      </w:r>
      <w:r w:rsidR="00010EAE" w:rsidRPr="00E60FCD">
        <w:rPr>
          <w:rFonts w:ascii="Times New Roman" w:hAnsi="Times New Roman" w:cs="Times New Roman"/>
          <w:sz w:val="28"/>
          <w:szCs w:val="28"/>
          <w:lang w:val="en-GB"/>
        </w:rPr>
        <w:t>the</w:t>
      </w:r>
      <w:r w:rsidR="002F57EB" w:rsidRPr="00E60FCD">
        <w:rPr>
          <w:rFonts w:ascii="Times New Roman" w:hAnsi="Times New Roman" w:cs="Times New Roman"/>
          <w:sz w:val="28"/>
          <w:szCs w:val="28"/>
          <w:lang w:val="en-GB"/>
        </w:rPr>
        <w:t xml:space="preserve"> presence of</w:t>
      </w:r>
      <w:r w:rsidR="00010EAE" w:rsidRPr="00E60FCD">
        <w:rPr>
          <w:rFonts w:ascii="Times New Roman" w:hAnsi="Times New Roman" w:cs="Times New Roman"/>
          <w:sz w:val="28"/>
          <w:szCs w:val="28"/>
          <w:lang w:val="en-GB"/>
        </w:rPr>
        <w:t xml:space="preserve"> highly humiﬁed or more complex organic matter</w:t>
      </w:r>
      <w:r w:rsidR="00557F9A" w:rsidRPr="00E60FCD">
        <w:rPr>
          <w:rFonts w:ascii="Times New Roman" w:hAnsi="Times New Roman" w:cs="Times New Roman"/>
          <w:sz w:val="28"/>
          <w:szCs w:val="28"/>
          <w:lang w:val="en-GB"/>
        </w:rPr>
        <w:t xml:space="preserve"> (Ohno, 2002)</w:t>
      </w:r>
      <w:r w:rsidR="00F11BB1" w:rsidRPr="00E60FCD">
        <w:rPr>
          <w:rFonts w:ascii="Times New Roman" w:hAnsi="Times New Roman" w:cs="Times New Roman"/>
          <w:sz w:val="28"/>
          <w:szCs w:val="28"/>
          <w:lang w:val="en-GB"/>
        </w:rPr>
        <w:t>;</w:t>
      </w:r>
      <w:r w:rsidRPr="00E60FCD">
        <w:rPr>
          <w:rFonts w:ascii="Times New Roman" w:hAnsi="Times New Roman" w:cs="Times New Roman"/>
          <w:sz w:val="28"/>
          <w:szCs w:val="28"/>
          <w:lang w:val="en-GB"/>
        </w:rPr>
        <w:t xml:space="preserve"> </w:t>
      </w:r>
      <w:r w:rsidR="004A2EC7" w:rsidRPr="00E60FCD">
        <w:rPr>
          <w:rFonts w:ascii="Times New Roman" w:hAnsi="Times New Roman" w:cs="Times New Roman"/>
          <w:sz w:val="28"/>
          <w:szCs w:val="28"/>
          <w:lang w:val="en-GB"/>
        </w:rPr>
        <w:t xml:space="preserve">2) </w:t>
      </w:r>
      <w:r w:rsidR="00DC5959" w:rsidRPr="00E60FCD">
        <w:rPr>
          <w:rFonts w:ascii="Times New Roman" w:hAnsi="Times New Roman" w:cs="Times New Roman"/>
          <w:sz w:val="28"/>
          <w:szCs w:val="28"/>
          <w:lang w:val="en-GB"/>
        </w:rPr>
        <w:t>the fluorescence (FI)</w:t>
      </w:r>
      <w:r w:rsidRPr="00E60FCD">
        <w:rPr>
          <w:rFonts w:ascii="Times New Roman" w:hAnsi="Times New Roman" w:cs="Times New Roman"/>
          <w:sz w:val="28"/>
          <w:szCs w:val="28"/>
          <w:lang w:val="en-GB"/>
        </w:rPr>
        <w:t xml:space="preserve"> </w:t>
      </w:r>
      <w:r w:rsidR="00557F9A" w:rsidRPr="00E60FCD">
        <w:rPr>
          <w:rFonts w:ascii="Times New Roman" w:hAnsi="Times New Roman" w:cs="Times New Roman"/>
          <w:sz w:val="28"/>
          <w:szCs w:val="28"/>
          <w:lang w:val="en-GB"/>
        </w:rPr>
        <w:t>defined as</w:t>
      </w:r>
      <w:r w:rsidR="00BE7377" w:rsidRPr="00E60FCD">
        <w:rPr>
          <w:rFonts w:ascii="Times New Roman" w:hAnsi="Times New Roman" w:cs="Times New Roman"/>
          <w:sz w:val="28"/>
          <w:szCs w:val="28"/>
          <w:lang w:val="en-GB"/>
        </w:rPr>
        <w:t xml:space="preserve"> the ratio of fluorescence emission</w:t>
      </w:r>
      <w:r w:rsidR="00557F9A" w:rsidRPr="00E60FCD">
        <w:rPr>
          <w:rFonts w:ascii="Times New Roman" w:hAnsi="Times New Roman" w:cs="Times New Roman"/>
          <w:sz w:val="28"/>
          <w:szCs w:val="28"/>
          <w:lang w:val="en-GB"/>
        </w:rPr>
        <w:t xml:space="preserve"> intensities at 4</w:t>
      </w:r>
      <w:r w:rsidR="00BE7377" w:rsidRPr="00E60FCD">
        <w:rPr>
          <w:rFonts w:ascii="Times New Roman" w:hAnsi="Times New Roman" w:cs="Times New Roman"/>
          <w:sz w:val="28"/>
          <w:szCs w:val="28"/>
          <w:lang w:val="en-GB"/>
        </w:rPr>
        <w:t>7</w:t>
      </w:r>
      <w:r w:rsidR="00557F9A" w:rsidRPr="00E60FCD">
        <w:rPr>
          <w:rFonts w:ascii="Times New Roman" w:hAnsi="Times New Roman" w:cs="Times New Roman"/>
          <w:sz w:val="28"/>
          <w:szCs w:val="28"/>
          <w:lang w:val="en-GB"/>
        </w:rPr>
        <w:t>0 and 5</w:t>
      </w:r>
      <w:r w:rsidR="00BE7377" w:rsidRPr="00E60FCD">
        <w:rPr>
          <w:rFonts w:ascii="Times New Roman" w:hAnsi="Times New Roman" w:cs="Times New Roman"/>
          <w:sz w:val="28"/>
          <w:szCs w:val="28"/>
          <w:lang w:val="en-GB"/>
        </w:rPr>
        <w:t>2</w:t>
      </w:r>
      <w:r w:rsidR="00557F9A" w:rsidRPr="00E60FCD">
        <w:rPr>
          <w:rFonts w:ascii="Times New Roman" w:hAnsi="Times New Roman" w:cs="Times New Roman"/>
          <w:sz w:val="28"/>
          <w:szCs w:val="28"/>
          <w:lang w:val="en-GB"/>
        </w:rPr>
        <w:t>0 nm for excitation at 370 nm.</w:t>
      </w:r>
      <w:r w:rsidR="004A2EC7" w:rsidRPr="00E60FCD">
        <w:rPr>
          <w:rFonts w:ascii="Times New Roman" w:hAnsi="Times New Roman" w:cs="Times New Roman"/>
          <w:sz w:val="28"/>
          <w:szCs w:val="28"/>
          <w:lang w:val="en-GB"/>
        </w:rPr>
        <w:t xml:space="preserve"> </w:t>
      </w:r>
      <w:r w:rsidR="002F57EB" w:rsidRPr="00E60FCD">
        <w:rPr>
          <w:rFonts w:ascii="Times New Roman" w:hAnsi="Times New Roman" w:cs="Times New Roman"/>
          <w:sz w:val="28"/>
          <w:szCs w:val="28"/>
          <w:lang w:val="en-GB"/>
        </w:rPr>
        <w:t xml:space="preserve">The </w:t>
      </w:r>
      <w:r w:rsidR="00233F8F" w:rsidRPr="00E60FCD">
        <w:rPr>
          <w:rFonts w:ascii="Times New Roman" w:hAnsi="Times New Roman" w:cs="Times New Roman"/>
          <w:sz w:val="28"/>
          <w:szCs w:val="28"/>
          <w:lang w:val="en-GB"/>
        </w:rPr>
        <w:lastRenderedPageBreak/>
        <w:t xml:space="preserve">recommended </w:t>
      </w:r>
      <w:r w:rsidR="00557F9A" w:rsidRPr="00E60FCD">
        <w:rPr>
          <w:rFonts w:ascii="Times New Roman" w:hAnsi="Times New Roman" w:cs="Times New Roman"/>
          <w:sz w:val="28"/>
          <w:szCs w:val="28"/>
          <w:lang w:val="en-GB"/>
        </w:rPr>
        <w:t xml:space="preserve">FI for </w:t>
      </w:r>
      <w:r w:rsidR="00BE7377" w:rsidRPr="00E60FCD">
        <w:rPr>
          <w:rFonts w:ascii="Times New Roman" w:hAnsi="Times New Roman" w:cs="Times New Roman"/>
          <w:sz w:val="28"/>
          <w:szCs w:val="28"/>
          <w:lang w:val="en-GB"/>
        </w:rPr>
        <w:t>plant-derived organic matter</w:t>
      </w:r>
      <w:r w:rsidR="00557F9A" w:rsidRPr="00E60FCD">
        <w:rPr>
          <w:rFonts w:ascii="Times New Roman" w:hAnsi="Times New Roman" w:cs="Times New Roman"/>
          <w:sz w:val="28"/>
          <w:szCs w:val="28"/>
          <w:lang w:val="en-GB"/>
        </w:rPr>
        <w:t xml:space="preserve"> is 1.</w:t>
      </w:r>
      <w:r w:rsidR="00BE7377" w:rsidRPr="00E60FCD">
        <w:rPr>
          <w:rFonts w:ascii="Times New Roman" w:hAnsi="Times New Roman" w:cs="Times New Roman"/>
          <w:sz w:val="28"/>
          <w:szCs w:val="28"/>
          <w:lang w:val="en-GB"/>
        </w:rPr>
        <w:t>3-1.4</w:t>
      </w:r>
      <w:r w:rsidR="005A664E" w:rsidRPr="00E60FCD">
        <w:rPr>
          <w:rFonts w:ascii="Times New Roman" w:hAnsi="Times New Roman" w:cs="Times New Roman"/>
          <w:sz w:val="28"/>
          <w:szCs w:val="28"/>
          <w:lang w:val="en-GB"/>
        </w:rPr>
        <w:t xml:space="preserve"> and that </w:t>
      </w:r>
      <w:r w:rsidR="00557F9A" w:rsidRPr="00E60FCD">
        <w:rPr>
          <w:rFonts w:ascii="Times New Roman" w:hAnsi="Times New Roman" w:cs="Times New Roman"/>
          <w:sz w:val="28"/>
          <w:szCs w:val="28"/>
          <w:lang w:val="en-GB"/>
        </w:rPr>
        <w:t>for materials of microbial origin is 1.7</w:t>
      </w:r>
      <w:r w:rsidR="00BE7377" w:rsidRPr="00E60FCD">
        <w:rPr>
          <w:rFonts w:ascii="Times New Roman" w:hAnsi="Times New Roman" w:cs="Times New Roman"/>
          <w:sz w:val="28"/>
          <w:szCs w:val="28"/>
          <w:lang w:val="en-GB"/>
        </w:rPr>
        <w:t>-2.0</w:t>
      </w:r>
      <w:r w:rsidR="00557F9A" w:rsidRPr="00E60FCD">
        <w:rPr>
          <w:rFonts w:ascii="Times New Roman" w:hAnsi="Times New Roman" w:cs="Times New Roman"/>
          <w:sz w:val="28"/>
          <w:szCs w:val="28"/>
          <w:u w:val="single"/>
          <w:lang w:val="en-GB"/>
        </w:rPr>
        <w:t xml:space="preserve"> (</w:t>
      </w:r>
      <w:r w:rsidR="00BE7377" w:rsidRPr="00E60FCD">
        <w:rPr>
          <w:rFonts w:ascii="Times New Roman" w:hAnsi="Times New Roman" w:cs="Times New Roman"/>
          <w:sz w:val="28"/>
          <w:szCs w:val="28"/>
          <w:u w:val="single"/>
          <w:lang w:val="en-GB"/>
        </w:rPr>
        <w:t>McKnight et al., 2001</w:t>
      </w:r>
      <w:r w:rsidR="00557F9A" w:rsidRPr="00E60FCD">
        <w:rPr>
          <w:rFonts w:ascii="Times New Roman" w:hAnsi="Times New Roman" w:cs="Times New Roman"/>
          <w:sz w:val="28"/>
          <w:szCs w:val="28"/>
          <w:u w:val="single"/>
          <w:lang w:val="en-GB"/>
        </w:rPr>
        <w:t>)</w:t>
      </w:r>
      <w:r w:rsidR="00F11BB1" w:rsidRPr="00E60FCD">
        <w:rPr>
          <w:rFonts w:ascii="Times New Roman" w:hAnsi="Times New Roman" w:cs="Times New Roman"/>
          <w:sz w:val="28"/>
          <w:szCs w:val="28"/>
          <w:u w:val="single"/>
          <w:lang w:val="en-GB"/>
        </w:rPr>
        <w:t>;</w:t>
      </w:r>
      <w:r w:rsidR="00557F9A" w:rsidRPr="00E60FCD">
        <w:rPr>
          <w:rFonts w:ascii="Times New Roman" w:hAnsi="Times New Roman" w:cs="Times New Roman"/>
          <w:sz w:val="28"/>
          <w:szCs w:val="28"/>
          <w:u w:val="single"/>
          <w:lang w:val="en-GB"/>
        </w:rPr>
        <w:t xml:space="preserve"> </w:t>
      </w:r>
      <w:r w:rsidR="004A2EC7" w:rsidRPr="00E60FCD">
        <w:rPr>
          <w:rFonts w:ascii="Times New Roman" w:hAnsi="Times New Roman" w:cs="Times New Roman"/>
          <w:sz w:val="28"/>
          <w:szCs w:val="28"/>
          <w:lang w:val="en-GB"/>
        </w:rPr>
        <w:t>3) the biological index (BIX)</w:t>
      </w:r>
      <w:r w:rsidR="005533D3" w:rsidRPr="00E60FCD">
        <w:rPr>
          <w:rFonts w:ascii="Times New Roman" w:hAnsi="Times New Roman" w:cs="Times New Roman"/>
          <w:sz w:val="28"/>
          <w:szCs w:val="28"/>
          <w:lang w:val="en-GB"/>
        </w:rPr>
        <w:t>,</w:t>
      </w:r>
      <w:r w:rsidRPr="00E60FCD">
        <w:rPr>
          <w:rFonts w:ascii="Times New Roman" w:hAnsi="Times New Roman" w:cs="Times New Roman"/>
          <w:sz w:val="28"/>
          <w:szCs w:val="28"/>
          <w:lang w:val="en-GB"/>
        </w:rPr>
        <w:t xml:space="preserve"> </w:t>
      </w:r>
      <w:r w:rsidR="005533D3" w:rsidRPr="00E60FCD">
        <w:rPr>
          <w:rFonts w:ascii="Times New Roman" w:hAnsi="Times New Roman" w:cs="Times New Roman"/>
          <w:sz w:val="28"/>
          <w:szCs w:val="28"/>
          <w:lang w:val="en-GB"/>
        </w:rPr>
        <w:t>defined as the ratio of intensities at λem 380 nm and 430 nm for excitation at 310 nm</w:t>
      </w:r>
      <w:r w:rsidR="00C91EDC" w:rsidRPr="00E60FCD">
        <w:rPr>
          <w:rFonts w:ascii="Times New Roman" w:hAnsi="Times New Roman" w:cs="Times New Roman"/>
          <w:sz w:val="28"/>
          <w:szCs w:val="28"/>
          <w:lang w:val="en-GB"/>
        </w:rPr>
        <w:t xml:space="preserve"> and ranging from 0.6 to 1.0 or greater generally, </w:t>
      </w:r>
      <w:r w:rsidRPr="00E60FCD">
        <w:rPr>
          <w:rFonts w:ascii="Times New Roman" w:hAnsi="Times New Roman" w:cs="Times New Roman"/>
          <w:sz w:val="28"/>
          <w:szCs w:val="28"/>
          <w:lang w:val="en-GB"/>
        </w:rPr>
        <w:t xml:space="preserve">is a complementary index for </w:t>
      </w:r>
      <w:r w:rsidR="00ED5E4D" w:rsidRPr="00E60FCD">
        <w:rPr>
          <w:rFonts w:ascii="Times New Roman" w:hAnsi="Times New Roman" w:cs="Times New Roman"/>
          <w:sz w:val="28"/>
          <w:szCs w:val="28"/>
          <w:lang w:val="en-GB"/>
        </w:rPr>
        <w:t>evaluating</w:t>
      </w:r>
      <w:r w:rsidRPr="00E60FCD">
        <w:rPr>
          <w:rFonts w:ascii="Times New Roman" w:hAnsi="Times New Roman" w:cs="Times New Roman"/>
          <w:sz w:val="28"/>
          <w:szCs w:val="28"/>
          <w:lang w:val="en-GB"/>
        </w:rPr>
        <w:t xml:space="preserve"> the relative contribution</w:t>
      </w:r>
      <w:r w:rsidR="00233F8F" w:rsidRPr="00E60FCD">
        <w:rPr>
          <w:rFonts w:ascii="Times New Roman" w:hAnsi="Times New Roman" w:cs="Times New Roman"/>
          <w:sz w:val="28"/>
          <w:szCs w:val="28"/>
          <w:lang w:val="en-GB"/>
        </w:rPr>
        <w:t>s</w:t>
      </w:r>
      <w:r w:rsidRPr="00E60FCD">
        <w:rPr>
          <w:rFonts w:ascii="Times New Roman" w:hAnsi="Times New Roman" w:cs="Times New Roman"/>
          <w:sz w:val="28"/>
          <w:szCs w:val="28"/>
          <w:lang w:val="en-GB"/>
        </w:rPr>
        <w:t xml:space="preserve"> of microbial-derived organic matter</w:t>
      </w:r>
      <w:r w:rsidR="00E27362" w:rsidRPr="00E60FCD">
        <w:rPr>
          <w:rFonts w:ascii="Times New Roman" w:hAnsi="Times New Roman" w:cs="Times New Roman"/>
          <w:sz w:val="28"/>
          <w:szCs w:val="28"/>
          <w:lang w:val="en-GB"/>
        </w:rPr>
        <w:t xml:space="preserve"> </w:t>
      </w:r>
      <w:r w:rsidR="002709A4" w:rsidRPr="00E60FCD">
        <w:rPr>
          <w:rFonts w:ascii="Times New Roman" w:hAnsi="Times New Roman" w:cs="Times New Roman"/>
          <w:sz w:val="28"/>
          <w:szCs w:val="28"/>
          <w:lang w:val="en-GB"/>
        </w:rPr>
        <w:t>(Huguet et al., 2009)</w:t>
      </w:r>
      <w:r w:rsidR="00FB47C1" w:rsidRPr="00E60FCD">
        <w:rPr>
          <w:rFonts w:ascii="Times New Roman" w:hAnsi="Times New Roman" w:cs="Times New Roman"/>
          <w:sz w:val="28"/>
          <w:szCs w:val="28"/>
          <w:lang w:val="en-GB"/>
        </w:rPr>
        <w:t xml:space="preserve">. </w:t>
      </w:r>
    </w:p>
    <w:p w14:paraId="4ECAD619" w14:textId="0FC80282" w:rsidR="00DE2D3F" w:rsidRPr="00E60FCD" w:rsidDel="00773ED0" w:rsidRDefault="00DE2D3F" w:rsidP="00F52F18">
      <w:pPr>
        <w:tabs>
          <w:tab w:val="left" w:pos="14400"/>
        </w:tabs>
        <w:spacing w:beforeLines="50" w:before="156" w:line="480" w:lineRule="auto"/>
        <w:rPr>
          <w:del w:id="1" w:author="gyd" w:date="2017-07-11T09:59:00Z"/>
          <w:rFonts w:ascii="Times New Roman" w:hAnsi="Times New Roman" w:cs="Times New Roman"/>
          <w:b/>
          <w:kern w:val="0"/>
          <w:sz w:val="28"/>
          <w:szCs w:val="28"/>
          <w:lang w:val="en-GB"/>
        </w:rPr>
      </w:pPr>
      <w:r w:rsidRPr="00E60FCD">
        <w:rPr>
          <w:rFonts w:ascii="Times New Roman" w:hAnsi="Times New Roman" w:cs="Times New Roman"/>
          <w:b/>
          <w:kern w:val="0"/>
          <w:sz w:val="28"/>
          <w:szCs w:val="28"/>
          <w:lang w:val="en-GB"/>
        </w:rPr>
        <w:t>2.</w:t>
      </w:r>
      <w:r w:rsidR="00AE0344" w:rsidRPr="00E60FCD">
        <w:rPr>
          <w:rFonts w:ascii="Times New Roman" w:hAnsi="Times New Roman" w:cs="Times New Roman"/>
          <w:b/>
          <w:kern w:val="0"/>
          <w:sz w:val="28"/>
          <w:szCs w:val="28"/>
          <w:lang w:val="en-GB"/>
        </w:rPr>
        <w:t>4</w:t>
      </w:r>
      <w:r w:rsidRPr="00E60FCD">
        <w:rPr>
          <w:rFonts w:ascii="Times New Roman" w:hAnsi="Times New Roman" w:cs="Times New Roman"/>
          <w:b/>
          <w:kern w:val="0"/>
          <w:sz w:val="28"/>
          <w:szCs w:val="28"/>
          <w:lang w:val="en-GB"/>
        </w:rPr>
        <w:t xml:space="preserve"> </w:t>
      </w:r>
      <w:r w:rsidR="00133D7B" w:rsidRPr="00E60FCD">
        <w:rPr>
          <w:rFonts w:ascii="Times New Roman" w:hAnsi="Times New Roman" w:cs="Times New Roman"/>
          <w:b/>
          <w:kern w:val="0"/>
          <w:sz w:val="28"/>
          <w:szCs w:val="28"/>
          <w:lang w:val="en-GB"/>
        </w:rPr>
        <w:t xml:space="preserve">Estimation of </w:t>
      </w:r>
      <w:r w:rsidRPr="00E60FCD">
        <w:rPr>
          <w:rFonts w:ascii="Times New Roman" w:hAnsi="Times New Roman" w:cs="Times New Roman"/>
          <w:b/>
          <w:kern w:val="0"/>
          <w:sz w:val="28"/>
          <w:szCs w:val="28"/>
          <w:lang w:val="en-GB"/>
        </w:rPr>
        <w:t xml:space="preserve">DOC </w:t>
      </w:r>
      <w:r w:rsidR="00AE0344" w:rsidRPr="00E60FCD">
        <w:rPr>
          <w:rFonts w:ascii="Times New Roman" w:hAnsi="Times New Roman" w:cs="Times New Roman"/>
          <w:b/>
          <w:kern w:val="0"/>
          <w:sz w:val="28"/>
          <w:szCs w:val="28"/>
          <w:lang w:val="en-GB"/>
        </w:rPr>
        <w:t xml:space="preserve">load </w:t>
      </w:r>
      <w:r w:rsidR="00133D7B" w:rsidRPr="00E60FCD">
        <w:rPr>
          <w:rFonts w:ascii="Times New Roman" w:hAnsi="Times New Roman" w:cs="Times New Roman"/>
          <w:b/>
          <w:kern w:val="0"/>
          <w:sz w:val="28"/>
          <w:szCs w:val="28"/>
          <w:lang w:val="en-GB"/>
        </w:rPr>
        <w:t>and yield</w:t>
      </w:r>
    </w:p>
    <w:p w14:paraId="19DFB7A1" w14:textId="205E7746" w:rsidR="00064229" w:rsidRPr="00E60FCD" w:rsidRDefault="00A10E89" w:rsidP="00F52F18">
      <w:pPr>
        <w:tabs>
          <w:tab w:val="left" w:pos="14400"/>
        </w:tabs>
        <w:spacing w:beforeLines="50" w:before="156" w:line="480" w:lineRule="auto"/>
        <w:ind w:firstLineChars="150" w:firstLine="420"/>
        <w:rPr>
          <w:rFonts w:ascii="Times New Roman" w:hAnsi="Times New Roman" w:cs="Times New Roman"/>
          <w:sz w:val="28"/>
          <w:szCs w:val="28"/>
        </w:rPr>
      </w:pPr>
      <w:r w:rsidRPr="00E60FCD">
        <w:rPr>
          <w:rFonts w:ascii="Times New Roman" w:hAnsi="Times New Roman" w:cs="Times New Roman" w:hint="eastAsia"/>
          <w:sz w:val="28"/>
          <w:szCs w:val="28"/>
        </w:rPr>
        <w:t>A web</w:t>
      </w:r>
      <w:r w:rsidR="00763AF4" w:rsidRPr="00E60FCD">
        <w:rPr>
          <w:rFonts w:ascii="Times New Roman" w:hAnsi="Times New Roman" w:cs="Times New Roman"/>
          <w:sz w:val="28"/>
          <w:szCs w:val="28"/>
        </w:rPr>
        <w:t xml:space="preserve">-based program </w:t>
      </w:r>
      <w:r w:rsidR="001E0698" w:rsidRPr="00E60FCD">
        <w:rPr>
          <w:rFonts w:ascii="Times New Roman" w:hAnsi="Times New Roman" w:cs="Times New Roman"/>
          <w:sz w:val="28"/>
          <w:szCs w:val="28"/>
        </w:rPr>
        <w:t>LOADEST</w:t>
      </w:r>
      <w:r w:rsidR="00763AF4" w:rsidRPr="00E60FCD">
        <w:rPr>
          <w:rFonts w:ascii="Times New Roman" w:hAnsi="Times New Roman" w:cs="Times New Roman"/>
          <w:sz w:val="28"/>
          <w:szCs w:val="28"/>
        </w:rPr>
        <w:t xml:space="preserve"> was used to estimate the DOC </w:t>
      </w:r>
      <w:r w:rsidR="001E0698" w:rsidRPr="00E60FCD">
        <w:rPr>
          <w:rFonts w:ascii="Times New Roman" w:hAnsi="Times New Roman" w:cs="Times New Roman"/>
          <w:sz w:val="28"/>
          <w:szCs w:val="28"/>
        </w:rPr>
        <w:t>load</w:t>
      </w:r>
      <w:r w:rsidR="00763AF4" w:rsidRPr="00E60FCD">
        <w:rPr>
          <w:rFonts w:ascii="Times New Roman" w:hAnsi="Times New Roman" w:cs="Times New Roman"/>
          <w:sz w:val="28"/>
          <w:szCs w:val="28"/>
        </w:rPr>
        <w:t xml:space="preserve"> for the three years</w:t>
      </w:r>
      <w:r w:rsidR="008A16FF" w:rsidRPr="00E60FCD">
        <w:rPr>
          <w:rFonts w:ascii="Times New Roman" w:hAnsi="Times New Roman" w:cs="Times New Roman"/>
          <w:sz w:val="28"/>
          <w:szCs w:val="28"/>
        </w:rPr>
        <w:t xml:space="preserve"> (https://engineering.purdue.edu/~ldc/LOADEST)</w:t>
      </w:r>
      <w:r w:rsidR="00763AF4" w:rsidRPr="00E60FCD">
        <w:rPr>
          <w:rFonts w:ascii="Times New Roman" w:hAnsi="Times New Roman" w:cs="Times New Roman"/>
          <w:sz w:val="28"/>
          <w:szCs w:val="28"/>
        </w:rPr>
        <w:t xml:space="preserve">. LOADEST uses </w:t>
      </w:r>
      <w:r w:rsidR="00D12D27" w:rsidRPr="00E60FCD">
        <w:rPr>
          <w:rFonts w:ascii="Times New Roman" w:hAnsi="Times New Roman" w:cs="Times New Roman"/>
          <w:sz w:val="28"/>
          <w:szCs w:val="28"/>
        </w:rPr>
        <w:t xml:space="preserve">linear </w:t>
      </w:r>
      <w:r w:rsidR="00763AF4" w:rsidRPr="00E60FCD">
        <w:rPr>
          <w:rFonts w:ascii="Times New Roman" w:hAnsi="Times New Roman" w:cs="Times New Roman"/>
          <w:sz w:val="28"/>
          <w:szCs w:val="28"/>
        </w:rPr>
        <w:t>regression models to identify relationships between discharge and DOC concentrations</w:t>
      </w:r>
      <w:r w:rsidR="00D12D27" w:rsidRPr="00E60FCD">
        <w:rPr>
          <w:rFonts w:ascii="Times New Roman" w:hAnsi="Times New Roman" w:cs="Times New Roman"/>
          <w:sz w:val="28"/>
          <w:szCs w:val="28"/>
        </w:rPr>
        <w:t>, and</w:t>
      </w:r>
      <w:r w:rsidR="00763AF4" w:rsidRPr="00E60FCD">
        <w:rPr>
          <w:rFonts w:ascii="Times New Roman" w:hAnsi="Times New Roman" w:cs="Times New Roman"/>
          <w:sz w:val="28"/>
          <w:szCs w:val="28"/>
        </w:rPr>
        <w:t xml:space="preserve"> </w:t>
      </w:r>
      <w:r w:rsidR="00D12D27" w:rsidRPr="00E60FCD">
        <w:rPr>
          <w:rFonts w:ascii="Times New Roman" w:hAnsi="Times New Roman" w:cs="Times New Roman"/>
          <w:sz w:val="28"/>
          <w:szCs w:val="28"/>
        </w:rPr>
        <w:t xml:space="preserve">in turn </w:t>
      </w:r>
      <w:r w:rsidR="00763AF4" w:rsidRPr="00E60FCD">
        <w:rPr>
          <w:rFonts w:ascii="Times New Roman" w:hAnsi="Times New Roman" w:cs="Times New Roman"/>
          <w:sz w:val="28"/>
          <w:szCs w:val="28"/>
        </w:rPr>
        <w:t xml:space="preserve">to estimate </w:t>
      </w:r>
      <w:r w:rsidR="00E124A5" w:rsidRPr="00E60FCD">
        <w:rPr>
          <w:rFonts w:ascii="Times New Roman" w:hAnsi="Times New Roman" w:cs="Times New Roman"/>
          <w:sz w:val="28"/>
          <w:szCs w:val="28"/>
        </w:rPr>
        <w:t>daily DOC load</w:t>
      </w:r>
      <w:r w:rsidR="008D5F0B" w:rsidRPr="00E60FCD">
        <w:rPr>
          <w:rFonts w:ascii="Times New Roman" w:hAnsi="Times New Roman" w:cs="Times New Roman"/>
          <w:sz w:val="28"/>
          <w:szCs w:val="28"/>
        </w:rPr>
        <w:t xml:space="preserve"> by applying the </w:t>
      </w:r>
      <w:r w:rsidR="00826B06" w:rsidRPr="00E60FCD">
        <w:rPr>
          <w:rFonts w:ascii="Times New Roman" w:hAnsi="Times New Roman" w:cs="Times New Roman"/>
          <w:sz w:val="28"/>
          <w:szCs w:val="28"/>
        </w:rPr>
        <w:t xml:space="preserve">statistical </w:t>
      </w:r>
      <w:r w:rsidR="009C2969" w:rsidRPr="00E60FCD">
        <w:rPr>
          <w:rFonts w:ascii="Times New Roman" w:hAnsi="Times New Roman" w:cs="Times New Roman"/>
          <w:sz w:val="28"/>
          <w:szCs w:val="28"/>
        </w:rPr>
        <w:t xml:space="preserve">method of Adjusted </w:t>
      </w:r>
      <w:r w:rsidR="00826B06" w:rsidRPr="00E60FCD">
        <w:rPr>
          <w:rFonts w:ascii="Times New Roman" w:hAnsi="Times New Roman" w:cs="Times New Roman"/>
          <w:sz w:val="28"/>
          <w:szCs w:val="28"/>
        </w:rPr>
        <w:t>Maximum Likelihood Estimation (</w:t>
      </w:r>
      <w:r w:rsidR="009C2969" w:rsidRPr="00E60FCD">
        <w:rPr>
          <w:rFonts w:ascii="Times New Roman" w:hAnsi="Times New Roman" w:cs="Times New Roman"/>
          <w:sz w:val="28"/>
          <w:szCs w:val="28"/>
        </w:rPr>
        <w:t>A</w:t>
      </w:r>
      <w:r w:rsidR="00826B06" w:rsidRPr="00E60FCD">
        <w:rPr>
          <w:rFonts w:ascii="Times New Roman" w:hAnsi="Times New Roman" w:cs="Times New Roman"/>
          <w:sz w:val="28"/>
          <w:szCs w:val="28"/>
        </w:rPr>
        <w:t>MLE)</w:t>
      </w:r>
      <w:r w:rsidR="009C2969" w:rsidRPr="00E60FCD">
        <w:rPr>
          <w:rFonts w:ascii="Times New Roman" w:hAnsi="Times New Roman" w:cs="Times New Roman"/>
          <w:sz w:val="28"/>
          <w:szCs w:val="28"/>
        </w:rPr>
        <w:t>, Maximum Likelihood Estimation (MLE), and</w:t>
      </w:r>
      <w:r w:rsidR="009C2969" w:rsidRPr="00E60FCD">
        <w:rPr>
          <w:rFonts w:ascii="TimesNewRoman" w:hAnsi="TimesNewRoman" w:cs="TimesNewRoman"/>
          <w:kern w:val="0"/>
          <w:sz w:val="24"/>
          <w:szCs w:val="24"/>
        </w:rPr>
        <w:t xml:space="preserve"> </w:t>
      </w:r>
      <w:r w:rsidR="009C2969" w:rsidRPr="00E60FCD">
        <w:rPr>
          <w:rFonts w:ascii="Times New Roman" w:hAnsi="Times New Roman" w:cs="Times New Roman"/>
          <w:sz w:val="28"/>
          <w:szCs w:val="28"/>
        </w:rPr>
        <w:t>least absolute deviation (LAD)</w:t>
      </w:r>
      <w:r w:rsidR="00763AF4" w:rsidRPr="00E60FCD">
        <w:rPr>
          <w:rFonts w:ascii="Times New Roman" w:hAnsi="Times New Roman" w:cs="Times New Roman"/>
          <w:sz w:val="28"/>
          <w:szCs w:val="28"/>
        </w:rPr>
        <w:t xml:space="preserve">. </w:t>
      </w:r>
      <w:r w:rsidR="005F6A11" w:rsidRPr="00E60FCD">
        <w:rPr>
          <w:rFonts w:ascii="Times New Roman" w:hAnsi="Times New Roman" w:cs="Times New Roman"/>
          <w:sz w:val="28"/>
          <w:szCs w:val="28"/>
        </w:rPr>
        <w:t>T</w:t>
      </w:r>
      <w:r w:rsidR="005018DF" w:rsidRPr="00E60FCD">
        <w:rPr>
          <w:rFonts w:ascii="Times New Roman" w:hAnsi="Times New Roman" w:cs="Times New Roman"/>
          <w:sz w:val="28"/>
          <w:szCs w:val="28"/>
        </w:rPr>
        <w:t xml:space="preserve">otally </w:t>
      </w:r>
      <w:r w:rsidR="00763AF4" w:rsidRPr="00E60FCD">
        <w:rPr>
          <w:rFonts w:ascii="Times New Roman" w:hAnsi="Times New Roman" w:cs="Times New Roman"/>
          <w:sz w:val="28"/>
          <w:szCs w:val="28"/>
        </w:rPr>
        <w:t xml:space="preserve">eleven models </w:t>
      </w:r>
      <w:r w:rsidR="005F6A11" w:rsidRPr="00E60FCD">
        <w:rPr>
          <w:rFonts w:ascii="Times New Roman" w:hAnsi="Times New Roman" w:cs="Times New Roman"/>
          <w:sz w:val="28"/>
          <w:szCs w:val="28"/>
        </w:rPr>
        <w:t>were used in the program</w:t>
      </w:r>
      <w:r w:rsidR="0049298F" w:rsidRPr="00E60FCD">
        <w:rPr>
          <w:rFonts w:ascii="Times New Roman" w:hAnsi="Times New Roman" w:cs="Times New Roman"/>
          <w:sz w:val="28"/>
          <w:szCs w:val="28"/>
        </w:rPr>
        <w:t>,</w:t>
      </w:r>
      <w:r w:rsidR="005F6A11" w:rsidRPr="00E60FCD">
        <w:rPr>
          <w:rFonts w:ascii="Times New Roman" w:hAnsi="Times New Roman" w:cs="Times New Roman"/>
          <w:sz w:val="28"/>
          <w:szCs w:val="28"/>
        </w:rPr>
        <w:t xml:space="preserve"> and the best one was </w:t>
      </w:r>
      <w:r w:rsidR="0049298F" w:rsidRPr="00E60FCD">
        <w:rPr>
          <w:rFonts w:ascii="Times New Roman" w:hAnsi="Times New Roman" w:cs="Times New Roman"/>
          <w:sz w:val="28"/>
          <w:szCs w:val="28"/>
        </w:rPr>
        <w:t xml:space="preserve">automatically </w:t>
      </w:r>
      <w:r w:rsidR="005F6A11" w:rsidRPr="00E60FCD">
        <w:rPr>
          <w:rFonts w:ascii="Times New Roman" w:hAnsi="Times New Roman" w:cs="Times New Roman"/>
          <w:sz w:val="28"/>
          <w:szCs w:val="28"/>
        </w:rPr>
        <w:t>select</w:t>
      </w:r>
      <w:r w:rsidR="0049298F" w:rsidRPr="00E60FCD">
        <w:rPr>
          <w:rFonts w:ascii="Times New Roman" w:hAnsi="Times New Roman" w:cs="Times New Roman"/>
          <w:sz w:val="28"/>
          <w:szCs w:val="28"/>
        </w:rPr>
        <w:t>ed</w:t>
      </w:r>
      <w:r w:rsidR="005F6A11" w:rsidRPr="00E60FCD">
        <w:rPr>
          <w:rFonts w:ascii="Times New Roman" w:hAnsi="Times New Roman" w:cs="Times New Roman"/>
          <w:sz w:val="28"/>
          <w:szCs w:val="28"/>
        </w:rPr>
        <w:t xml:space="preserve"> to fit the data on the base of Akaike Information Criterion</w:t>
      </w:r>
      <w:r w:rsidR="00064229" w:rsidRPr="00E60FCD">
        <w:rPr>
          <w:rFonts w:ascii="Times New Roman" w:hAnsi="Times New Roman" w:cs="Times New Roman"/>
          <w:sz w:val="28"/>
          <w:szCs w:val="28"/>
        </w:rPr>
        <w:t xml:space="preserve"> (Park et al., 2015)</w:t>
      </w:r>
      <w:r w:rsidR="005018DF" w:rsidRPr="00E60FCD">
        <w:rPr>
          <w:rFonts w:ascii="Times New Roman" w:hAnsi="Times New Roman" w:cs="Times New Roman"/>
          <w:sz w:val="28"/>
          <w:szCs w:val="28"/>
        </w:rPr>
        <w:t xml:space="preserve">. </w:t>
      </w:r>
      <w:r w:rsidR="00F066BD" w:rsidRPr="00E60FCD">
        <w:rPr>
          <w:rFonts w:ascii="Times New Roman" w:hAnsi="Times New Roman" w:cs="Times New Roman"/>
          <w:sz w:val="28"/>
          <w:szCs w:val="28"/>
        </w:rPr>
        <w:t>In the study, t</w:t>
      </w:r>
      <w:r w:rsidR="005379FA" w:rsidRPr="00E60FCD">
        <w:rPr>
          <w:rFonts w:ascii="Times New Roman" w:hAnsi="Times New Roman" w:cs="Times New Roman"/>
          <w:sz w:val="28"/>
          <w:szCs w:val="28"/>
        </w:rPr>
        <w:t xml:space="preserve">here were </w:t>
      </w:r>
      <w:r w:rsidR="004970FF" w:rsidRPr="00E60FCD">
        <w:rPr>
          <w:rFonts w:ascii="Times New Roman" w:hAnsi="Times New Roman" w:cs="Times New Roman"/>
          <w:sz w:val="28"/>
          <w:szCs w:val="28"/>
        </w:rPr>
        <w:t>36</w:t>
      </w:r>
      <w:r w:rsidR="005379FA" w:rsidRPr="00E60FCD">
        <w:rPr>
          <w:rFonts w:ascii="Times New Roman" w:hAnsi="Times New Roman" w:cs="Times New Roman"/>
          <w:sz w:val="28"/>
          <w:szCs w:val="28"/>
        </w:rPr>
        <w:t xml:space="preserve">, </w:t>
      </w:r>
      <w:r w:rsidR="004970FF" w:rsidRPr="00E60FCD">
        <w:rPr>
          <w:rFonts w:ascii="Times New Roman" w:hAnsi="Times New Roman" w:cs="Times New Roman"/>
          <w:sz w:val="28"/>
          <w:szCs w:val="28"/>
        </w:rPr>
        <w:t>35</w:t>
      </w:r>
      <w:r w:rsidR="005379FA" w:rsidRPr="00E60FCD">
        <w:rPr>
          <w:rFonts w:ascii="Times New Roman" w:hAnsi="Times New Roman" w:cs="Times New Roman"/>
          <w:sz w:val="28"/>
          <w:szCs w:val="28"/>
        </w:rPr>
        <w:t xml:space="preserve">, and </w:t>
      </w:r>
      <w:r w:rsidR="004970FF" w:rsidRPr="00E60FCD">
        <w:rPr>
          <w:rFonts w:ascii="Times New Roman" w:hAnsi="Times New Roman" w:cs="Times New Roman"/>
          <w:sz w:val="28"/>
          <w:szCs w:val="28"/>
        </w:rPr>
        <w:t>31</w:t>
      </w:r>
      <w:r w:rsidR="005379FA" w:rsidRPr="00E60FCD">
        <w:rPr>
          <w:rFonts w:ascii="Times New Roman" w:hAnsi="Times New Roman" w:cs="Times New Roman"/>
          <w:sz w:val="28"/>
          <w:szCs w:val="28"/>
        </w:rPr>
        <w:t xml:space="preserve"> measurements </w:t>
      </w:r>
      <w:r w:rsidR="004070D0" w:rsidRPr="00E60FCD">
        <w:rPr>
          <w:rFonts w:ascii="Times New Roman" w:hAnsi="Times New Roman" w:cs="Times New Roman"/>
          <w:sz w:val="28"/>
          <w:szCs w:val="28"/>
        </w:rPr>
        <w:t>were used to calculate DOC loads for the year of 2012, 2013</w:t>
      </w:r>
      <w:r w:rsidR="004970FF" w:rsidRPr="00E60FCD">
        <w:rPr>
          <w:rFonts w:ascii="Times New Roman" w:hAnsi="Times New Roman" w:cs="Times New Roman"/>
          <w:sz w:val="28"/>
          <w:szCs w:val="28"/>
        </w:rPr>
        <w:t>,</w:t>
      </w:r>
      <w:r w:rsidR="004070D0" w:rsidRPr="00E60FCD">
        <w:rPr>
          <w:rFonts w:ascii="Times New Roman" w:hAnsi="Times New Roman" w:cs="Times New Roman"/>
          <w:sz w:val="28"/>
          <w:szCs w:val="28"/>
        </w:rPr>
        <w:t xml:space="preserve"> and 2014 respectively. </w:t>
      </w:r>
      <w:r w:rsidR="00B70F79" w:rsidRPr="00E60FCD">
        <w:rPr>
          <w:rFonts w:ascii="Times New Roman" w:hAnsi="Times New Roman" w:cs="Times New Roman"/>
          <w:sz w:val="28"/>
          <w:szCs w:val="28"/>
        </w:rPr>
        <w:t>Estimated loads with MLE method</w:t>
      </w:r>
      <w:r w:rsidR="008F0E81" w:rsidRPr="00E60FCD">
        <w:rPr>
          <w:rFonts w:ascii="Times New Roman" w:hAnsi="Times New Roman" w:cs="Times New Roman"/>
          <w:sz w:val="28"/>
          <w:szCs w:val="28"/>
        </w:rPr>
        <w:t xml:space="preserve"> were finally selected according to the presented standard error (SE)</w:t>
      </w:r>
      <w:r w:rsidR="004970FF" w:rsidRPr="00E60FCD">
        <w:rPr>
          <w:rFonts w:ascii="Times New Roman" w:hAnsi="Times New Roman" w:cs="Times New Roman"/>
          <w:sz w:val="28"/>
          <w:szCs w:val="28"/>
        </w:rPr>
        <w:t xml:space="preserve"> and the distribution of the residuals.</w:t>
      </w:r>
      <w:r w:rsidR="002F4334" w:rsidRPr="00E60FCD">
        <w:rPr>
          <w:rFonts w:ascii="Times New Roman" w:hAnsi="Times New Roman" w:cs="Times New Roman"/>
          <w:sz w:val="28"/>
          <w:szCs w:val="28"/>
        </w:rPr>
        <w:t xml:space="preserve"> The DOC yield equaled to the load divided by catchment area.</w:t>
      </w:r>
    </w:p>
    <w:p w14:paraId="03FCA396" w14:textId="77777777" w:rsidR="00AE0344" w:rsidRPr="00E60FCD" w:rsidRDefault="00AE0344" w:rsidP="00F52F18">
      <w:pPr>
        <w:tabs>
          <w:tab w:val="left" w:pos="14400"/>
        </w:tabs>
        <w:spacing w:beforeLines="50" w:before="156" w:line="480" w:lineRule="auto"/>
        <w:rPr>
          <w:rFonts w:ascii="Times New Roman" w:eastAsia="宋体" w:hAnsi="Times New Roman" w:cs="Times New Roman"/>
          <w:b/>
          <w:kern w:val="0"/>
          <w:sz w:val="24"/>
          <w:szCs w:val="24"/>
          <w:lang w:val="en-GB"/>
        </w:rPr>
      </w:pPr>
      <w:r w:rsidRPr="00E60FCD">
        <w:rPr>
          <w:rFonts w:ascii="Times New Roman" w:hAnsi="Times New Roman" w:cs="Times New Roman" w:hint="eastAsia"/>
          <w:b/>
          <w:kern w:val="0"/>
          <w:sz w:val="28"/>
          <w:szCs w:val="28"/>
          <w:lang w:val="en-GB"/>
        </w:rPr>
        <w:lastRenderedPageBreak/>
        <w:t>2.</w:t>
      </w:r>
      <w:r w:rsidRPr="00E60FCD">
        <w:rPr>
          <w:rFonts w:ascii="Times New Roman" w:hAnsi="Times New Roman" w:cs="Times New Roman"/>
          <w:b/>
          <w:kern w:val="0"/>
          <w:sz w:val="28"/>
          <w:szCs w:val="28"/>
          <w:lang w:val="en-GB"/>
        </w:rPr>
        <w:t>5.</w:t>
      </w:r>
      <w:r w:rsidRPr="00E60FCD">
        <w:rPr>
          <w:rFonts w:ascii="Times New Roman" w:hAnsi="Times New Roman" w:cs="Times New Roman" w:hint="eastAsia"/>
          <w:b/>
          <w:kern w:val="0"/>
          <w:sz w:val="28"/>
          <w:szCs w:val="28"/>
          <w:lang w:val="en-GB"/>
        </w:rPr>
        <w:t xml:space="preserve"> </w:t>
      </w:r>
      <w:r w:rsidRPr="00E60FCD">
        <w:rPr>
          <w:rFonts w:ascii="Times New Roman" w:hAnsi="Times New Roman" w:cs="Times New Roman"/>
          <w:b/>
          <w:kern w:val="0"/>
          <w:sz w:val="28"/>
          <w:szCs w:val="28"/>
          <w:lang w:val="en-GB"/>
        </w:rPr>
        <w:t>Statistical analyses</w:t>
      </w:r>
    </w:p>
    <w:p w14:paraId="0E1C7348" w14:textId="3E04B608" w:rsidR="00AE0344" w:rsidRPr="00E60FCD" w:rsidRDefault="00AE0344" w:rsidP="00F52F18">
      <w:pPr>
        <w:tabs>
          <w:tab w:val="left" w:pos="14400"/>
        </w:tabs>
        <w:spacing w:beforeLines="50" w:before="156" w:line="480" w:lineRule="auto"/>
        <w:ind w:firstLineChars="150" w:firstLine="420"/>
        <w:rPr>
          <w:rFonts w:ascii="Times New Roman" w:hAnsi="Times New Roman" w:cs="Times New Roman"/>
          <w:sz w:val="28"/>
          <w:szCs w:val="28"/>
        </w:rPr>
      </w:pPr>
      <w:r w:rsidRPr="00E60FCD">
        <w:rPr>
          <w:rFonts w:ascii="Times New Roman" w:hAnsi="Times New Roman" w:cs="Times New Roman"/>
          <w:sz w:val="28"/>
          <w:szCs w:val="28"/>
        </w:rPr>
        <w:t>The mean and the standard deviation of the DOC concentration in the stream and soil pore water, and the three fluorescence indexes were statistically analyzed with the Statistical Program for Social Sciences (SPSS) version 1</w:t>
      </w:r>
      <w:r w:rsidRPr="00E60FCD">
        <w:rPr>
          <w:rFonts w:ascii="Times New Roman" w:hAnsi="Times New Roman" w:cs="Times New Roman" w:hint="eastAsia"/>
          <w:sz w:val="28"/>
          <w:szCs w:val="28"/>
        </w:rPr>
        <w:t>3</w:t>
      </w:r>
      <w:r w:rsidRPr="00E60FCD">
        <w:rPr>
          <w:rFonts w:ascii="Times New Roman" w:hAnsi="Times New Roman" w:cs="Times New Roman"/>
          <w:sz w:val="28"/>
          <w:szCs w:val="28"/>
        </w:rPr>
        <w:t>.0 software. The relationship between the hydrological factors and the DOC concentration and the fluorescence indexes was examined by a two-tailed Pearson correlation and regression analysis, where the p-values were calculated to test for significance.</w:t>
      </w:r>
      <w:r w:rsidR="00397DDB" w:rsidRPr="00E60FCD">
        <w:rPr>
          <w:rFonts w:ascii="Times New Roman" w:hAnsi="Times New Roman" w:cs="Times New Roman"/>
          <w:sz w:val="28"/>
          <w:szCs w:val="28"/>
        </w:rPr>
        <w:t xml:space="preserve"> Analysis of covariance (ANCOVA) was </w:t>
      </w:r>
      <w:r w:rsidR="00A8291C" w:rsidRPr="00E60FCD">
        <w:rPr>
          <w:rFonts w:ascii="Times New Roman" w:hAnsi="Times New Roman" w:cs="Times New Roman"/>
          <w:sz w:val="28"/>
          <w:szCs w:val="28"/>
        </w:rPr>
        <w:t xml:space="preserve">also </w:t>
      </w:r>
      <w:r w:rsidR="00397DDB" w:rsidRPr="00E60FCD">
        <w:rPr>
          <w:rFonts w:ascii="Times New Roman" w:hAnsi="Times New Roman" w:cs="Times New Roman"/>
          <w:sz w:val="28"/>
          <w:szCs w:val="28"/>
        </w:rPr>
        <w:t>conducted to distinguish if the relationships between discharge and the DOC characteristics (concentration and fluorescence indexes) were statisticall</w:t>
      </w:r>
      <w:r w:rsidR="00EC6A4C" w:rsidRPr="00E60FCD">
        <w:rPr>
          <w:rFonts w:ascii="Times New Roman" w:hAnsi="Times New Roman" w:cs="Times New Roman"/>
          <w:sz w:val="28"/>
          <w:szCs w:val="28"/>
        </w:rPr>
        <w:t>y different for different years, and if there were other factors controlling the DOC characteristics besides of discharge.</w:t>
      </w:r>
      <w:r w:rsidR="00397DDB" w:rsidRPr="00E60FCD">
        <w:rPr>
          <w:rFonts w:ascii="Times New Roman" w:hAnsi="Times New Roman" w:cs="Times New Roman"/>
          <w:sz w:val="28"/>
          <w:szCs w:val="28"/>
        </w:rPr>
        <w:t xml:space="preserve"> </w:t>
      </w:r>
    </w:p>
    <w:p w14:paraId="29DE0389" w14:textId="77777777" w:rsidR="00A10E89" w:rsidRPr="00E60FCD" w:rsidRDefault="00A10E89" w:rsidP="00F52F18">
      <w:pPr>
        <w:tabs>
          <w:tab w:val="left" w:pos="14400"/>
        </w:tabs>
        <w:spacing w:beforeLines="50" w:before="156" w:line="480" w:lineRule="auto"/>
        <w:rPr>
          <w:rFonts w:ascii="Times New Roman" w:hAnsi="Times New Roman" w:cs="Times New Roman"/>
          <w:sz w:val="28"/>
          <w:szCs w:val="28"/>
        </w:rPr>
      </w:pPr>
    </w:p>
    <w:p w14:paraId="44B32585" w14:textId="77777777" w:rsidR="00EE71C0" w:rsidRPr="00E60FCD" w:rsidRDefault="00011392" w:rsidP="00F52F18">
      <w:pPr>
        <w:autoSpaceDE w:val="0"/>
        <w:autoSpaceDN w:val="0"/>
        <w:adjustRightInd w:val="0"/>
        <w:spacing w:beforeLines="50" w:before="156" w:line="480" w:lineRule="auto"/>
        <w:rPr>
          <w:rFonts w:ascii="Times New Roman" w:hAnsi="Times New Roman" w:cs="Times New Roman"/>
          <w:b/>
          <w:sz w:val="28"/>
          <w:szCs w:val="28"/>
          <w:lang w:val="en-GB"/>
        </w:rPr>
      </w:pPr>
      <w:r w:rsidRPr="00E60FCD">
        <w:rPr>
          <w:rFonts w:ascii="Times New Roman" w:hAnsi="Times New Roman" w:cs="Times New Roman"/>
          <w:b/>
          <w:sz w:val="28"/>
          <w:szCs w:val="28"/>
          <w:lang w:val="en-GB"/>
        </w:rPr>
        <w:t>3</w:t>
      </w:r>
      <w:r w:rsidR="005230F2" w:rsidRPr="00E60FCD">
        <w:rPr>
          <w:rFonts w:ascii="Times New Roman" w:hAnsi="Times New Roman" w:cs="Times New Roman"/>
          <w:b/>
          <w:sz w:val="28"/>
          <w:szCs w:val="28"/>
          <w:lang w:val="en-GB"/>
        </w:rPr>
        <w:t>.</w:t>
      </w:r>
      <w:r w:rsidRPr="00E60FCD">
        <w:rPr>
          <w:rFonts w:ascii="Times New Roman" w:hAnsi="Times New Roman" w:cs="Times New Roman"/>
          <w:b/>
          <w:sz w:val="28"/>
          <w:szCs w:val="28"/>
          <w:lang w:val="en-GB"/>
        </w:rPr>
        <w:t xml:space="preserve"> </w:t>
      </w:r>
      <w:r w:rsidR="00EE71C0" w:rsidRPr="00E60FCD">
        <w:rPr>
          <w:rFonts w:ascii="Times New Roman" w:hAnsi="Times New Roman" w:cs="Times New Roman"/>
          <w:b/>
          <w:sz w:val="28"/>
          <w:szCs w:val="28"/>
          <w:lang w:val="en-GB"/>
        </w:rPr>
        <w:t>R</w:t>
      </w:r>
      <w:r w:rsidR="005230F2" w:rsidRPr="00E60FCD">
        <w:rPr>
          <w:rFonts w:ascii="Times New Roman" w:hAnsi="Times New Roman" w:cs="Times New Roman"/>
          <w:b/>
          <w:sz w:val="28"/>
          <w:szCs w:val="28"/>
          <w:lang w:val="en-GB"/>
        </w:rPr>
        <w:t>esults</w:t>
      </w:r>
    </w:p>
    <w:p w14:paraId="27B34419" w14:textId="77777777" w:rsidR="00C47A8A" w:rsidRPr="00E60FCD" w:rsidRDefault="00011392" w:rsidP="00F52F18">
      <w:pPr>
        <w:tabs>
          <w:tab w:val="left" w:pos="14400"/>
        </w:tabs>
        <w:spacing w:beforeLines="50" w:before="156" w:line="480" w:lineRule="auto"/>
        <w:rPr>
          <w:rFonts w:ascii="Times New Roman" w:hAnsi="Times New Roman" w:cs="Times New Roman"/>
          <w:b/>
          <w:kern w:val="0"/>
          <w:sz w:val="28"/>
          <w:szCs w:val="28"/>
          <w:lang w:val="en-GB"/>
        </w:rPr>
      </w:pPr>
      <w:r w:rsidRPr="00E60FCD">
        <w:rPr>
          <w:rFonts w:ascii="Times New Roman" w:hAnsi="Times New Roman" w:cs="Times New Roman"/>
          <w:b/>
          <w:kern w:val="0"/>
          <w:sz w:val="28"/>
          <w:szCs w:val="28"/>
          <w:lang w:val="en-GB"/>
        </w:rPr>
        <w:t>3.1</w:t>
      </w:r>
      <w:r w:rsidR="005230F2" w:rsidRPr="00E60FCD">
        <w:rPr>
          <w:rFonts w:ascii="Times New Roman" w:hAnsi="Times New Roman" w:cs="Times New Roman"/>
          <w:b/>
          <w:kern w:val="0"/>
          <w:sz w:val="28"/>
          <w:szCs w:val="28"/>
          <w:lang w:val="en-GB"/>
        </w:rPr>
        <w:t>.</w:t>
      </w:r>
      <w:r w:rsidRPr="00E60FCD">
        <w:rPr>
          <w:rFonts w:ascii="Times New Roman" w:hAnsi="Times New Roman" w:cs="Times New Roman"/>
          <w:b/>
          <w:kern w:val="0"/>
          <w:sz w:val="28"/>
          <w:szCs w:val="28"/>
          <w:lang w:val="en-GB"/>
        </w:rPr>
        <w:t xml:space="preserve"> </w:t>
      </w:r>
      <w:r w:rsidR="00C47A8A" w:rsidRPr="00E60FCD">
        <w:rPr>
          <w:rFonts w:ascii="Times New Roman" w:hAnsi="Times New Roman" w:cs="Times New Roman"/>
          <w:b/>
          <w:kern w:val="0"/>
          <w:sz w:val="28"/>
          <w:szCs w:val="28"/>
          <w:lang w:val="en-GB"/>
        </w:rPr>
        <w:t xml:space="preserve">Environmental conditions </w:t>
      </w:r>
    </w:p>
    <w:p w14:paraId="23483253" w14:textId="681313E8" w:rsidR="0099754D" w:rsidRPr="00E60FCD" w:rsidRDefault="00C47A8A" w:rsidP="00F52F18">
      <w:pPr>
        <w:tabs>
          <w:tab w:val="left" w:pos="14400"/>
        </w:tabs>
        <w:spacing w:beforeLines="50" w:before="156" w:line="480" w:lineRule="auto"/>
        <w:rPr>
          <w:rFonts w:ascii="Times New Roman" w:hAnsi="Times New Roman" w:cs="Times New Roman"/>
          <w:kern w:val="0"/>
          <w:sz w:val="28"/>
          <w:szCs w:val="28"/>
          <w:lang w:val="en-GB"/>
        </w:rPr>
      </w:pPr>
      <w:r w:rsidRPr="00E60FCD">
        <w:rPr>
          <w:rFonts w:ascii="Times New Roman" w:hAnsi="Times New Roman" w:cs="Times New Roman"/>
          <w:b/>
          <w:kern w:val="0"/>
          <w:sz w:val="28"/>
          <w:szCs w:val="28"/>
          <w:lang w:val="en-GB"/>
        </w:rPr>
        <w:t xml:space="preserve">  </w:t>
      </w:r>
      <w:r w:rsidRPr="00E60FCD">
        <w:rPr>
          <w:rFonts w:ascii="Times New Roman" w:hAnsi="Times New Roman" w:cs="Times New Roman"/>
          <w:kern w:val="0"/>
          <w:sz w:val="28"/>
          <w:szCs w:val="28"/>
          <w:lang w:val="en-GB"/>
        </w:rPr>
        <w:t xml:space="preserve"> </w:t>
      </w:r>
      <w:r w:rsidR="00686990" w:rsidRPr="00E60FCD">
        <w:rPr>
          <w:rFonts w:ascii="Times New Roman" w:hAnsi="Times New Roman" w:cs="Times New Roman"/>
          <w:kern w:val="0"/>
          <w:sz w:val="28"/>
          <w:szCs w:val="28"/>
          <w:lang w:val="en-GB"/>
        </w:rPr>
        <w:t xml:space="preserve">Substantial </w:t>
      </w:r>
      <w:r w:rsidR="00851D81" w:rsidRPr="00E60FCD">
        <w:rPr>
          <w:rFonts w:ascii="Times New Roman" w:hAnsi="Times New Roman" w:cs="Times New Roman"/>
          <w:kern w:val="0"/>
          <w:sz w:val="28"/>
          <w:szCs w:val="28"/>
          <w:lang w:val="en-GB"/>
        </w:rPr>
        <w:t xml:space="preserve">inter-annual and </w:t>
      </w:r>
      <w:r w:rsidRPr="00E60FCD">
        <w:rPr>
          <w:rFonts w:ascii="Times New Roman" w:hAnsi="Times New Roman" w:cs="Times New Roman"/>
          <w:kern w:val="0"/>
          <w:sz w:val="28"/>
          <w:szCs w:val="28"/>
          <w:lang w:val="en-GB"/>
        </w:rPr>
        <w:t xml:space="preserve">seasonal variations in precipitation were </w:t>
      </w:r>
      <w:r w:rsidR="00851D81" w:rsidRPr="00E60FCD">
        <w:rPr>
          <w:rFonts w:ascii="Times New Roman" w:hAnsi="Times New Roman" w:cs="Times New Roman"/>
          <w:kern w:val="0"/>
          <w:sz w:val="28"/>
          <w:szCs w:val="28"/>
          <w:lang w:val="en-GB"/>
        </w:rPr>
        <w:t>observed</w:t>
      </w:r>
      <w:r w:rsidRPr="00E60FCD">
        <w:rPr>
          <w:rFonts w:ascii="Times New Roman" w:hAnsi="Times New Roman" w:cs="Times New Roman"/>
          <w:kern w:val="0"/>
          <w:sz w:val="28"/>
          <w:szCs w:val="28"/>
          <w:lang w:val="en-GB"/>
        </w:rPr>
        <w:t xml:space="preserve"> </w:t>
      </w:r>
      <w:r w:rsidR="00233F8F" w:rsidRPr="00E60FCD">
        <w:rPr>
          <w:rFonts w:ascii="Times New Roman" w:hAnsi="Times New Roman" w:cs="Times New Roman"/>
          <w:kern w:val="0"/>
          <w:sz w:val="28"/>
          <w:szCs w:val="28"/>
          <w:lang w:val="en-GB"/>
        </w:rPr>
        <w:t xml:space="preserve">for </w:t>
      </w:r>
      <w:r w:rsidR="00851D81" w:rsidRPr="00E60FCD">
        <w:rPr>
          <w:rFonts w:ascii="Times New Roman" w:hAnsi="Times New Roman" w:cs="Times New Roman"/>
          <w:kern w:val="0"/>
          <w:sz w:val="28"/>
          <w:szCs w:val="28"/>
          <w:lang w:val="en-GB"/>
        </w:rPr>
        <w:t xml:space="preserve">the three </w:t>
      </w:r>
      <w:r w:rsidR="00D11AA6" w:rsidRPr="00E60FCD">
        <w:rPr>
          <w:rFonts w:ascii="Times New Roman" w:hAnsi="Times New Roman" w:cs="Times New Roman"/>
          <w:kern w:val="0"/>
          <w:sz w:val="28"/>
          <w:szCs w:val="28"/>
          <w:lang w:val="en-GB"/>
        </w:rPr>
        <w:t>years</w:t>
      </w:r>
      <w:r w:rsidR="00851D81" w:rsidRPr="00E60FCD">
        <w:rPr>
          <w:rFonts w:ascii="Times New Roman" w:hAnsi="Times New Roman" w:cs="Times New Roman"/>
          <w:kern w:val="0"/>
          <w:sz w:val="28"/>
          <w:szCs w:val="28"/>
          <w:lang w:val="en-GB"/>
        </w:rPr>
        <w:t xml:space="preserve"> (Fig</w:t>
      </w:r>
      <w:r w:rsidR="00F11BB1" w:rsidRPr="00E60FCD">
        <w:rPr>
          <w:rFonts w:ascii="Times New Roman" w:hAnsi="Times New Roman" w:cs="Times New Roman"/>
          <w:kern w:val="0"/>
          <w:sz w:val="28"/>
          <w:szCs w:val="28"/>
          <w:lang w:val="en-GB"/>
        </w:rPr>
        <w:t>.</w:t>
      </w:r>
      <w:r w:rsidR="00851D81" w:rsidRPr="00E60FCD">
        <w:rPr>
          <w:rFonts w:ascii="Times New Roman" w:hAnsi="Times New Roman" w:cs="Times New Roman"/>
          <w:kern w:val="0"/>
          <w:sz w:val="28"/>
          <w:szCs w:val="28"/>
          <w:lang w:val="en-GB"/>
        </w:rPr>
        <w:t xml:space="preserve"> </w:t>
      </w:r>
      <w:r w:rsidR="000E602C" w:rsidRPr="00E60FCD">
        <w:rPr>
          <w:rFonts w:ascii="Times New Roman" w:hAnsi="Times New Roman" w:cs="Times New Roman"/>
          <w:kern w:val="0"/>
          <w:sz w:val="28"/>
          <w:szCs w:val="28"/>
          <w:lang w:val="en-GB"/>
        </w:rPr>
        <w:t>2</w:t>
      </w:r>
      <w:r w:rsidR="00851D81" w:rsidRPr="00E60FCD">
        <w:rPr>
          <w:rFonts w:ascii="Times New Roman" w:hAnsi="Times New Roman" w:cs="Times New Roman"/>
          <w:kern w:val="0"/>
          <w:sz w:val="28"/>
          <w:szCs w:val="28"/>
          <w:lang w:val="en-GB"/>
        </w:rPr>
        <w:t xml:space="preserve">). </w:t>
      </w:r>
      <w:r w:rsidR="00233F8F" w:rsidRPr="00E60FCD">
        <w:rPr>
          <w:rFonts w:ascii="Times New Roman" w:hAnsi="Times New Roman" w:cs="Times New Roman"/>
          <w:kern w:val="0"/>
          <w:sz w:val="28"/>
          <w:szCs w:val="28"/>
          <w:lang w:val="en-GB"/>
        </w:rPr>
        <w:t>T</w:t>
      </w:r>
      <w:r w:rsidR="00851D81" w:rsidRPr="00E60FCD">
        <w:rPr>
          <w:rFonts w:ascii="Times New Roman" w:hAnsi="Times New Roman" w:cs="Times New Roman"/>
          <w:kern w:val="0"/>
          <w:sz w:val="28"/>
          <w:szCs w:val="28"/>
          <w:lang w:val="en-GB"/>
        </w:rPr>
        <w:t xml:space="preserve">otal precipitation </w:t>
      </w:r>
      <w:r w:rsidR="00233F8F" w:rsidRPr="00E60FCD">
        <w:rPr>
          <w:rFonts w:ascii="Times New Roman" w:hAnsi="Times New Roman" w:cs="Times New Roman"/>
          <w:kern w:val="0"/>
          <w:sz w:val="28"/>
          <w:szCs w:val="28"/>
          <w:lang w:val="en-GB"/>
        </w:rPr>
        <w:t>levels reach</w:t>
      </w:r>
      <w:r w:rsidR="00FB154F" w:rsidRPr="00E60FCD">
        <w:rPr>
          <w:rFonts w:ascii="Times New Roman" w:hAnsi="Times New Roman" w:cs="Times New Roman"/>
          <w:kern w:val="0"/>
          <w:sz w:val="28"/>
          <w:szCs w:val="28"/>
          <w:lang w:val="en-GB"/>
        </w:rPr>
        <w:t>ed</w:t>
      </w:r>
      <w:r w:rsidR="00233F8F" w:rsidRPr="00E60FCD">
        <w:rPr>
          <w:rFonts w:ascii="Times New Roman" w:hAnsi="Times New Roman" w:cs="Times New Roman"/>
          <w:kern w:val="0"/>
          <w:sz w:val="28"/>
          <w:szCs w:val="28"/>
          <w:lang w:val="en-GB"/>
        </w:rPr>
        <w:t xml:space="preserve"> </w:t>
      </w:r>
      <w:r w:rsidR="00851D81" w:rsidRPr="00E60FCD">
        <w:rPr>
          <w:rFonts w:ascii="Times New Roman" w:hAnsi="Times New Roman" w:cs="Times New Roman"/>
          <w:kern w:val="0"/>
          <w:sz w:val="28"/>
          <w:szCs w:val="28"/>
          <w:lang w:val="en-GB"/>
        </w:rPr>
        <w:t xml:space="preserve">202.5, 520.8 and 164 mm </w:t>
      </w:r>
      <w:r w:rsidR="00FB154F" w:rsidRPr="00E60FCD">
        <w:rPr>
          <w:rFonts w:ascii="Times New Roman" w:hAnsi="Times New Roman" w:cs="Times New Roman"/>
          <w:kern w:val="0"/>
          <w:sz w:val="28"/>
          <w:szCs w:val="28"/>
          <w:lang w:val="en-GB"/>
        </w:rPr>
        <w:t xml:space="preserve">in </w:t>
      </w:r>
      <w:r w:rsidR="00851D81" w:rsidRPr="00E60FCD">
        <w:rPr>
          <w:rFonts w:ascii="Times New Roman" w:hAnsi="Times New Roman" w:cs="Times New Roman"/>
          <w:kern w:val="0"/>
          <w:sz w:val="28"/>
          <w:szCs w:val="28"/>
          <w:lang w:val="en-GB"/>
        </w:rPr>
        <w:t>201</w:t>
      </w:r>
      <w:r w:rsidR="0088049C" w:rsidRPr="00E60FCD">
        <w:rPr>
          <w:rFonts w:ascii="Times New Roman" w:hAnsi="Times New Roman" w:cs="Times New Roman"/>
          <w:kern w:val="0"/>
          <w:sz w:val="28"/>
          <w:szCs w:val="28"/>
          <w:lang w:val="en-GB"/>
        </w:rPr>
        <w:t>2</w:t>
      </w:r>
      <w:r w:rsidR="00851D81" w:rsidRPr="00E60FCD">
        <w:rPr>
          <w:rFonts w:ascii="Times New Roman" w:hAnsi="Times New Roman" w:cs="Times New Roman"/>
          <w:kern w:val="0"/>
          <w:sz w:val="28"/>
          <w:szCs w:val="28"/>
          <w:lang w:val="en-GB"/>
        </w:rPr>
        <w:t>, 201</w:t>
      </w:r>
      <w:r w:rsidR="0088049C" w:rsidRPr="00E60FCD">
        <w:rPr>
          <w:rFonts w:ascii="Times New Roman" w:hAnsi="Times New Roman" w:cs="Times New Roman"/>
          <w:kern w:val="0"/>
          <w:sz w:val="28"/>
          <w:szCs w:val="28"/>
          <w:lang w:val="en-GB"/>
        </w:rPr>
        <w:t>3</w:t>
      </w:r>
      <w:r w:rsidR="00851D81" w:rsidRPr="00E60FCD">
        <w:rPr>
          <w:rFonts w:ascii="Times New Roman" w:hAnsi="Times New Roman" w:cs="Times New Roman"/>
          <w:kern w:val="0"/>
          <w:sz w:val="28"/>
          <w:szCs w:val="28"/>
          <w:lang w:val="en-GB"/>
        </w:rPr>
        <w:t xml:space="preserve"> and 201</w:t>
      </w:r>
      <w:r w:rsidR="0088049C" w:rsidRPr="00E60FCD">
        <w:rPr>
          <w:rFonts w:ascii="Times New Roman" w:hAnsi="Times New Roman" w:cs="Times New Roman"/>
          <w:kern w:val="0"/>
          <w:sz w:val="28"/>
          <w:szCs w:val="28"/>
          <w:lang w:val="en-GB"/>
        </w:rPr>
        <w:t>4</w:t>
      </w:r>
      <w:r w:rsidR="00FB154F" w:rsidRPr="00E60FCD">
        <w:rPr>
          <w:rFonts w:ascii="Times New Roman" w:hAnsi="Times New Roman" w:cs="Times New Roman"/>
          <w:kern w:val="0"/>
          <w:sz w:val="28"/>
          <w:szCs w:val="28"/>
          <w:lang w:val="en-GB"/>
        </w:rPr>
        <w:t>,</w:t>
      </w:r>
      <w:r w:rsidR="00851D81" w:rsidRPr="00E60FCD">
        <w:rPr>
          <w:rFonts w:ascii="Times New Roman" w:hAnsi="Times New Roman" w:cs="Times New Roman"/>
          <w:kern w:val="0"/>
          <w:sz w:val="28"/>
          <w:szCs w:val="28"/>
          <w:lang w:val="en-GB"/>
        </w:rPr>
        <w:t xml:space="preserve"> respectively</w:t>
      </w:r>
      <w:r w:rsidRPr="00E60FCD">
        <w:rPr>
          <w:rFonts w:ascii="Times New Roman" w:hAnsi="Times New Roman" w:cs="Times New Roman"/>
          <w:kern w:val="0"/>
          <w:sz w:val="28"/>
          <w:szCs w:val="28"/>
          <w:lang w:val="en-GB"/>
        </w:rPr>
        <w:t xml:space="preserve">. </w:t>
      </w:r>
      <w:r w:rsidR="0088049C" w:rsidRPr="00E60FCD">
        <w:rPr>
          <w:rFonts w:ascii="Times New Roman" w:hAnsi="Times New Roman" w:cs="Times New Roman"/>
          <w:kern w:val="0"/>
          <w:sz w:val="28"/>
          <w:szCs w:val="28"/>
          <w:lang w:val="en-GB"/>
        </w:rPr>
        <w:t xml:space="preserve">Based on </w:t>
      </w:r>
      <w:r w:rsidR="00FB154F" w:rsidRPr="00E60FCD">
        <w:rPr>
          <w:rFonts w:ascii="Times New Roman" w:hAnsi="Times New Roman" w:cs="Times New Roman"/>
          <w:kern w:val="0"/>
          <w:sz w:val="28"/>
          <w:szCs w:val="28"/>
          <w:lang w:val="en-GB"/>
        </w:rPr>
        <w:t xml:space="preserve">our </w:t>
      </w:r>
      <w:r w:rsidR="0088049C" w:rsidRPr="00E60FCD">
        <w:rPr>
          <w:rFonts w:ascii="Times New Roman" w:hAnsi="Times New Roman" w:cs="Times New Roman"/>
          <w:kern w:val="0"/>
          <w:sz w:val="28"/>
          <w:szCs w:val="28"/>
          <w:lang w:val="en-GB"/>
        </w:rPr>
        <w:t xml:space="preserve">statistics </w:t>
      </w:r>
      <w:r w:rsidR="00FB154F" w:rsidRPr="00E60FCD">
        <w:rPr>
          <w:rFonts w:ascii="Times New Roman" w:hAnsi="Times New Roman" w:cs="Times New Roman"/>
          <w:kern w:val="0"/>
          <w:sz w:val="28"/>
          <w:szCs w:val="28"/>
          <w:lang w:val="en-GB"/>
        </w:rPr>
        <w:t xml:space="preserve">on the </w:t>
      </w:r>
      <w:r w:rsidR="0088049C" w:rsidRPr="00E60FCD">
        <w:rPr>
          <w:rFonts w:ascii="Times New Roman" w:hAnsi="Times New Roman" w:cs="Times New Roman"/>
          <w:kern w:val="0"/>
          <w:sz w:val="28"/>
          <w:szCs w:val="28"/>
          <w:lang w:val="en-GB"/>
        </w:rPr>
        <w:t xml:space="preserve">regional climate dataset </w:t>
      </w:r>
      <w:r w:rsidR="00FB154F" w:rsidRPr="00E60FCD">
        <w:rPr>
          <w:rFonts w:ascii="Times New Roman" w:hAnsi="Times New Roman" w:cs="Times New Roman"/>
          <w:kern w:val="0"/>
          <w:sz w:val="28"/>
          <w:szCs w:val="28"/>
          <w:lang w:val="en-GB"/>
        </w:rPr>
        <w:t xml:space="preserve">for </w:t>
      </w:r>
      <w:r w:rsidR="0088049C" w:rsidRPr="00E60FCD">
        <w:rPr>
          <w:rFonts w:ascii="Times New Roman" w:hAnsi="Times New Roman" w:cs="Times New Roman"/>
          <w:kern w:val="0"/>
          <w:sz w:val="28"/>
          <w:szCs w:val="28"/>
          <w:lang w:val="en-GB"/>
        </w:rPr>
        <w:t xml:space="preserve">1970 to 2005, 2013 was </w:t>
      </w:r>
      <w:r w:rsidR="00FB154F" w:rsidRPr="00E60FCD">
        <w:rPr>
          <w:rFonts w:ascii="Times New Roman" w:hAnsi="Times New Roman" w:cs="Times New Roman"/>
          <w:kern w:val="0"/>
          <w:sz w:val="28"/>
          <w:szCs w:val="28"/>
          <w:lang w:val="en-GB"/>
        </w:rPr>
        <w:t xml:space="preserve">an </w:t>
      </w:r>
      <w:r w:rsidR="0088049C" w:rsidRPr="00E60FCD">
        <w:rPr>
          <w:rFonts w:ascii="Times New Roman" w:hAnsi="Times New Roman" w:cs="Times New Roman"/>
          <w:kern w:val="0"/>
          <w:sz w:val="28"/>
          <w:szCs w:val="28"/>
          <w:lang w:val="en-GB"/>
        </w:rPr>
        <w:t>extreme</w:t>
      </w:r>
      <w:r w:rsidR="00FB154F" w:rsidRPr="00E60FCD">
        <w:rPr>
          <w:rFonts w:ascii="Times New Roman" w:hAnsi="Times New Roman" w:cs="Times New Roman"/>
          <w:kern w:val="0"/>
          <w:sz w:val="28"/>
          <w:szCs w:val="28"/>
          <w:lang w:val="en-GB"/>
        </w:rPr>
        <w:t xml:space="preserve">ly </w:t>
      </w:r>
      <w:r w:rsidR="0088049C" w:rsidRPr="00E60FCD">
        <w:rPr>
          <w:rFonts w:ascii="Times New Roman" w:hAnsi="Times New Roman" w:cs="Times New Roman"/>
          <w:kern w:val="0"/>
          <w:sz w:val="28"/>
          <w:szCs w:val="28"/>
          <w:lang w:val="en-GB"/>
        </w:rPr>
        <w:t>wet year</w:t>
      </w:r>
      <w:r w:rsidR="00FB154F" w:rsidRPr="00E60FCD">
        <w:rPr>
          <w:rFonts w:ascii="Times New Roman" w:hAnsi="Times New Roman" w:cs="Times New Roman"/>
          <w:kern w:val="0"/>
          <w:sz w:val="28"/>
          <w:szCs w:val="28"/>
          <w:lang w:val="en-GB"/>
        </w:rPr>
        <w:t xml:space="preserve"> due to</w:t>
      </w:r>
      <w:r w:rsidR="0088049C" w:rsidRPr="00E60FCD">
        <w:rPr>
          <w:rFonts w:ascii="Times New Roman" w:hAnsi="Times New Roman" w:cs="Times New Roman"/>
          <w:kern w:val="0"/>
          <w:sz w:val="28"/>
          <w:szCs w:val="28"/>
          <w:lang w:val="en-GB"/>
        </w:rPr>
        <w:t xml:space="preserve"> excessive rain</w:t>
      </w:r>
      <w:r w:rsidR="00FB154F" w:rsidRPr="00E60FCD">
        <w:rPr>
          <w:rFonts w:ascii="Times New Roman" w:hAnsi="Times New Roman" w:cs="Times New Roman"/>
          <w:kern w:val="0"/>
          <w:sz w:val="28"/>
          <w:szCs w:val="28"/>
          <w:lang w:val="en-GB"/>
        </w:rPr>
        <w:t>fall occurring</w:t>
      </w:r>
      <w:r w:rsidR="0088049C" w:rsidRPr="00E60FCD">
        <w:rPr>
          <w:rFonts w:ascii="Times New Roman" w:hAnsi="Times New Roman" w:cs="Times New Roman"/>
          <w:kern w:val="0"/>
          <w:sz w:val="28"/>
          <w:szCs w:val="28"/>
          <w:lang w:val="en-GB"/>
        </w:rPr>
        <w:t xml:space="preserve"> in </w:t>
      </w:r>
      <w:r w:rsidR="00FB154F" w:rsidRPr="00E60FCD">
        <w:rPr>
          <w:rFonts w:ascii="Times New Roman" w:hAnsi="Times New Roman" w:cs="Times New Roman"/>
          <w:kern w:val="0"/>
          <w:sz w:val="28"/>
          <w:szCs w:val="28"/>
          <w:lang w:val="en-GB"/>
        </w:rPr>
        <w:t xml:space="preserve">the </w:t>
      </w:r>
      <w:r w:rsidR="0088049C" w:rsidRPr="00E60FCD">
        <w:rPr>
          <w:rFonts w:ascii="Times New Roman" w:hAnsi="Times New Roman" w:cs="Times New Roman"/>
          <w:kern w:val="0"/>
          <w:sz w:val="28"/>
          <w:szCs w:val="28"/>
          <w:lang w:val="en-GB"/>
        </w:rPr>
        <w:t xml:space="preserve">spring and </w:t>
      </w:r>
      <w:r w:rsidR="0088049C" w:rsidRPr="00E60FCD">
        <w:rPr>
          <w:rFonts w:ascii="Times New Roman" w:hAnsi="Times New Roman" w:cs="Times New Roman"/>
          <w:kern w:val="0"/>
          <w:sz w:val="28"/>
          <w:szCs w:val="28"/>
          <w:lang w:val="en-GB"/>
        </w:rPr>
        <w:lastRenderedPageBreak/>
        <w:t>summer. Precipitation</w:t>
      </w:r>
      <w:r w:rsidR="00123D5B" w:rsidRPr="00E60FCD">
        <w:rPr>
          <w:rFonts w:ascii="Times New Roman" w:hAnsi="Times New Roman" w:cs="Times New Roman"/>
          <w:kern w:val="0"/>
          <w:sz w:val="28"/>
          <w:szCs w:val="28"/>
          <w:lang w:val="en-GB"/>
        </w:rPr>
        <w:t xml:space="preserve"> levels</w:t>
      </w:r>
      <w:r w:rsidR="0088049C" w:rsidRPr="00E60FCD">
        <w:rPr>
          <w:rFonts w:ascii="Times New Roman" w:hAnsi="Times New Roman" w:cs="Times New Roman"/>
          <w:kern w:val="0"/>
          <w:sz w:val="28"/>
          <w:szCs w:val="28"/>
          <w:lang w:val="en-GB"/>
        </w:rPr>
        <w:t xml:space="preserve"> in the growing season of 2012 </w:t>
      </w:r>
      <w:r w:rsidR="00123D5B" w:rsidRPr="00E60FCD">
        <w:rPr>
          <w:rFonts w:ascii="Times New Roman" w:hAnsi="Times New Roman" w:cs="Times New Roman"/>
          <w:kern w:val="0"/>
          <w:sz w:val="28"/>
          <w:szCs w:val="28"/>
          <w:lang w:val="en-GB"/>
        </w:rPr>
        <w:t>remained with</w:t>
      </w:r>
      <w:r w:rsidR="0088049C" w:rsidRPr="00E60FCD">
        <w:rPr>
          <w:rFonts w:ascii="Times New Roman" w:hAnsi="Times New Roman" w:cs="Times New Roman"/>
          <w:kern w:val="0"/>
          <w:sz w:val="28"/>
          <w:szCs w:val="28"/>
          <w:lang w:val="en-GB"/>
        </w:rPr>
        <w:t xml:space="preserve">in </w:t>
      </w:r>
      <w:r w:rsidR="00123D5B" w:rsidRPr="00E60FCD">
        <w:rPr>
          <w:rFonts w:ascii="Times New Roman" w:hAnsi="Times New Roman" w:cs="Times New Roman"/>
          <w:kern w:val="0"/>
          <w:sz w:val="28"/>
          <w:szCs w:val="28"/>
          <w:lang w:val="en-GB"/>
        </w:rPr>
        <w:t xml:space="preserve">a </w:t>
      </w:r>
      <w:r w:rsidR="0088049C" w:rsidRPr="00E60FCD">
        <w:rPr>
          <w:rFonts w:ascii="Times New Roman" w:hAnsi="Times New Roman" w:cs="Times New Roman"/>
          <w:kern w:val="0"/>
          <w:sz w:val="28"/>
          <w:szCs w:val="28"/>
          <w:lang w:val="en-GB"/>
        </w:rPr>
        <w:t xml:space="preserve">normal range while </w:t>
      </w:r>
      <w:r w:rsidR="00123D5B" w:rsidRPr="00E60FCD">
        <w:rPr>
          <w:rFonts w:ascii="Times New Roman" w:hAnsi="Times New Roman" w:cs="Times New Roman"/>
          <w:kern w:val="0"/>
          <w:sz w:val="28"/>
          <w:szCs w:val="28"/>
          <w:lang w:val="en-GB"/>
        </w:rPr>
        <w:t xml:space="preserve">those for </w:t>
      </w:r>
      <w:r w:rsidR="0088049C" w:rsidRPr="00E60FCD">
        <w:rPr>
          <w:rFonts w:ascii="Times New Roman" w:hAnsi="Times New Roman" w:cs="Times New Roman"/>
          <w:kern w:val="0"/>
          <w:sz w:val="28"/>
          <w:szCs w:val="28"/>
          <w:lang w:val="en-GB"/>
        </w:rPr>
        <w:t xml:space="preserve">2014 </w:t>
      </w:r>
      <w:r w:rsidR="00123D5B" w:rsidRPr="00E60FCD">
        <w:rPr>
          <w:rFonts w:ascii="Times New Roman" w:hAnsi="Times New Roman" w:cs="Times New Roman"/>
          <w:kern w:val="0"/>
          <w:sz w:val="28"/>
          <w:szCs w:val="28"/>
          <w:lang w:val="en-GB"/>
        </w:rPr>
        <w:t xml:space="preserve">denote the presence of </w:t>
      </w:r>
      <w:r w:rsidR="0088049C" w:rsidRPr="00E60FCD">
        <w:rPr>
          <w:rFonts w:ascii="Times New Roman" w:hAnsi="Times New Roman" w:cs="Times New Roman"/>
          <w:kern w:val="0"/>
          <w:sz w:val="28"/>
          <w:szCs w:val="28"/>
          <w:lang w:val="en-GB"/>
        </w:rPr>
        <w:t>very dry condition</w:t>
      </w:r>
      <w:r w:rsidR="00123D5B" w:rsidRPr="00E60FCD">
        <w:rPr>
          <w:rFonts w:ascii="Times New Roman" w:hAnsi="Times New Roman" w:cs="Times New Roman"/>
          <w:kern w:val="0"/>
          <w:sz w:val="28"/>
          <w:szCs w:val="28"/>
          <w:lang w:val="en-GB"/>
        </w:rPr>
        <w:t>s</w:t>
      </w:r>
      <w:r w:rsidR="0088049C" w:rsidRPr="00E60FCD">
        <w:rPr>
          <w:rFonts w:ascii="Times New Roman" w:hAnsi="Times New Roman" w:cs="Times New Roman"/>
          <w:kern w:val="0"/>
          <w:sz w:val="28"/>
          <w:szCs w:val="28"/>
          <w:lang w:val="en-GB"/>
        </w:rPr>
        <w:t xml:space="preserve"> in the study area. </w:t>
      </w:r>
      <w:r w:rsidR="003D3A1E" w:rsidRPr="00E60FCD">
        <w:rPr>
          <w:rFonts w:ascii="Times New Roman" w:hAnsi="Times New Roman" w:cs="Times New Roman"/>
          <w:kern w:val="0"/>
          <w:sz w:val="28"/>
          <w:szCs w:val="28"/>
          <w:lang w:val="en-GB"/>
        </w:rPr>
        <w:t>Influenced by unusual precipitation</w:t>
      </w:r>
      <w:r w:rsidR="00123D5B" w:rsidRPr="00E60FCD">
        <w:rPr>
          <w:rFonts w:ascii="Times New Roman" w:hAnsi="Times New Roman" w:cs="Times New Roman"/>
          <w:kern w:val="0"/>
          <w:sz w:val="28"/>
          <w:szCs w:val="28"/>
          <w:lang w:val="en-GB"/>
        </w:rPr>
        <w:t xml:space="preserve"> patterns</w:t>
      </w:r>
      <w:r w:rsidR="003D3A1E" w:rsidRPr="00E60FCD">
        <w:rPr>
          <w:rFonts w:ascii="Times New Roman" w:hAnsi="Times New Roman" w:cs="Times New Roman"/>
          <w:kern w:val="0"/>
          <w:sz w:val="28"/>
          <w:szCs w:val="28"/>
          <w:lang w:val="en-GB"/>
        </w:rPr>
        <w:t xml:space="preserve">, </w:t>
      </w:r>
      <w:r w:rsidR="00123D5B" w:rsidRPr="00E60FCD">
        <w:rPr>
          <w:rFonts w:ascii="Times New Roman" w:hAnsi="Times New Roman" w:cs="Times New Roman"/>
          <w:kern w:val="0"/>
          <w:sz w:val="28"/>
          <w:szCs w:val="28"/>
          <w:lang w:val="en-GB"/>
        </w:rPr>
        <w:t xml:space="preserve">the </w:t>
      </w:r>
      <w:r w:rsidR="003D3A1E" w:rsidRPr="00E60FCD">
        <w:rPr>
          <w:rFonts w:ascii="Times New Roman" w:hAnsi="Times New Roman" w:cs="Times New Roman"/>
          <w:kern w:val="0"/>
          <w:sz w:val="28"/>
          <w:szCs w:val="28"/>
          <w:lang w:val="en-GB"/>
        </w:rPr>
        <w:t xml:space="preserve">mean </w:t>
      </w:r>
      <w:r w:rsidR="009720D0" w:rsidRPr="00E60FCD">
        <w:rPr>
          <w:rFonts w:ascii="Times New Roman" w:hAnsi="Times New Roman" w:cs="Times New Roman"/>
          <w:kern w:val="0"/>
          <w:sz w:val="28"/>
          <w:szCs w:val="28"/>
          <w:lang w:val="en-GB"/>
        </w:rPr>
        <w:t xml:space="preserve">air temperature </w:t>
      </w:r>
      <w:r w:rsidR="00123D5B" w:rsidRPr="00E60FCD">
        <w:rPr>
          <w:rFonts w:ascii="Times New Roman" w:hAnsi="Times New Roman" w:cs="Times New Roman"/>
          <w:kern w:val="0"/>
          <w:sz w:val="28"/>
          <w:szCs w:val="28"/>
          <w:lang w:val="en-GB"/>
        </w:rPr>
        <w:t xml:space="preserve">of </w:t>
      </w:r>
      <w:r w:rsidR="009720D0" w:rsidRPr="00E60FCD">
        <w:rPr>
          <w:rFonts w:ascii="Times New Roman" w:hAnsi="Times New Roman" w:cs="Times New Roman"/>
          <w:kern w:val="0"/>
          <w:sz w:val="28"/>
          <w:szCs w:val="28"/>
          <w:lang w:val="en-GB"/>
        </w:rPr>
        <w:t xml:space="preserve">the growing season </w:t>
      </w:r>
      <w:r w:rsidR="00123D5B" w:rsidRPr="00E60FCD">
        <w:rPr>
          <w:rFonts w:ascii="Times New Roman" w:hAnsi="Times New Roman" w:cs="Times New Roman"/>
          <w:kern w:val="0"/>
          <w:sz w:val="28"/>
          <w:szCs w:val="28"/>
          <w:lang w:val="en-GB"/>
        </w:rPr>
        <w:t xml:space="preserve">of </w:t>
      </w:r>
      <w:r w:rsidR="009720D0" w:rsidRPr="00E60FCD">
        <w:rPr>
          <w:rFonts w:ascii="Times New Roman" w:hAnsi="Times New Roman" w:cs="Times New Roman"/>
          <w:kern w:val="0"/>
          <w:sz w:val="28"/>
          <w:szCs w:val="28"/>
          <w:lang w:val="en-GB"/>
        </w:rPr>
        <w:t>2013, 12.9</w:t>
      </w:r>
      <w:r w:rsidR="009720D0" w:rsidRPr="00E60FCD">
        <w:rPr>
          <w:rFonts w:ascii="宋体" w:eastAsia="宋体" w:hAnsi="宋体" w:cs="Times New Roman" w:hint="eastAsia"/>
          <w:kern w:val="0"/>
          <w:sz w:val="28"/>
          <w:szCs w:val="28"/>
          <w:lang w:val="en-GB"/>
        </w:rPr>
        <w:t>℃</w:t>
      </w:r>
      <w:r w:rsidR="009720D0" w:rsidRPr="00E60FCD">
        <w:rPr>
          <w:rFonts w:ascii="Times New Roman" w:hAnsi="Times New Roman" w:cs="Times New Roman"/>
          <w:kern w:val="0"/>
          <w:sz w:val="28"/>
          <w:szCs w:val="28"/>
          <w:lang w:val="en-GB"/>
        </w:rPr>
        <w:t>, was somewhat lower than th</w:t>
      </w:r>
      <w:r w:rsidR="00123D5B" w:rsidRPr="00E60FCD">
        <w:rPr>
          <w:rFonts w:ascii="Times New Roman" w:hAnsi="Times New Roman" w:cs="Times New Roman"/>
          <w:kern w:val="0"/>
          <w:sz w:val="28"/>
          <w:szCs w:val="28"/>
          <w:lang w:val="en-GB"/>
        </w:rPr>
        <w:t>ose of</w:t>
      </w:r>
      <w:r w:rsidR="009720D0" w:rsidRPr="00E60FCD">
        <w:rPr>
          <w:rFonts w:ascii="Times New Roman" w:hAnsi="Times New Roman" w:cs="Times New Roman"/>
          <w:kern w:val="0"/>
          <w:sz w:val="28"/>
          <w:szCs w:val="28"/>
          <w:lang w:val="en-GB"/>
        </w:rPr>
        <w:t xml:space="preserve"> 2012 and 2014 (13.65 and 13.67</w:t>
      </w:r>
      <w:r w:rsidR="009720D0" w:rsidRPr="00E60FCD">
        <w:rPr>
          <w:rFonts w:ascii="宋体" w:eastAsia="宋体" w:hAnsi="宋体" w:cs="Times New Roman" w:hint="eastAsia"/>
          <w:kern w:val="0"/>
          <w:sz w:val="28"/>
          <w:szCs w:val="28"/>
          <w:lang w:val="en-GB"/>
        </w:rPr>
        <w:t>℃</w:t>
      </w:r>
      <w:r w:rsidR="00101B27" w:rsidRPr="00E60FCD">
        <w:rPr>
          <w:rFonts w:ascii="Times New Roman" w:hAnsi="Times New Roman" w:cs="Times New Roman"/>
          <w:kern w:val="0"/>
          <w:sz w:val="28"/>
          <w:szCs w:val="28"/>
          <w:lang w:val="en-GB"/>
        </w:rPr>
        <w:t>).</w:t>
      </w:r>
      <w:r w:rsidR="009720D0" w:rsidRPr="00E60FCD">
        <w:rPr>
          <w:rFonts w:ascii="Times New Roman" w:hAnsi="Times New Roman" w:cs="Times New Roman"/>
          <w:kern w:val="0"/>
          <w:sz w:val="28"/>
          <w:szCs w:val="28"/>
          <w:lang w:val="en-GB"/>
        </w:rPr>
        <w:t xml:space="preserve"> </w:t>
      </w:r>
      <w:r w:rsidR="00101B27" w:rsidRPr="00E60FCD">
        <w:rPr>
          <w:rFonts w:ascii="Times New Roman" w:hAnsi="Times New Roman" w:cs="Times New Roman"/>
          <w:kern w:val="0"/>
          <w:sz w:val="28"/>
          <w:szCs w:val="28"/>
          <w:lang w:val="en-GB"/>
        </w:rPr>
        <w:t xml:space="preserve">However, </w:t>
      </w:r>
      <w:r w:rsidR="009720D0" w:rsidRPr="00E60FCD">
        <w:rPr>
          <w:rFonts w:ascii="Times New Roman" w:hAnsi="Times New Roman" w:cs="Times New Roman"/>
          <w:kern w:val="0"/>
          <w:sz w:val="28"/>
          <w:szCs w:val="28"/>
          <w:lang w:val="en-GB"/>
        </w:rPr>
        <w:t xml:space="preserve">all mean values </w:t>
      </w:r>
      <w:r w:rsidR="00101B27" w:rsidRPr="00E60FCD">
        <w:rPr>
          <w:rFonts w:ascii="Times New Roman" w:hAnsi="Times New Roman" w:cs="Times New Roman"/>
          <w:kern w:val="0"/>
          <w:sz w:val="28"/>
          <w:szCs w:val="28"/>
          <w:lang w:val="en-GB"/>
        </w:rPr>
        <w:t>fell within</w:t>
      </w:r>
      <w:r w:rsidR="009720D0" w:rsidRPr="00E60FCD">
        <w:rPr>
          <w:rFonts w:ascii="Times New Roman" w:hAnsi="Times New Roman" w:cs="Times New Roman"/>
          <w:kern w:val="0"/>
          <w:sz w:val="28"/>
          <w:szCs w:val="28"/>
          <w:lang w:val="en-GB"/>
        </w:rPr>
        <w:t xml:space="preserve"> the average range </w:t>
      </w:r>
      <w:r w:rsidR="00101B27" w:rsidRPr="00E60FCD">
        <w:rPr>
          <w:rFonts w:ascii="Times New Roman" w:hAnsi="Times New Roman" w:cs="Times New Roman"/>
          <w:kern w:val="0"/>
          <w:sz w:val="28"/>
          <w:szCs w:val="28"/>
          <w:lang w:val="en-GB"/>
        </w:rPr>
        <w:t>for the</w:t>
      </w:r>
      <w:r w:rsidR="009720D0" w:rsidRPr="00E60FCD">
        <w:rPr>
          <w:rFonts w:ascii="Times New Roman" w:hAnsi="Times New Roman" w:cs="Times New Roman"/>
          <w:kern w:val="0"/>
          <w:sz w:val="28"/>
          <w:szCs w:val="28"/>
          <w:lang w:val="en-GB"/>
        </w:rPr>
        <w:t xml:space="preserve"> long-term climate dataset. </w:t>
      </w:r>
      <w:r w:rsidR="00101B27" w:rsidRPr="00E60FCD">
        <w:rPr>
          <w:rFonts w:ascii="Times New Roman" w:hAnsi="Times New Roman" w:cs="Times New Roman"/>
          <w:kern w:val="0"/>
          <w:sz w:val="28"/>
          <w:szCs w:val="28"/>
          <w:lang w:val="en-GB"/>
        </w:rPr>
        <w:t>We</w:t>
      </w:r>
      <w:r w:rsidR="00BC3D19" w:rsidRPr="00E60FCD">
        <w:rPr>
          <w:rFonts w:ascii="Times New Roman" w:hAnsi="Times New Roman" w:cs="Times New Roman"/>
          <w:kern w:val="0"/>
          <w:sz w:val="28"/>
          <w:szCs w:val="28"/>
          <w:lang w:val="en-GB"/>
        </w:rPr>
        <w:t xml:space="preserve"> also </w:t>
      </w:r>
      <w:r w:rsidR="00101B27" w:rsidRPr="00E60FCD">
        <w:rPr>
          <w:rFonts w:ascii="Times New Roman" w:hAnsi="Times New Roman" w:cs="Times New Roman"/>
          <w:kern w:val="0"/>
          <w:sz w:val="28"/>
          <w:szCs w:val="28"/>
          <w:lang w:val="en-GB"/>
        </w:rPr>
        <w:t xml:space="preserve">found no </w:t>
      </w:r>
      <w:r w:rsidR="00BC3D19" w:rsidRPr="00E60FCD">
        <w:rPr>
          <w:rFonts w:ascii="Times New Roman" w:hAnsi="Times New Roman" w:cs="Times New Roman"/>
          <w:kern w:val="0"/>
          <w:sz w:val="28"/>
          <w:szCs w:val="28"/>
          <w:lang w:val="en-GB"/>
        </w:rPr>
        <w:t>significant difference</w:t>
      </w:r>
      <w:r w:rsidR="00101B27" w:rsidRPr="00E60FCD">
        <w:rPr>
          <w:rFonts w:ascii="Times New Roman" w:hAnsi="Times New Roman" w:cs="Times New Roman"/>
          <w:kern w:val="0"/>
          <w:sz w:val="28"/>
          <w:szCs w:val="28"/>
          <w:lang w:val="en-GB"/>
        </w:rPr>
        <w:t>s</w:t>
      </w:r>
      <w:r w:rsidR="00BC3D19" w:rsidRPr="00E60FCD">
        <w:rPr>
          <w:rFonts w:ascii="Times New Roman" w:hAnsi="Times New Roman" w:cs="Times New Roman"/>
          <w:kern w:val="0"/>
          <w:sz w:val="28"/>
          <w:szCs w:val="28"/>
          <w:lang w:val="en-GB"/>
        </w:rPr>
        <w:t xml:space="preserve"> in </w:t>
      </w:r>
      <w:r w:rsidR="00302914" w:rsidRPr="00E60FCD">
        <w:rPr>
          <w:rFonts w:ascii="Times New Roman" w:hAnsi="Times New Roman" w:cs="Times New Roman"/>
          <w:kern w:val="0"/>
          <w:sz w:val="28"/>
          <w:szCs w:val="28"/>
          <w:lang w:val="en-GB"/>
        </w:rPr>
        <w:t>maximum thaw depth</w:t>
      </w:r>
      <w:r w:rsidR="00101B27" w:rsidRPr="00E60FCD">
        <w:rPr>
          <w:rFonts w:ascii="Times New Roman" w:hAnsi="Times New Roman" w:cs="Times New Roman"/>
          <w:kern w:val="0"/>
          <w:sz w:val="28"/>
          <w:szCs w:val="28"/>
          <w:lang w:val="en-GB"/>
        </w:rPr>
        <w:t>s</w:t>
      </w:r>
      <w:r w:rsidR="00302914" w:rsidRPr="00E60FCD">
        <w:rPr>
          <w:rFonts w:ascii="Times New Roman" w:hAnsi="Times New Roman" w:cs="Times New Roman"/>
          <w:kern w:val="0"/>
          <w:sz w:val="28"/>
          <w:szCs w:val="28"/>
          <w:lang w:val="en-GB"/>
        </w:rPr>
        <w:t xml:space="preserve"> </w:t>
      </w:r>
      <w:r w:rsidR="00BC3D19" w:rsidRPr="00E60FCD">
        <w:rPr>
          <w:rFonts w:ascii="Times New Roman" w:hAnsi="Times New Roman" w:cs="Times New Roman"/>
          <w:kern w:val="0"/>
          <w:sz w:val="28"/>
          <w:szCs w:val="28"/>
          <w:lang w:val="en-GB"/>
        </w:rPr>
        <w:t xml:space="preserve">for the three years, </w:t>
      </w:r>
      <w:r w:rsidR="00676C72" w:rsidRPr="00E60FCD">
        <w:rPr>
          <w:rFonts w:ascii="Times New Roman" w:hAnsi="Times New Roman" w:cs="Times New Roman"/>
          <w:kern w:val="0"/>
          <w:sz w:val="28"/>
          <w:szCs w:val="28"/>
          <w:lang w:val="en-GB"/>
        </w:rPr>
        <w:t>finding</w:t>
      </w:r>
      <w:r w:rsidR="00BC3D19" w:rsidRPr="00E60FCD">
        <w:rPr>
          <w:rFonts w:ascii="Times New Roman" w:hAnsi="Times New Roman" w:cs="Times New Roman"/>
          <w:kern w:val="0"/>
          <w:sz w:val="28"/>
          <w:szCs w:val="28"/>
          <w:lang w:val="en-GB"/>
        </w:rPr>
        <w:t xml:space="preserve"> value</w:t>
      </w:r>
      <w:r w:rsidR="00676C72" w:rsidRPr="00E60FCD">
        <w:rPr>
          <w:rFonts w:ascii="Times New Roman" w:hAnsi="Times New Roman" w:cs="Times New Roman"/>
          <w:kern w:val="0"/>
          <w:sz w:val="28"/>
          <w:szCs w:val="28"/>
          <w:lang w:val="en-GB"/>
        </w:rPr>
        <w:t>s</w:t>
      </w:r>
      <w:r w:rsidR="00BC3D19" w:rsidRPr="00E60FCD">
        <w:rPr>
          <w:rFonts w:ascii="Times New Roman" w:hAnsi="Times New Roman" w:cs="Times New Roman"/>
          <w:kern w:val="0"/>
          <w:sz w:val="28"/>
          <w:szCs w:val="28"/>
          <w:lang w:val="en-GB"/>
        </w:rPr>
        <w:t xml:space="preserve"> of</w:t>
      </w:r>
      <w:r w:rsidR="005A664E" w:rsidRPr="00E60FCD">
        <w:rPr>
          <w:rFonts w:ascii="Times New Roman" w:hAnsi="Times New Roman" w:cs="Times New Roman"/>
          <w:kern w:val="0"/>
          <w:sz w:val="28"/>
          <w:szCs w:val="28"/>
          <w:lang w:val="en-GB"/>
        </w:rPr>
        <w:t xml:space="preserve"> approximately 7</w:t>
      </w:r>
      <w:r w:rsidR="00BC3D19" w:rsidRPr="00E60FCD">
        <w:rPr>
          <w:rFonts w:ascii="Times New Roman" w:hAnsi="Times New Roman" w:cs="Times New Roman"/>
          <w:kern w:val="0"/>
          <w:sz w:val="28"/>
          <w:szCs w:val="28"/>
          <w:lang w:val="en-GB"/>
        </w:rPr>
        <w:t xml:space="preserve">0 cm. </w:t>
      </w:r>
      <w:r w:rsidR="00676C72" w:rsidRPr="00E60FCD">
        <w:rPr>
          <w:rFonts w:ascii="Times New Roman" w:hAnsi="Times New Roman" w:cs="Times New Roman"/>
          <w:kern w:val="0"/>
          <w:sz w:val="28"/>
          <w:szCs w:val="28"/>
          <w:lang w:val="en-GB"/>
        </w:rPr>
        <w:t>S</w:t>
      </w:r>
      <w:r w:rsidR="00745DC9" w:rsidRPr="00E60FCD">
        <w:rPr>
          <w:rFonts w:ascii="Times New Roman" w:hAnsi="Times New Roman" w:cs="Times New Roman"/>
          <w:kern w:val="0"/>
          <w:sz w:val="28"/>
          <w:szCs w:val="28"/>
          <w:lang w:val="en-GB"/>
        </w:rPr>
        <w:t>tanding water level</w:t>
      </w:r>
      <w:r w:rsidR="00676C72" w:rsidRPr="00E60FCD">
        <w:rPr>
          <w:rFonts w:ascii="Times New Roman" w:hAnsi="Times New Roman" w:cs="Times New Roman"/>
          <w:kern w:val="0"/>
          <w:sz w:val="28"/>
          <w:szCs w:val="28"/>
          <w:lang w:val="en-GB"/>
        </w:rPr>
        <w:t>s</w:t>
      </w:r>
      <w:r w:rsidR="00745DC9" w:rsidRPr="00E60FCD">
        <w:rPr>
          <w:rFonts w:ascii="Times New Roman" w:hAnsi="Times New Roman" w:cs="Times New Roman"/>
          <w:kern w:val="0"/>
          <w:sz w:val="28"/>
          <w:szCs w:val="28"/>
          <w:lang w:val="en-GB"/>
        </w:rPr>
        <w:t xml:space="preserve"> </w:t>
      </w:r>
      <w:r w:rsidR="00676C72" w:rsidRPr="00E60FCD">
        <w:rPr>
          <w:rFonts w:ascii="Times New Roman" w:hAnsi="Times New Roman" w:cs="Times New Roman"/>
          <w:kern w:val="0"/>
          <w:sz w:val="28"/>
          <w:szCs w:val="28"/>
          <w:lang w:val="en-GB"/>
        </w:rPr>
        <w:t>close to</w:t>
      </w:r>
      <w:r w:rsidR="00745DC9" w:rsidRPr="00E60FCD">
        <w:rPr>
          <w:rFonts w:ascii="Times New Roman" w:hAnsi="Times New Roman" w:cs="Times New Roman"/>
          <w:kern w:val="0"/>
          <w:sz w:val="28"/>
          <w:szCs w:val="28"/>
          <w:lang w:val="en-GB"/>
        </w:rPr>
        <w:t xml:space="preserve"> the stream channel </w:t>
      </w:r>
      <w:r w:rsidR="00676C72" w:rsidRPr="00E60FCD">
        <w:rPr>
          <w:rFonts w:ascii="Times New Roman" w:hAnsi="Times New Roman" w:cs="Times New Roman"/>
          <w:kern w:val="0"/>
          <w:sz w:val="28"/>
          <w:szCs w:val="28"/>
          <w:lang w:val="en-GB"/>
        </w:rPr>
        <w:t>declined overall</w:t>
      </w:r>
      <w:r w:rsidR="005E210B" w:rsidRPr="00E60FCD">
        <w:rPr>
          <w:rFonts w:ascii="Times New Roman" w:hAnsi="Times New Roman" w:cs="Times New Roman"/>
          <w:kern w:val="0"/>
          <w:sz w:val="28"/>
          <w:szCs w:val="28"/>
          <w:lang w:val="en-GB"/>
        </w:rPr>
        <w:t xml:space="preserve"> </w:t>
      </w:r>
      <w:r w:rsidR="005D297D" w:rsidRPr="00E60FCD">
        <w:rPr>
          <w:rFonts w:ascii="Times New Roman" w:hAnsi="Times New Roman" w:cs="Times New Roman"/>
          <w:kern w:val="0"/>
          <w:sz w:val="28"/>
          <w:szCs w:val="28"/>
          <w:lang w:val="en-GB"/>
        </w:rPr>
        <w:t>across the growing seasons</w:t>
      </w:r>
      <w:r w:rsidR="00266B39" w:rsidRPr="00E60FCD">
        <w:rPr>
          <w:rFonts w:ascii="Times New Roman" w:hAnsi="Times New Roman" w:cs="Times New Roman"/>
          <w:kern w:val="0"/>
          <w:sz w:val="28"/>
          <w:szCs w:val="28"/>
          <w:lang w:val="en-GB"/>
        </w:rPr>
        <w:t xml:space="preserve">. </w:t>
      </w:r>
      <w:r w:rsidR="007B602A" w:rsidRPr="00E60FCD">
        <w:rPr>
          <w:rFonts w:ascii="Times New Roman" w:hAnsi="Times New Roman" w:cs="Times New Roman"/>
          <w:kern w:val="0"/>
          <w:sz w:val="28"/>
          <w:szCs w:val="28"/>
          <w:lang w:val="en-GB"/>
        </w:rPr>
        <w:t>N</w:t>
      </w:r>
      <w:r w:rsidR="00266B39" w:rsidRPr="00E60FCD">
        <w:rPr>
          <w:rFonts w:ascii="Times New Roman" w:hAnsi="Times New Roman" w:cs="Times New Roman"/>
          <w:kern w:val="0"/>
          <w:sz w:val="28"/>
          <w:szCs w:val="28"/>
          <w:lang w:val="en-GB"/>
        </w:rPr>
        <w:t xml:space="preserve">o </w:t>
      </w:r>
      <w:r w:rsidR="004737BD" w:rsidRPr="00E60FCD">
        <w:rPr>
          <w:rFonts w:ascii="Times New Roman" w:hAnsi="Times New Roman" w:cs="Times New Roman"/>
          <w:kern w:val="0"/>
          <w:sz w:val="28"/>
          <w:szCs w:val="28"/>
          <w:lang w:val="en-GB"/>
        </w:rPr>
        <w:t>water level</w:t>
      </w:r>
      <w:r w:rsidR="00676C72" w:rsidRPr="00E60FCD">
        <w:rPr>
          <w:rFonts w:ascii="Times New Roman" w:hAnsi="Times New Roman" w:cs="Times New Roman"/>
          <w:kern w:val="0"/>
          <w:sz w:val="28"/>
          <w:szCs w:val="28"/>
          <w:lang w:val="en-GB"/>
        </w:rPr>
        <w:t xml:space="preserve"> </w:t>
      </w:r>
      <w:r w:rsidR="00266B39" w:rsidRPr="00E60FCD">
        <w:rPr>
          <w:rFonts w:ascii="Times New Roman" w:hAnsi="Times New Roman" w:cs="Times New Roman"/>
          <w:kern w:val="0"/>
          <w:sz w:val="28"/>
          <w:szCs w:val="28"/>
          <w:lang w:val="en-GB"/>
        </w:rPr>
        <w:t>higher than peat surface</w:t>
      </w:r>
      <w:r w:rsidR="007B602A" w:rsidRPr="00E60FCD">
        <w:rPr>
          <w:rFonts w:ascii="Times New Roman" w:hAnsi="Times New Roman" w:cs="Times New Roman"/>
          <w:kern w:val="0"/>
          <w:sz w:val="28"/>
          <w:szCs w:val="28"/>
          <w:lang w:val="en-GB"/>
        </w:rPr>
        <w:t xml:space="preserve"> </w:t>
      </w:r>
      <w:r w:rsidR="00676C72" w:rsidRPr="00E60FCD">
        <w:rPr>
          <w:rFonts w:ascii="Times New Roman" w:hAnsi="Times New Roman" w:cs="Times New Roman"/>
          <w:kern w:val="0"/>
          <w:sz w:val="28"/>
          <w:szCs w:val="28"/>
          <w:lang w:val="en-GB"/>
        </w:rPr>
        <w:t xml:space="preserve">were </w:t>
      </w:r>
      <w:r w:rsidR="007B602A" w:rsidRPr="00E60FCD">
        <w:rPr>
          <w:rFonts w:ascii="Times New Roman" w:hAnsi="Times New Roman" w:cs="Times New Roman"/>
          <w:kern w:val="0"/>
          <w:sz w:val="28"/>
          <w:szCs w:val="28"/>
          <w:lang w:val="en-GB"/>
        </w:rPr>
        <w:t>detected</w:t>
      </w:r>
      <w:r w:rsidR="00266B39" w:rsidRPr="00E60FCD">
        <w:rPr>
          <w:rFonts w:ascii="Times New Roman" w:hAnsi="Times New Roman" w:cs="Times New Roman"/>
          <w:kern w:val="0"/>
          <w:sz w:val="28"/>
          <w:szCs w:val="28"/>
          <w:lang w:val="en-GB"/>
        </w:rPr>
        <w:t xml:space="preserve"> </w:t>
      </w:r>
      <w:r w:rsidR="00676C72" w:rsidRPr="00E60FCD">
        <w:rPr>
          <w:rFonts w:ascii="Times New Roman" w:hAnsi="Times New Roman" w:cs="Times New Roman"/>
          <w:kern w:val="0"/>
          <w:sz w:val="28"/>
          <w:szCs w:val="28"/>
          <w:lang w:val="en-GB"/>
        </w:rPr>
        <w:t xml:space="preserve">for </w:t>
      </w:r>
      <w:r w:rsidR="00266B39" w:rsidRPr="00E60FCD">
        <w:rPr>
          <w:rFonts w:ascii="Times New Roman" w:hAnsi="Times New Roman" w:cs="Times New Roman"/>
          <w:kern w:val="0"/>
          <w:sz w:val="28"/>
          <w:szCs w:val="28"/>
          <w:lang w:val="en-GB"/>
        </w:rPr>
        <w:t>the three years.</w:t>
      </w:r>
      <w:r w:rsidR="005D297D" w:rsidRPr="00E60FCD">
        <w:rPr>
          <w:rFonts w:ascii="Times New Roman" w:hAnsi="Times New Roman" w:cs="Times New Roman"/>
          <w:kern w:val="0"/>
          <w:sz w:val="28"/>
          <w:szCs w:val="28"/>
          <w:lang w:val="en-GB"/>
        </w:rPr>
        <w:t xml:space="preserve">   </w:t>
      </w:r>
    </w:p>
    <w:p w14:paraId="23BF5952" w14:textId="77777777" w:rsidR="00B5143C" w:rsidRPr="00E60FCD" w:rsidRDefault="00B5143C" w:rsidP="00F52F18">
      <w:pPr>
        <w:tabs>
          <w:tab w:val="left" w:pos="14400"/>
        </w:tabs>
        <w:spacing w:beforeLines="50" w:before="156" w:line="480" w:lineRule="auto"/>
        <w:rPr>
          <w:rFonts w:ascii="Times New Roman" w:hAnsi="Times New Roman" w:cs="Times New Roman"/>
          <w:kern w:val="0"/>
          <w:sz w:val="28"/>
          <w:szCs w:val="28"/>
          <w:lang w:val="en-GB"/>
        </w:rPr>
      </w:pPr>
    </w:p>
    <w:p w14:paraId="7ED256FB" w14:textId="016C376D" w:rsidR="00DB6507" w:rsidRPr="00E60FCD" w:rsidRDefault="00745DC9" w:rsidP="00F52F18">
      <w:pPr>
        <w:spacing w:beforeLines="50" w:before="156" w:line="480" w:lineRule="auto"/>
        <w:ind w:leftChars="-1" w:rightChars="12" w:right="25" w:hanging="2"/>
        <w:rPr>
          <w:rFonts w:ascii="Times New Roman" w:hAnsi="Times New Roman" w:cs="Times New Roman"/>
          <w:kern w:val="0"/>
          <w:sz w:val="28"/>
          <w:szCs w:val="28"/>
          <w:u w:val="single"/>
          <w:lang w:val="en-GB"/>
        </w:rPr>
      </w:pPr>
      <w:r w:rsidRPr="00E60FCD">
        <w:rPr>
          <w:rFonts w:ascii="Times New Roman" w:hAnsi="Times New Roman" w:cs="Times New Roman"/>
          <w:b/>
          <w:kern w:val="0"/>
          <w:sz w:val="28"/>
          <w:szCs w:val="28"/>
          <w:u w:val="single"/>
          <w:lang w:val="en-GB"/>
        </w:rPr>
        <w:t xml:space="preserve">Fig. 2 </w:t>
      </w:r>
      <w:r w:rsidR="00271579" w:rsidRPr="00E60FCD">
        <w:rPr>
          <w:rFonts w:ascii="Times New Roman" w:hAnsi="Times New Roman" w:cs="Times New Roman"/>
          <w:kern w:val="0"/>
          <w:sz w:val="28"/>
          <w:szCs w:val="28"/>
          <w:u w:val="single"/>
          <w:lang w:val="en-GB"/>
        </w:rPr>
        <w:t>Dynamics of air temperature, precipitation, standing water levels, and thaw depth observed during the growing seasons of 2012 to 2014.</w:t>
      </w:r>
    </w:p>
    <w:p w14:paraId="665FE43A" w14:textId="77777777" w:rsidR="00745DC9" w:rsidRPr="00E60FCD" w:rsidRDefault="00745DC9" w:rsidP="00F52F18">
      <w:pPr>
        <w:spacing w:beforeLines="50" w:before="156" w:line="480" w:lineRule="auto"/>
        <w:ind w:leftChars="-1" w:rightChars="12" w:right="25" w:hanging="2"/>
        <w:rPr>
          <w:rFonts w:ascii="Times New Roman" w:hAnsi="Times New Roman" w:cs="Times New Roman"/>
          <w:b/>
          <w:sz w:val="28"/>
          <w:szCs w:val="28"/>
          <w:lang w:val="en-GB"/>
        </w:rPr>
      </w:pPr>
    </w:p>
    <w:p w14:paraId="07C36774" w14:textId="3A01D200" w:rsidR="00285200" w:rsidRPr="00E60FCD" w:rsidRDefault="00011392" w:rsidP="00F52F18">
      <w:pPr>
        <w:spacing w:beforeLines="50" w:before="156" w:line="480" w:lineRule="auto"/>
        <w:ind w:leftChars="-1" w:rightChars="12" w:right="25" w:hanging="2"/>
        <w:rPr>
          <w:rFonts w:ascii="Times New Roman" w:hAnsi="Times New Roman" w:cs="Times New Roman"/>
          <w:b/>
          <w:sz w:val="28"/>
          <w:szCs w:val="28"/>
          <w:lang w:val="en-GB"/>
        </w:rPr>
      </w:pPr>
      <w:r w:rsidRPr="00E60FCD">
        <w:rPr>
          <w:rFonts w:ascii="Times New Roman" w:hAnsi="Times New Roman" w:cs="Times New Roman"/>
          <w:b/>
          <w:sz w:val="28"/>
          <w:szCs w:val="28"/>
          <w:lang w:val="en-GB"/>
        </w:rPr>
        <w:t>3.2</w:t>
      </w:r>
      <w:r w:rsidR="005230F2" w:rsidRPr="00E60FCD">
        <w:rPr>
          <w:rFonts w:ascii="Times New Roman" w:hAnsi="Times New Roman" w:cs="Times New Roman"/>
          <w:b/>
          <w:sz w:val="28"/>
          <w:szCs w:val="28"/>
          <w:lang w:val="en-GB"/>
        </w:rPr>
        <w:t>.</w:t>
      </w:r>
      <w:r w:rsidRPr="00E60FCD">
        <w:rPr>
          <w:rFonts w:ascii="Times New Roman" w:hAnsi="Times New Roman" w:cs="Times New Roman"/>
          <w:b/>
          <w:sz w:val="28"/>
          <w:szCs w:val="28"/>
          <w:lang w:val="en-GB"/>
        </w:rPr>
        <w:t xml:space="preserve"> </w:t>
      </w:r>
      <w:r w:rsidR="00285200" w:rsidRPr="00E60FCD">
        <w:rPr>
          <w:rFonts w:ascii="Times New Roman" w:hAnsi="Times New Roman" w:cs="Times New Roman"/>
          <w:b/>
          <w:sz w:val="28"/>
          <w:szCs w:val="28"/>
          <w:lang w:val="en-GB"/>
        </w:rPr>
        <w:t xml:space="preserve">DOC concentrations and </w:t>
      </w:r>
      <w:r w:rsidR="00003D4F" w:rsidRPr="00E60FCD">
        <w:rPr>
          <w:rFonts w:ascii="Times New Roman" w:hAnsi="Times New Roman" w:cs="Times New Roman"/>
          <w:b/>
          <w:sz w:val="28"/>
          <w:szCs w:val="28"/>
          <w:lang w:val="en-GB"/>
        </w:rPr>
        <w:t>loads</w:t>
      </w:r>
    </w:p>
    <w:p w14:paraId="6E649392" w14:textId="557BE628" w:rsidR="001217B6" w:rsidRPr="00E60FCD" w:rsidRDefault="00840602" w:rsidP="00F52F18">
      <w:pPr>
        <w:spacing w:beforeLines="50" w:before="156" w:line="480" w:lineRule="auto"/>
        <w:ind w:firstLineChars="150" w:firstLine="420"/>
        <w:rPr>
          <w:rFonts w:ascii="Times New Roman" w:hAnsi="Times New Roman" w:cs="Times New Roman"/>
          <w:sz w:val="28"/>
          <w:szCs w:val="28"/>
          <w:lang w:val="en-GB"/>
        </w:rPr>
      </w:pPr>
      <w:r w:rsidRPr="00E60FCD">
        <w:rPr>
          <w:rFonts w:ascii="Times New Roman" w:hAnsi="Times New Roman" w:cs="Times New Roman"/>
          <w:sz w:val="28"/>
          <w:szCs w:val="28"/>
          <w:lang w:val="en-GB"/>
        </w:rPr>
        <w:t>DOC concentration</w:t>
      </w:r>
      <w:r w:rsidR="00676C72" w:rsidRPr="00E60FCD">
        <w:rPr>
          <w:rFonts w:ascii="Times New Roman" w:hAnsi="Times New Roman" w:cs="Times New Roman"/>
          <w:sz w:val="28"/>
          <w:szCs w:val="28"/>
          <w:lang w:val="en-GB"/>
        </w:rPr>
        <w:t>s</w:t>
      </w:r>
      <w:r w:rsidRPr="00E60FCD">
        <w:rPr>
          <w:rFonts w:ascii="Times New Roman" w:hAnsi="Times New Roman" w:cs="Times New Roman"/>
          <w:sz w:val="28"/>
          <w:szCs w:val="28"/>
          <w:lang w:val="en-GB"/>
        </w:rPr>
        <w:t xml:space="preserve"> in the Fukuqi River </w:t>
      </w:r>
      <w:r w:rsidR="00B437F9" w:rsidRPr="00E60FCD">
        <w:rPr>
          <w:rFonts w:ascii="Times New Roman" w:hAnsi="Times New Roman" w:cs="Times New Roman"/>
          <w:sz w:val="28"/>
          <w:szCs w:val="28"/>
          <w:lang w:val="en-GB"/>
        </w:rPr>
        <w:t>fluctuated</w:t>
      </w:r>
      <w:r w:rsidRPr="00E60FCD">
        <w:rPr>
          <w:rFonts w:ascii="Times New Roman" w:hAnsi="Times New Roman" w:cs="Times New Roman"/>
          <w:sz w:val="28"/>
          <w:szCs w:val="28"/>
          <w:lang w:val="en-GB"/>
        </w:rPr>
        <w:t xml:space="preserve"> </w:t>
      </w:r>
      <w:r w:rsidR="00676C72" w:rsidRPr="00E60FCD">
        <w:rPr>
          <w:rFonts w:ascii="Times New Roman" w:hAnsi="Times New Roman" w:cs="Times New Roman"/>
          <w:sz w:val="28"/>
          <w:szCs w:val="28"/>
          <w:lang w:val="en-GB"/>
        </w:rPr>
        <w:t xml:space="preserve">considerably </w:t>
      </w:r>
      <w:r w:rsidRPr="00E60FCD">
        <w:rPr>
          <w:rFonts w:ascii="Times New Roman" w:hAnsi="Times New Roman" w:cs="Times New Roman"/>
          <w:sz w:val="28"/>
          <w:szCs w:val="28"/>
          <w:lang w:val="en-GB"/>
        </w:rPr>
        <w:t xml:space="preserve">with </w:t>
      </w:r>
      <w:r w:rsidR="00A24A19" w:rsidRPr="00E60FCD">
        <w:rPr>
          <w:rFonts w:ascii="Times New Roman" w:hAnsi="Times New Roman" w:cs="Times New Roman"/>
          <w:sz w:val="28"/>
          <w:szCs w:val="28"/>
          <w:lang w:val="en-GB"/>
        </w:rPr>
        <w:t xml:space="preserve">stream </w:t>
      </w:r>
      <w:r w:rsidRPr="00E60FCD">
        <w:rPr>
          <w:rFonts w:ascii="Times New Roman" w:hAnsi="Times New Roman" w:cs="Times New Roman"/>
          <w:sz w:val="28"/>
          <w:szCs w:val="28"/>
          <w:lang w:val="en-GB"/>
        </w:rPr>
        <w:t>discharge</w:t>
      </w:r>
      <w:r w:rsidR="00676C72" w:rsidRPr="00E60FCD">
        <w:rPr>
          <w:rFonts w:ascii="Times New Roman" w:hAnsi="Times New Roman" w:cs="Times New Roman"/>
          <w:sz w:val="28"/>
          <w:szCs w:val="28"/>
          <w:lang w:val="en-GB"/>
        </w:rPr>
        <w:t xml:space="preserve"> </w:t>
      </w:r>
      <w:r w:rsidR="00B11DF1" w:rsidRPr="00E60FCD">
        <w:rPr>
          <w:rFonts w:ascii="Times New Roman" w:hAnsi="Times New Roman" w:cs="Times New Roman"/>
          <w:sz w:val="28"/>
          <w:szCs w:val="28"/>
          <w:lang w:val="en-GB"/>
        </w:rPr>
        <w:t>during</w:t>
      </w:r>
      <w:r w:rsidRPr="00E60FCD">
        <w:rPr>
          <w:rFonts w:ascii="Times New Roman" w:hAnsi="Times New Roman" w:cs="Times New Roman"/>
          <w:sz w:val="28"/>
          <w:szCs w:val="28"/>
          <w:lang w:val="en-GB"/>
        </w:rPr>
        <w:t xml:space="preserve"> the three growing seasons (Fig</w:t>
      </w:r>
      <w:r w:rsidR="00F11BB1" w:rsidRPr="00E60FCD">
        <w:rPr>
          <w:rFonts w:ascii="Times New Roman" w:hAnsi="Times New Roman" w:cs="Times New Roman"/>
          <w:sz w:val="28"/>
          <w:szCs w:val="28"/>
          <w:lang w:val="en-GB"/>
        </w:rPr>
        <w:t>.</w:t>
      </w:r>
      <w:r w:rsidRPr="00E60FCD">
        <w:rPr>
          <w:rFonts w:ascii="Times New Roman" w:hAnsi="Times New Roman" w:cs="Times New Roman"/>
          <w:sz w:val="28"/>
          <w:szCs w:val="28"/>
          <w:lang w:val="en-GB"/>
        </w:rPr>
        <w:t xml:space="preserve"> </w:t>
      </w:r>
      <w:r w:rsidR="000E602C" w:rsidRPr="00E60FCD">
        <w:rPr>
          <w:rFonts w:ascii="Times New Roman" w:hAnsi="Times New Roman" w:cs="Times New Roman"/>
          <w:sz w:val="28"/>
          <w:szCs w:val="28"/>
          <w:lang w:val="en-GB"/>
        </w:rPr>
        <w:t>3</w:t>
      </w:r>
      <w:r w:rsidRPr="00E60FCD">
        <w:rPr>
          <w:rFonts w:ascii="Times New Roman" w:hAnsi="Times New Roman" w:cs="Times New Roman"/>
          <w:sz w:val="28"/>
          <w:szCs w:val="28"/>
          <w:lang w:val="en-GB"/>
        </w:rPr>
        <w:t xml:space="preserve">). </w:t>
      </w:r>
      <w:r w:rsidR="006C477E" w:rsidRPr="00E60FCD">
        <w:rPr>
          <w:rFonts w:ascii="Times New Roman" w:hAnsi="Times New Roman" w:cs="Times New Roman"/>
          <w:sz w:val="28"/>
          <w:szCs w:val="28"/>
          <w:lang w:val="en-GB"/>
        </w:rPr>
        <w:t xml:space="preserve">A </w:t>
      </w:r>
      <w:r w:rsidR="007C0416" w:rsidRPr="00E60FCD">
        <w:rPr>
          <w:rFonts w:ascii="Times New Roman" w:hAnsi="Times New Roman" w:cs="Times New Roman"/>
          <w:sz w:val="28"/>
          <w:szCs w:val="28"/>
          <w:lang w:val="en-GB"/>
        </w:rPr>
        <w:t xml:space="preserve">maximum concentration </w:t>
      </w:r>
      <w:r w:rsidR="006C477E" w:rsidRPr="00E60FCD">
        <w:rPr>
          <w:rFonts w:ascii="Times New Roman" w:hAnsi="Times New Roman" w:cs="Times New Roman"/>
          <w:sz w:val="28"/>
          <w:szCs w:val="28"/>
          <w:lang w:val="en-GB"/>
        </w:rPr>
        <w:t xml:space="preserve">of </w:t>
      </w:r>
      <w:r w:rsidR="005D460F" w:rsidRPr="00E60FCD">
        <w:rPr>
          <w:rFonts w:ascii="Times New Roman" w:hAnsi="Times New Roman" w:cs="Times New Roman"/>
          <w:sz w:val="28"/>
          <w:szCs w:val="28"/>
          <w:lang w:val="en-GB"/>
        </w:rPr>
        <w:t xml:space="preserve">44.71 </w:t>
      </w:r>
      <w:r w:rsidR="00A37D90" w:rsidRPr="00E60FCD">
        <w:rPr>
          <w:rFonts w:ascii="Times New Roman" w:hAnsi="Times New Roman" w:cs="Times New Roman"/>
          <w:sz w:val="28"/>
          <w:szCs w:val="28"/>
          <w:lang w:val="en-GB"/>
        </w:rPr>
        <w:t>mg L</w:t>
      </w:r>
      <w:r w:rsidR="00A37D90" w:rsidRPr="00E60FCD">
        <w:rPr>
          <w:rFonts w:ascii="Times New Roman" w:hAnsi="Times New Roman" w:cs="Times New Roman"/>
          <w:sz w:val="28"/>
          <w:szCs w:val="28"/>
          <w:vertAlign w:val="superscript"/>
          <w:lang w:val="en-GB"/>
        </w:rPr>
        <w:t>-1</w:t>
      </w:r>
      <w:r w:rsidR="005D460F" w:rsidRPr="00E60FCD">
        <w:rPr>
          <w:rFonts w:ascii="Times New Roman" w:hAnsi="Times New Roman" w:cs="Times New Roman"/>
          <w:sz w:val="28"/>
          <w:szCs w:val="28"/>
          <w:lang w:val="en-GB"/>
        </w:rPr>
        <w:t xml:space="preserve"> </w:t>
      </w:r>
      <w:r w:rsidR="006C477E" w:rsidRPr="00E60FCD">
        <w:rPr>
          <w:rFonts w:ascii="Times New Roman" w:hAnsi="Times New Roman" w:cs="Times New Roman"/>
          <w:sz w:val="28"/>
          <w:szCs w:val="28"/>
          <w:lang w:val="en-GB"/>
        </w:rPr>
        <w:t xml:space="preserve">was found </w:t>
      </w:r>
      <w:r w:rsidR="00A24A19" w:rsidRPr="00E60FCD">
        <w:rPr>
          <w:rFonts w:ascii="Times New Roman" w:hAnsi="Times New Roman" w:cs="Times New Roman"/>
          <w:sz w:val="28"/>
          <w:szCs w:val="28"/>
          <w:lang w:val="en-GB"/>
        </w:rPr>
        <w:t>in</w:t>
      </w:r>
      <w:r w:rsidR="006C477E" w:rsidRPr="00E60FCD">
        <w:rPr>
          <w:rFonts w:ascii="Times New Roman" w:hAnsi="Times New Roman" w:cs="Times New Roman"/>
          <w:sz w:val="28"/>
          <w:szCs w:val="28"/>
          <w:lang w:val="en-GB"/>
        </w:rPr>
        <w:t xml:space="preserve"> </w:t>
      </w:r>
      <w:r w:rsidR="005D460F" w:rsidRPr="00E60FCD">
        <w:rPr>
          <w:rFonts w:ascii="Times New Roman" w:hAnsi="Times New Roman" w:cs="Times New Roman"/>
          <w:sz w:val="28"/>
          <w:szCs w:val="28"/>
          <w:lang w:val="en-GB"/>
        </w:rPr>
        <w:t xml:space="preserve">the early spring of 2013 </w:t>
      </w:r>
      <w:r w:rsidR="006C477E" w:rsidRPr="00E60FCD">
        <w:rPr>
          <w:rFonts w:ascii="Times New Roman" w:hAnsi="Times New Roman" w:cs="Times New Roman"/>
          <w:sz w:val="28"/>
          <w:szCs w:val="28"/>
          <w:lang w:val="en-GB"/>
        </w:rPr>
        <w:t>ac</w:t>
      </w:r>
      <w:r w:rsidR="005D460F" w:rsidRPr="00E60FCD">
        <w:rPr>
          <w:rFonts w:ascii="Times New Roman" w:hAnsi="Times New Roman" w:cs="Times New Roman"/>
          <w:sz w:val="28"/>
          <w:szCs w:val="28"/>
          <w:lang w:val="en-GB"/>
        </w:rPr>
        <w:t xml:space="preserve">companied </w:t>
      </w:r>
      <w:r w:rsidR="006C477E" w:rsidRPr="00E60FCD">
        <w:rPr>
          <w:rFonts w:ascii="Times New Roman" w:hAnsi="Times New Roman" w:cs="Times New Roman"/>
          <w:sz w:val="28"/>
          <w:szCs w:val="28"/>
          <w:lang w:val="en-GB"/>
        </w:rPr>
        <w:t>by</w:t>
      </w:r>
      <w:r w:rsidR="00A24A19" w:rsidRPr="00E60FCD">
        <w:rPr>
          <w:rFonts w:ascii="Times New Roman" w:hAnsi="Times New Roman" w:cs="Times New Roman"/>
          <w:sz w:val="28"/>
          <w:szCs w:val="28"/>
          <w:lang w:val="en-GB"/>
        </w:rPr>
        <w:t xml:space="preserve"> the</w:t>
      </w:r>
      <w:r w:rsidR="006C477E" w:rsidRPr="00E60FCD">
        <w:rPr>
          <w:rFonts w:ascii="Times New Roman" w:hAnsi="Times New Roman" w:cs="Times New Roman"/>
          <w:sz w:val="28"/>
          <w:szCs w:val="28"/>
          <w:lang w:val="en-GB"/>
        </w:rPr>
        <w:t xml:space="preserve"> </w:t>
      </w:r>
      <w:r w:rsidR="005D460F" w:rsidRPr="00E60FCD">
        <w:rPr>
          <w:rFonts w:ascii="Times New Roman" w:hAnsi="Times New Roman" w:cs="Times New Roman"/>
          <w:sz w:val="28"/>
          <w:szCs w:val="28"/>
          <w:lang w:val="en-GB"/>
        </w:rPr>
        <w:t>maximum flood</w:t>
      </w:r>
      <w:r w:rsidR="006C477E" w:rsidRPr="00E60FCD">
        <w:rPr>
          <w:rFonts w:ascii="Times New Roman" w:hAnsi="Times New Roman" w:cs="Times New Roman"/>
          <w:sz w:val="28"/>
          <w:szCs w:val="28"/>
          <w:lang w:val="en-GB"/>
        </w:rPr>
        <w:t xml:space="preserve"> for </w:t>
      </w:r>
      <w:r w:rsidR="005D460F" w:rsidRPr="00E60FCD">
        <w:rPr>
          <w:rFonts w:ascii="Times New Roman" w:hAnsi="Times New Roman" w:cs="Times New Roman"/>
          <w:sz w:val="28"/>
          <w:szCs w:val="28"/>
          <w:lang w:val="en-GB"/>
        </w:rPr>
        <w:t xml:space="preserve">the three years. </w:t>
      </w:r>
      <w:r w:rsidR="005A394D" w:rsidRPr="00E60FCD">
        <w:rPr>
          <w:rFonts w:ascii="Times New Roman" w:hAnsi="Times New Roman" w:cs="Times New Roman"/>
          <w:sz w:val="28"/>
          <w:szCs w:val="28"/>
          <w:lang w:val="en-GB"/>
        </w:rPr>
        <w:t>It is not</w:t>
      </w:r>
      <w:r w:rsidR="00C215B9" w:rsidRPr="00E60FCD">
        <w:rPr>
          <w:rFonts w:ascii="Times New Roman" w:hAnsi="Times New Roman" w:cs="Times New Roman"/>
          <w:sz w:val="28"/>
          <w:szCs w:val="28"/>
          <w:lang w:val="en-GB"/>
        </w:rPr>
        <w:t>eworthy</w:t>
      </w:r>
      <w:r w:rsidR="005A394D" w:rsidRPr="00E60FCD">
        <w:rPr>
          <w:rFonts w:ascii="Times New Roman" w:hAnsi="Times New Roman" w:cs="Times New Roman"/>
          <w:sz w:val="28"/>
          <w:szCs w:val="28"/>
          <w:lang w:val="en-GB"/>
        </w:rPr>
        <w:t xml:space="preserve"> that </w:t>
      </w:r>
      <w:r w:rsidR="00BE1DED" w:rsidRPr="00E60FCD">
        <w:rPr>
          <w:rFonts w:ascii="Times New Roman" w:hAnsi="Times New Roman" w:cs="Times New Roman"/>
          <w:sz w:val="28"/>
          <w:szCs w:val="28"/>
          <w:lang w:val="en-GB"/>
        </w:rPr>
        <w:t xml:space="preserve">DOC concentration </w:t>
      </w:r>
      <w:r w:rsidR="00C431C3" w:rsidRPr="00E60FCD">
        <w:rPr>
          <w:rFonts w:ascii="Times New Roman" w:hAnsi="Times New Roman" w:cs="Times New Roman"/>
          <w:sz w:val="28"/>
          <w:szCs w:val="28"/>
          <w:lang w:val="en-GB"/>
        </w:rPr>
        <w:t xml:space="preserve">consistently </w:t>
      </w:r>
      <w:r w:rsidR="00BE1DED" w:rsidRPr="00E60FCD">
        <w:rPr>
          <w:rFonts w:ascii="Times New Roman" w:hAnsi="Times New Roman" w:cs="Times New Roman"/>
          <w:sz w:val="28"/>
          <w:szCs w:val="28"/>
          <w:lang w:val="en-GB"/>
        </w:rPr>
        <w:t xml:space="preserve">exhibited </w:t>
      </w:r>
      <w:r w:rsidR="005A394D" w:rsidRPr="00E60FCD">
        <w:rPr>
          <w:rFonts w:ascii="Times New Roman" w:hAnsi="Times New Roman" w:cs="Times New Roman"/>
          <w:sz w:val="28"/>
          <w:szCs w:val="28"/>
          <w:lang w:val="en-GB"/>
        </w:rPr>
        <w:t xml:space="preserve">high </w:t>
      </w:r>
      <w:r w:rsidR="00BE1DED" w:rsidRPr="00E60FCD">
        <w:rPr>
          <w:rFonts w:ascii="Times New Roman" w:hAnsi="Times New Roman" w:cs="Times New Roman"/>
          <w:sz w:val="28"/>
          <w:szCs w:val="28"/>
          <w:lang w:val="en-GB"/>
        </w:rPr>
        <w:t xml:space="preserve">levels </w:t>
      </w:r>
      <w:r w:rsidR="003275E7" w:rsidRPr="00E60FCD">
        <w:rPr>
          <w:rFonts w:ascii="Times New Roman" w:hAnsi="Times New Roman" w:cs="Times New Roman"/>
          <w:sz w:val="28"/>
          <w:szCs w:val="28"/>
          <w:lang w:val="en-GB"/>
        </w:rPr>
        <w:t>during</w:t>
      </w:r>
      <w:r w:rsidR="005A394D" w:rsidRPr="00E60FCD">
        <w:rPr>
          <w:rFonts w:ascii="Times New Roman" w:hAnsi="Times New Roman" w:cs="Times New Roman"/>
          <w:sz w:val="28"/>
          <w:szCs w:val="28"/>
          <w:lang w:val="en-GB"/>
        </w:rPr>
        <w:t xml:space="preserve"> </w:t>
      </w:r>
      <w:r w:rsidR="00BE1DED" w:rsidRPr="00E60FCD">
        <w:rPr>
          <w:rFonts w:ascii="Times New Roman" w:hAnsi="Times New Roman" w:cs="Times New Roman"/>
          <w:sz w:val="28"/>
          <w:szCs w:val="28"/>
          <w:lang w:val="en-GB"/>
        </w:rPr>
        <w:lastRenderedPageBreak/>
        <w:t xml:space="preserve">successive big </w:t>
      </w:r>
      <w:r w:rsidR="005A394D" w:rsidRPr="00E60FCD">
        <w:rPr>
          <w:rFonts w:ascii="Times New Roman" w:hAnsi="Times New Roman" w:cs="Times New Roman"/>
          <w:sz w:val="28"/>
          <w:szCs w:val="28"/>
          <w:lang w:val="en-GB"/>
        </w:rPr>
        <w:t>flood</w:t>
      </w:r>
      <w:r w:rsidR="00BE1DED" w:rsidRPr="00E60FCD">
        <w:rPr>
          <w:rFonts w:ascii="Times New Roman" w:hAnsi="Times New Roman" w:cs="Times New Roman"/>
          <w:sz w:val="28"/>
          <w:szCs w:val="28"/>
          <w:lang w:val="en-GB"/>
        </w:rPr>
        <w:t>s</w:t>
      </w:r>
      <w:r w:rsidR="003275E7" w:rsidRPr="00E60FCD">
        <w:rPr>
          <w:rFonts w:ascii="Times New Roman" w:hAnsi="Times New Roman" w:cs="Times New Roman"/>
          <w:sz w:val="28"/>
          <w:szCs w:val="28"/>
          <w:lang w:val="en-GB"/>
        </w:rPr>
        <w:t xml:space="preserve"> </w:t>
      </w:r>
      <w:r w:rsidR="00BE1DED" w:rsidRPr="00E60FCD">
        <w:rPr>
          <w:rFonts w:ascii="Times New Roman" w:hAnsi="Times New Roman" w:cs="Times New Roman"/>
          <w:sz w:val="28"/>
          <w:szCs w:val="28"/>
          <w:lang w:val="en-GB"/>
        </w:rPr>
        <w:t>in</w:t>
      </w:r>
      <w:r w:rsidR="003275E7" w:rsidRPr="00E60FCD">
        <w:rPr>
          <w:rFonts w:ascii="Times New Roman" w:hAnsi="Times New Roman" w:cs="Times New Roman"/>
          <w:sz w:val="28"/>
          <w:szCs w:val="28"/>
          <w:lang w:val="en-GB"/>
        </w:rPr>
        <w:t xml:space="preserve"> </w:t>
      </w:r>
      <w:r w:rsidR="005A394D" w:rsidRPr="00E60FCD">
        <w:rPr>
          <w:rFonts w:ascii="Times New Roman" w:hAnsi="Times New Roman" w:cs="Times New Roman"/>
          <w:sz w:val="28"/>
          <w:szCs w:val="28"/>
          <w:lang w:val="en-GB"/>
        </w:rPr>
        <w:t>the autumn</w:t>
      </w:r>
      <w:r w:rsidR="003275E7" w:rsidRPr="00E60FCD">
        <w:rPr>
          <w:rFonts w:ascii="Times New Roman" w:hAnsi="Times New Roman" w:cs="Times New Roman"/>
          <w:sz w:val="28"/>
          <w:szCs w:val="28"/>
          <w:lang w:val="en-GB"/>
        </w:rPr>
        <w:t xml:space="preserve"> of</w:t>
      </w:r>
      <w:r w:rsidR="005A394D" w:rsidRPr="00E60FCD">
        <w:rPr>
          <w:rFonts w:ascii="Times New Roman" w:hAnsi="Times New Roman" w:cs="Times New Roman"/>
          <w:sz w:val="28"/>
          <w:szCs w:val="28"/>
          <w:lang w:val="en-GB"/>
        </w:rPr>
        <w:t xml:space="preserve"> 2012 and the </w:t>
      </w:r>
      <w:r w:rsidR="003275E7" w:rsidRPr="00E60FCD">
        <w:rPr>
          <w:rFonts w:ascii="Times New Roman" w:hAnsi="Times New Roman" w:cs="Times New Roman"/>
          <w:sz w:val="28"/>
          <w:szCs w:val="28"/>
          <w:lang w:val="en-GB"/>
        </w:rPr>
        <w:t xml:space="preserve">spring of </w:t>
      </w:r>
      <w:r w:rsidR="005A394D" w:rsidRPr="00E60FCD">
        <w:rPr>
          <w:rFonts w:ascii="Times New Roman" w:hAnsi="Times New Roman" w:cs="Times New Roman"/>
          <w:sz w:val="28"/>
          <w:szCs w:val="28"/>
          <w:lang w:val="en-GB"/>
        </w:rPr>
        <w:t xml:space="preserve">2013. </w:t>
      </w:r>
      <w:r w:rsidR="00DB29F3" w:rsidRPr="00E60FCD">
        <w:rPr>
          <w:rFonts w:ascii="Times New Roman" w:hAnsi="Times New Roman" w:cs="Times New Roman"/>
          <w:sz w:val="28"/>
          <w:szCs w:val="28"/>
          <w:lang w:val="en-GB"/>
        </w:rPr>
        <w:t>S</w:t>
      </w:r>
      <w:r w:rsidRPr="00E60FCD">
        <w:rPr>
          <w:rFonts w:ascii="Times New Roman" w:hAnsi="Times New Roman" w:cs="Times New Roman"/>
          <w:sz w:val="28"/>
          <w:szCs w:val="28"/>
          <w:lang w:val="en-GB"/>
        </w:rPr>
        <w:t>ignificant</w:t>
      </w:r>
      <w:r w:rsidR="003275E7" w:rsidRPr="00E60FCD">
        <w:rPr>
          <w:rFonts w:ascii="Times New Roman" w:hAnsi="Times New Roman" w:cs="Times New Roman"/>
          <w:sz w:val="28"/>
          <w:szCs w:val="28"/>
          <w:lang w:val="en-GB"/>
        </w:rPr>
        <w:t>ly</w:t>
      </w:r>
      <w:r w:rsidRPr="00E60FCD">
        <w:rPr>
          <w:rFonts w:ascii="Times New Roman" w:hAnsi="Times New Roman" w:cs="Times New Roman"/>
          <w:sz w:val="28"/>
          <w:szCs w:val="28"/>
          <w:lang w:val="en-GB"/>
        </w:rPr>
        <w:t xml:space="preserve"> positive correlation</w:t>
      </w:r>
      <w:r w:rsidR="00DB29F3" w:rsidRPr="00E60FCD">
        <w:rPr>
          <w:rFonts w:ascii="Times New Roman" w:hAnsi="Times New Roman" w:cs="Times New Roman"/>
          <w:sz w:val="28"/>
          <w:szCs w:val="28"/>
          <w:lang w:val="en-GB"/>
        </w:rPr>
        <w:t>s</w:t>
      </w:r>
      <w:r w:rsidRPr="00E60FCD">
        <w:rPr>
          <w:rFonts w:ascii="Times New Roman" w:hAnsi="Times New Roman" w:cs="Times New Roman"/>
          <w:sz w:val="28"/>
          <w:szCs w:val="28"/>
          <w:lang w:val="en-GB"/>
        </w:rPr>
        <w:t xml:space="preserve"> w</w:t>
      </w:r>
      <w:r w:rsidR="00DB29F3" w:rsidRPr="00E60FCD">
        <w:rPr>
          <w:rFonts w:ascii="Times New Roman" w:hAnsi="Times New Roman" w:cs="Times New Roman"/>
          <w:sz w:val="28"/>
          <w:szCs w:val="28"/>
          <w:lang w:val="en-GB"/>
        </w:rPr>
        <w:t>ere</w:t>
      </w:r>
      <w:r w:rsidRPr="00E60FCD">
        <w:rPr>
          <w:rFonts w:ascii="Times New Roman" w:hAnsi="Times New Roman" w:cs="Times New Roman"/>
          <w:sz w:val="28"/>
          <w:szCs w:val="28"/>
          <w:lang w:val="en-GB"/>
        </w:rPr>
        <w:t xml:space="preserve"> </w:t>
      </w:r>
      <w:r w:rsidR="003275E7" w:rsidRPr="00E60FCD">
        <w:rPr>
          <w:rFonts w:ascii="Times New Roman" w:hAnsi="Times New Roman" w:cs="Times New Roman"/>
          <w:sz w:val="28"/>
          <w:szCs w:val="28"/>
          <w:lang w:val="en-GB"/>
        </w:rPr>
        <w:t xml:space="preserve">found </w:t>
      </w:r>
      <w:r w:rsidRPr="00E60FCD">
        <w:rPr>
          <w:rFonts w:ascii="Times New Roman" w:hAnsi="Times New Roman" w:cs="Times New Roman"/>
          <w:sz w:val="28"/>
          <w:szCs w:val="28"/>
          <w:lang w:val="en-GB"/>
        </w:rPr>
        <w:t>between DOC concentrations and discharge</w:t>
      </w:r>
      <w:r w:rsidR="003275E7" w:rsidRPr="00E60FCD">
        <w:rPr>
          <w:rFonts w:ascii="Times New Roman" w:hAnsi="Times New Roman" w:cs="Times New Roman"/>
          <w:sz w:val="28"/>
          <w:szCs w:val="28"/>
          <w:lang w:val="en-GB"/>
        </w:rPr>
        <w:t xml:space="preserve"> </w:t>
      </w:r>
      <w:r w:rsidRPr="00E60FCD">
        <w:rPr>
          <w:rFonts w:ascii="Times New Roman" w:hAnsi="Times New Roman" w:cs="Times New Roman"/>
          <w:sz w:val="28"/>
          <w:szCs w:val="28"/>
          <w:lang w:val="en-GB"/>
        </w:rPr>
        <w:t>for all three growing seasons</w:t>
      </w:r>
      <w:r w:rsidR="00DB29F3" w:rsidRPr="00E60FCD">
        <w:rPr>
          <w:rFonts w:ascii="Times New Roman" w:hAnsi="Times New Roman" w:cs="Times New Roman"/>
          <w:sz w:val="28"/>
          <w:szCs w:val="28"/>
          <w:lang w:val="en-GB"/>
        </w:rPr>
        <w:t xml:space="preserve"> (Fig. 4)</w:t>
      </w:r>
      <w:r w:rsidRPr="00E60FCD">
        <w:rPr>
          <w:rFonts w:ascii="Times New Roman" w:hAnsi="Times New Roman" w:cs="Times New Roman"/>
          <w:sz w:val="28"/>
          <w:szCs w:val="28"/>
          <w:lang w:val="en-GB"/>
        </w:rPr>
        <w:t>.</w:t>
      </w:r>
      <w:r w:rsidR="0030589D" w:rsidRPr="00E60FCD">
        <w:rPr>
          <w:rFonts w:ascii="Times New Roman" w:hAnsi="Times New Roman" w:cs="Times New Roman"/>
          <w:sz w:val="28"/>
          <w:szCs w:val="28"/>
          <w:lang w:val="en-GB"/>
        </w:rPr>
        <w:t xml:space="preserve"> </w:t>
      </w:r>
      <w:r w:rsidR="004D32C6" w:rsidRPr="00E60FCD">
        <w:rPr>
          <w:rFonts w:ascii="Times New Roman" w:hAnsi="Times New Roman" w:cs="Times New Roman"/>
          <w:sz w:val="28"/>
          <w:szCs w:val="28"/>
          <w:lang w:val="en-GB"/>
        </w:rPr>
        <w:t xml:space="preserve">Results of </w:t>
      </w:r>
      <w:r w:rsidR="004D32C6" w:rsidRPr="00E60FCD">
        <w:rPr>
          <w:rFonts w:ascii="Times New Roman" w:hAnsi="Times New Roman" w:cs="Times New Roman"/>
          <w:sz w:val="28"/>
          <w:szCs w:val="28"/>
        </w:rPr>
        <w:t>covariance analysis indicated that the adjusted mean DOC concentrations after eliminating the influence of discharge were statistically different for the three years</w:t>
      </w:r>
      <w:r w:rsidR="00FE394F" w:rsidRPr="00E60FCD">
        <w:rPr>
          <w:rFonts w:ascii="Times New Roman" w:hAnsi="Times New Roman" w:cs="Times New Roman"/>
          <w:sz w:val="28"/>
          <w:szCs w:val="28"/>
        </w:rPr>
        <w:t>, with the highest value occurring</w:t>
      </w:r>
      <w:r w:rsidR="001758FF" w:rsidRPr="00E60FCD">
        <w:rPr>
          <w:rFonts w:ascii="Times New Roman" w:hAnsi="Times New Roman" w:cs="Times New Roman"/>
          <w:sz w:val="28"/>
          <w:szCs w:val="28"/>
        </w:rPr>
        <w:t xml:space="preserve"> in 2013</w:t>
      </w:r>
      <w:r w:rsidR="000B76CC" w:rsidRPr="00E60FCD">
        <w:rPr>
          <w:rFonts w:ascii="Times New Roman" w:hAnsi="Times New Roman" w:cs="Times New Roman"/>
          <w:sz w:val="28"/>
          <w:szCs w:val="28"/>
        </w:rPr>
        <w:t xml:space="preserve"> (Table 1)</w:t>
      </w:r>
      <w:r w:rsidR="005B78EA" w:rsidRPr="00E60FCD">
        <w:rPr>
          <w:rFonts w:ascii="Times New Roman" w:hAnsi="Times New Roman" w:cs="Times New Roman"/>
          <w:sz w:val="28"/>
          <w:szCs w:val="28"/>
        </w:rPr>
        <w:t>.</w:t>
      </w:r>
      <w:r w:rsidR="001758FF" w:rsidRPr="00E60FCD">
        <w:rPr>
          <w:rFonts w:ascii="Times New Roman" w:hAnsi="Times New Roman" w:cs="Times New Roman"/>
          <w:sz w:val="28"/>
          <w:szCs w:val="28"/>
        </w:rPr>
        <w:t xml:space="preserve"> </w:t>
      </w:r>
      <w:r w:rsidR="0019710E" w:rsidRPr="00E60FCD">
        <w:rPr>
          <w:rFonts w:ascii="Times New Roman" w:hAnsi="Times New Roman" w:cs="Times New Roman"/>
          <w:sz w:val="28"/>
          <w:szCs w:val="28"/>
          <w:lang w:val="en-GB"/>
        </w:rPr>
        <w:t xml:space="preserve">Meanwhile, </w:t>
      </w:r>
      <w:r w:rsidR="001217B6" w:rsidRPr="00E60FCD">
        <w:rPr>
          <w:rFonts w:ascii="Times New Roman" w:hAnsi="Times New Roman" w:cs="Times New Roman"/>
          <w:sz w:val="28"/>
          <w:szCs w:val="28"/>
          <w:lang w:val="en-GB"/>
        </w:rPr>
        <w:t xml:space="preserve">DOC concentrations were positively related </w:t>
      </w:r>
      <w:r w:rsidR="0019710E" w:rsidRPr="00E60FCD">
        <w:rPr>
          <w:rFonts w:ascii="Times New Roman" w:hAnsi="Times New Roman" w:cs="Times New Roman"/>
          <w:sz w:val="28"/>
          <w:szCs w:val="28"/>
          <w:lang w:val="en-GB"/>
        </w:rPr>
        <w:t>to</w:t>
      </w:r>
      <w:r w:rsidR="001217B6" w:rsidRPr="00E60FCD">
        <w:rPr>
          <w:rFonts w:ascii="Times New Roman" w:hAnsi="Times New Roman" w:cs="Times New Roman"/>
          <w:sz w:val="28"/>
          <w:szCs w:val="28"/>
          <w:lang w:val="en-GB"/>
        </w:rPr>
        <w:t xml:space="preserve"> </w:t>
      </w:r>
      <w:r w:rsidR="003275E7" w:rsidRPr="00E60FCD">
        <w:rPr>
          <w:rFonts w:ascii="Times New Roman" w:hAnsi="Times New Roman" w:cs="Times New Roman"/>
          <w:sz w:val="28"/>
          <w:szCs w:val="28"/>
          <w:lang w:val="en-GB"/>
        </w:rPr>
        <w:t>turbidity</w:t>
      </w:r>
      <w:r w:rsidR="0019710E" w:rsidRPr="00E60FCD">
        <w:rPr>
          <w:rFonts w:ascii="Times New Roman" w:hAnsi="Times New Roman" w:cs="Times New Roman"/>
          <w:sz w:val="28"/>
          <w:szCs w:val="28"/>
          <w:lang w:val="en-GB"/>
        </w:rPr>
        <w:t xml:space="preserve"> and negatively </w:t>
      </w:r>
      <w:r w:rsidR="001217B6" w:rsidRPr="00E60FCD">
        <w:rPr>
          <w:rFonts w:ascii="Times New Roman" w:hAnsi="Times New Roman" w:cs="Times New Roman"/>
          <w:sz w:val="28"/>
          <w:szCs w:val="28"/>
          <w:lang w:val="en-GB"/>
        </w:rPr>
        <w:t xml:space="preserve">related </w:t>
      </w:r>
      <w:r w:rsidR="0019710E" w:rsidRPr="00E60FCD">
        <w:rPr>
          <w:rFonts w:ascii="Times New Roman" w:hAnsi="Times New Roman" w:cs="Times New Roman"/>
          <w:sz w:val="28"/>
          <w:szCs w:val="28"/>
          <w:lang w:val="en-GB"/>
        </w:rPr>
        <w:t>to</w:t>
      </w:r>
      <w:r w:rsidR="001217B6" w:rsidRPr="00E60FCD">
        <w:rPr>
          <w:rFonts w:ascii="Times New Roman" w:hAnsi="Times New Roman" w:cs="Times New Roman"/>
          <w:sz w:val="28"/>
          <w:szCs w:val="28"/>
          <w:lang w:val="en-GB"/>
        </w:rPr>
        <w:t xml:space="preserve"> conductivity</w:t>
      </w:r>
      <w:bookmarkStart w:id="2" w:name="OLE_LINK5"/>
      <w:r w:rsidR="00C776EC" w:rsidRPr="00E60FCD">
        <w:rPr>
          <w:rFonts w:ascii="Times New Roman" w:hAnsi="Times New Roman" w:cs="Times New Roman"/>
          <w:sz w:val="28"/>
          <w:szCs w:val="28"/>
          <w:lang w:val="en-GB"/>
        </w:rPr>
        <w:t xml:space="preserve"> (</w:t>
      </w:r>
      <w:r w:rsidR="005A394D" w:rsidRPr="00E60FCD">
        <w:rPr>
          <w:rFonts w:ascii="Times New Roman" w:hAnsi="Times New Roman" w:cs="Times New Roman"/>
          <w:sz w:val="28"/>
          <w:szCs w:val="28"/>
          <w:lang w:val="en-GB"/>
        </w:rPr>
        <w:t xml:space="preserve">n=68, </w:t>
      </w:r>
      <w:r w:rsidR="00164BB6" w:rsidRPr="00E60FCD">
        <w:rPr>
          <w:rFonts w:ascii="Times New Roman" w:hAnsi="Times New Roman" w:cs="Times New Roman"/>
          <w:sz w:val="28"/>
          <w:szCs w:val="28"/>
          <w:lang w:val="en-GB"/>
        </w:rPr>
        <w:t xml:space="preserve">p &lt; </w:t>
      </w:r>
      <w:r w:rsidR="00C776EC" w:rsidRPr="00E60FCD">
        <w:rPr>
          <w:rFonts w:ascii="Times New Roman" w:hAnsi="Times New Roman" w:cs="Times New Roman"/>
          <w:sz w:val="28"/>
          <w:szCs w:val="28"/>
          <w:lang w:val="en-GB"/>
        </w:rPr>
        <w:t>0.01)</w:t>
      </w:r>
      <w:r w:rsidR="0019710E" w:rsidRPr="00E60FCD">
        <w:rPr>
          <w:rFonts w:ascii="Times New Roman" w:hAnsi="Times New Roman" w:cs="Times New Roman"/>
          <w:sz w:val="28"/>
          <w:szCs w:val="28"/>
          <w:lang w:val="en-GB"/>
        </w:rPr>
        <w:t xml:space="preserve"> while no significant relationship was </w:t>
      </w:r>
      <w:r w:rsidR="003275E7" w:rsidRPr="00E60FCD">
        <w:rPr>
          <w:rFonts w:ascii="Times New Roman" w:hAnsi="Times New Roman" w:cs="Times New Roman"/>
          <w:sz w:val="28"/>
          <w:szCs w:val="28"/>
          <w:lang w:val="en-GB"/>
        </w:rPr>
        <w:t xml:space="preserve">found </w:t>
      </w:r>
      <w:r w:rsidR="0019710E" w:rsidRPr="00E60FCD">
        <w:rPr>
          <w:rFonts w:ascii="Times New Roman" w:hAnsi="Times New Roman" w:cs="Times New Roman"/>
          <w:sz w:val="28"/>
          <w:szCs w:val="28"/>
          <w:lang w:val="en-GB"/>
        </w:rPr>
        <w:t xml:space="preserve">between </w:t>
      </w:r>
      <w:r w:rsidR="00DC3A17" w:rsidRPr="00E60FCD">
        <w:rPr>
          <w:rFonts w:ascii="Times New Roman" w:hAnsi="Times New Roman" w:cs="Times New Roman"/>
          <w:sz w:val="28"/>
          <w:szCs w:val="28"/>
          <w:lang w:val="en-GB"/>
        </w:rPr>
        <w:t xml:space="preserve">the </w:t>
      </w:r>
      <w:r w:rsidR="0019710E" w:rsidRPr="00E60FCD">
        <w:rPr>
          <w:rFonts w:ascii="Times New Roman" w:hAnsi="Times New Roman" w:cs="Times New Roman"/>
          <w:sz w:val="28"/>
          <w:szCs w:val="28"/>
          <w:lang w:val="en-GB"/>
        </w:rPr>
        <w:t>concentration</w:t>
      </w:r>
      <w:r w:rsidR="004C7E5A" w:rsidRPr="00E60FCD">
        <w:rPr>
          <w:rFonts w:ascii="Times New Roman" w:hAnsi="Times New Roman" w:cs="Times New Roman"/>
          <w:sz w:val="28"/>
          <w:szCs w:val="28"/>
          <w:lang w:val="en-GB"/>
        </w:rPr>
        <w:t>s</w:t>
      </w:r>
      <w:r w:rsidR="0019710E" w:rsidRPr="00E60FCD">
        <w:rPr>
          <w:rFonts w:ascii="Times New Roman" w:hAnsi="Times New Roman" w:cs="Times New Roman"/>
          <w:sz w:val="28"/>
          <w:szCs w:val="28"/>
          <w:lang w:val="en-GB"/>
        </w:rPr>
        <w:t xml:space="preserve"> and air temperature</w:t>
      </w:r>
      <w:bookmarkEnd w:id="2"/>
      <w:r w:rsidR="004C7E5A" w:rsidRPr="00E60FCD">
        <w:rPr>
          <w:rFonts w:ascii="Times New Roman" w:hAnsi="Times New Roman" w:cs="Times New Roman"/>
          <w:sz w:val="28"/>
          <w:szCs w:val="28"/>
          <w:lang w:val="en-GB"/>
        </w:rPr>
        <w:t xml:space="preserve"> or</w:t>
      </w:r>
      <w:r w:rsidR="00F435EE" w:rsidRPr="00E60FCD">
        <w:rPr>
          <w:rFonts w:ascii="Times New Roman" w:hAnsi="Times New Roman" w:cs="Times New Roman"/>
          <w:sz w:val="28"/>
          <w:szCs w:val="28"/>
          <w:lang w:val="en-GB"/>
        </w:rPr>
        <w:t xml:space="preserve"> soil temperature</w:t>
      </w:r>
      <w:r w:rsidR="003275E7" w:rsidRPr="00E60FCD">
        <w:rPr>
          <w:rFonts w:ascii="Times New Roman" w:hAnsi="Times New Roman" w:cs="Times New Roman"/>
          <w:sz w:val="28"/>
          <w:szCs w:val="28"/>
          <w:lang w:val="en-GB"/>
        </w:rPr>
        <w:t>s</w:t>
      </w:r>
      <w:r w:rsidR="00F435EE" w:rsidRPr="00E60FCD">
        <w:rPr>
          <w:rFonts w:ascii="Times New Roman" w:hAnsi="Times New Roman" w:cs="Times New Roman"/>
          <w:sz w:val="28"/>
          <w:szCs w:val="28"/>
          <w:lang w:val="en-GB"/>
        </w:rPr>
        <w:t xml:space="preserve"> </w:t>
      </w:r>
      <w:r w:rsidR="003275E7" w:rsidRPr="00E60FCD">
        <w:rPr>
          <w:rFonts w:ascii="Times New Roman" w:hAnsi="Times New Roman" w:cs="Times New Roman"/>
          <w:sz w:val="28"/>
          <w:szCs w:val="28"/>
          <w:lang w:val="en-GB"/>
        </w:rPr>
        <w:t xml:space="preserve">of </w:t>
      </w:r>
      <w:r w:rsidR="00F435EE" w:rsidRPr="00E60FCD">
        <w:rPr>
          <w:rFonts w:ascii="Times New Roman" w:hAnsi="Times New Roman" w:cs="Times New Roman"/>
          <w:sz w:val="28"/>
          <w:szCs w:val="28"/>
          <w:lang w:val="en-GB"/>
        </w:rPr>
        <w:t xml:space="preserve">active layer. </w:t>
      </w:r>
    </w:p>
    <w:p w14:paraId="6BB41B0D" w14:textId="77777777" w:rsidR="00985F10" w:rsidRPr="00E60FCD" w:rsidRDefault="00985F10" w:rsidP="00F52F18">
      <w:pPr>
        <w:spacing w:beforeLines="50" w:before="156" w:line="480" w:lineRule="auto"/>
        <w:ind w:firstLineChars="150" w:firstLine="420"/>
        <w:rPr>
          <w:rFonts w:ascii="Times New Roman" w:hAnsi="Times New Roman" w:cs="Times New Roman"/>
          <w:sz w:val="28"/>
          <w:szCs w:val="28"/>
          <w:lang w:val="en-GB"/>
        </w:rPr>
      </w:pPr>
    </w:p>
    <w:p w14:paraId="200BE341" w14:textId="77777777" w:rsidR="00985F10" w:rsidRPr="00E60FCD" w:rsidRDefault="00985F10" w:rsidP="00985F10">
      <w:pPr>
        <w:spacing w:beforeLines="50" w:before="156" w:line="480" w:lineRule="auto"/>
        <w:ind w:leftChars="-1" w:rightChars="12" w:right="25" w:hanging="2"/>
        <w:rPr>
          <w:rFonts w:ascii="Times New Roman" w:hAnsi="Times New Roman" w:cs="Times New Roman"/>
          <w:kern w:val="0"/>
          <w:sz w:val="28"/>
          <w:szCs w:val="28"/>
          <w:u w:val="single"/>
          <w:lang w:val="en-GB"/>
        </w:rPr>
      </w:pPr>
      <w:r w:rsidRPr="00E60FCD">
        <w:rPr>
          <w:rFonts w:ascii="Times New Roman" w:hAnsi="Times New Roman" w:cs="Times New Roman"/>
          <w:b/>
          <w:kern w:val="0"/>
          <w:sz w:val="28"/>
          <w:szCs w:val="28"/>
          <w:u w:val="single"/>
          <w:lang w:val="en-GB"/>
        </w:rPr>
        <w:t xml:space="preserve">Fig. 3 </w:t>
      </w:r>
      <w:r w:rsidRPr="00E60FCD">
        <w:rPr>
          <w:rFonts w:ascii="Times New Roman" w:hAnsi="Times New Roman" w:cs="Times New Roman"/>
          <w:kern w:val="0"/>
          <w:sz w:val="28"/>
          <w:szCs w:val="28"/>
          <w:u w:val="single"/>
          <w:lang w:val="en-GB"/>
        </w:rPr>
        <w:t>Dynamics of dissolved organic carbon (DOC) concentrations and discharge observed during the growing seasons of 2012 to 2014. The discharge (Q) unit used is 10</w:t>
      </w:r>
      <w:r w:rsidRPr="00E60FCD">
        <w:rPr>
          <w:rFonts w:ascii="Times New Roman" w:hAnsi="Times New Roman" w:cs="Times New Roman"/>
          <w:kern w:val="0"/>
          <w:sz w:val="28"/>
          <w:szCs w:val="28"/>
          <w:u w:val="single"/>
          <w:vertAlign w:val="superscript"/>
          <w:lang w:val="en-GB"/>
        </w:rPr>
        <w:t>6</w:t>
      </w:r>
      <w:r w:rsidRPr="00E60FCD">
        <w:rPr>
          <w:rFonts w:ascii="Times New Roman" w:hAnsi="Times New Roman" w:cs="Times New Roman"/>
          <w:kern w:val="0"/>
          <w:sz w:val="28"/>
          <w:szCs w:val="28"/>
          <w:u w:val="single"/>
          <w:lang w:val="en-GB"/>
        </w:rPr>
        <w:t xml:space="preserve"> m</w:t>
      </w:r>
      <w:r w:rsidRPr="00E60FCD">
        <w:rPr>
          <w:rFonts w:ascii="Times New Roman" w:hAnsi="Times New Roman" w:cs="Times New Roman"/>
          <w:kern w:val="0"/>
          <w:sz w:val="28"/>
          <w:szCs w:val="28"/>
          <w:u w:val="single"/>
          <w:vertAlign w:val="superscript"/>
          <w:lang w:val="en-GB"/>
        </w:rPr>
        <w:t>3</w:t>
      </w:r>
      <w:r w:rsidRPr="00E60FCD">
        <w:rPr>
          <w:rFonts w:ascii="Times New Roman" w:hAnsi="Times New Roman" w:cs="Times New Roman"/>
          <w:kern w:val="0"/>
          <w:sz w:val="28"/>
          <w:szCs w:val="28"/>
          <w:u w:val="single"/>
          <w:lang w:val="en-GB"/>
        </w:rPr>
        <w:t xml:space="preserve"> d</w:t>
      </w:r>
      <w:r w:rsidRPr="00E60FCD">
        <w:rPr>
          <w:rFonts w:ascii="Times New Roman" w:hAnsi="Times New Roman" w:cs="Times New Roman"/>
          <w:kern w:val="0"/>
          <w:sz w:val="28"/>
          <w:szCs w:val="28"/>
          <w:u w:val="single"/>
          <w:vertAlign w:val="superscript"/>
          <w:lang w:val="en-GB"/>
        </w:rPr>
        <w:t>-1</w:t>
      </w:r>
      <w:r w:rsidRPr="00E60FCD">
        <w:rPr>
          <w:rFonts w:ascii="Times New Roman" w:hAnsi="Times New Roman" w:cs="Times New Roman"/>
          <w:kern w:val="0"/>
          <w:sz w:val="28"/>
          <w:szCs w:val="28"/>
          <w:u w:val="single"/>
          <w:lang w:val="en-GB"/>
        </w:rPr>
        <w:t>.</w:t>
      </w:r>
    </w:p>
    <w:p w14:paraId="093804E1" w14:textId="77777777" w:rsidR="00985F10" w:rsidRPr="00E60FCD" w:rsidRDefault="00985F10" w:rsidP="00F52F18">
      <w:pPr>
        <w:spacing w:beforeLines="50" w:before="156" w:line="480" w:lineRule="auto"/>
        <w:ind w:firstLineChars="150" w:firstLine="420"/>
        <w:rPr>
          <w:rFonts w:ascii="Times New Roman" w:hAnsi="Times New Roman" w:cs="Times New Roman"/>
          <w:sz w:val="28"/>
          <w:szCs w:val="28"/>
          <w:lang w:val="en-GB"/>
        </w:rPr>
      </w:pPr>
    </w:p>
    <w:p w14:paraId="1D9EC806" w14:textId="77777777" w:rsidR="00985F10" w:rsidRPr="00E60FCD" w:rsidRDefault="00985F10" w:rsidP="00985F10">
      <w:pPr>
        <w:spacing w:beforeLines="50" w:before="156" w:line="480" w:lineRule="auto"/>
        <w:ind w:rightChars="12" w:right="25"/>
        <w:rPr>
          <w:rFonts w:ascii="Times New Roman" w:hAnsi="Times New Roman" w:cs="Times New Roman"/>
          <w:b/>
          <w:kern w:val="0"/>
          <w:sz w:val="28"/>
          <w:szCs w:val="28"/>
          <w:u w:val="single"/>
          <w:lang w:val="en-GB"/>
        </w:rPr>
      </w:pPr>
      <w:r w:rsidRPr="00E60FCD">
        <w:rPr>
          <w:rFonts w:ascii="Times New Roman" w:hAnsi="Times New Roman" w:cs="Times New Roman" w:hint="eastAsia"/>
          <w:b/>
          <w:kern w:val="0"/>
          <w:sz w:val="28"/>
          <w:szCs w:val="28"/>
          <w:u w:val="single"/>
          <w:lang w:val="en-GB"/>
        </w:rPr>
        <w:t xml:space="preserve">Fig. 4 </w:t>
      </w:r>
      <w:r w:rsidRPr="00E60FCD">
        <w:rPr>
          <w:rFonts w:ascii="Times New Roman" w:hAnsi="Times New Roman" w:cs="Times New Roman"/>
          <w:kern w:val="0"/>
          <w:sz w:val="28"/>
          <w:szCs w:val="28"/>
          <w:u w:val="single"/>
          <w:lang w:val="en-GB"/>
        </w:rPr>
        <w:t>Relationships between discharge and the DOC concentrations for the three in years.</w:t>
      </w:r>
    </w:p>
    <w:p w14:paraId="6F6C433A" w14:textId="77777777" w:rsidR="00985F10" w:rsidRPr="00E60FCD" w:rsidRDefault="00985F10" w:rsidP="00985F10">
      <w:pPr>
        <w:spacing w:before="50" w:line="480" w:lineRule="auto"/>
        <w:rPr>
          <w:rFonts w:ascii="Times New Roman" w:hAnsi="Times New Roman" w:cs="Times New Roman"/>
          <w:b/>
          <w:kern w:val="0"/>
          <w:sz w:val="28"/>
          <w:szCs w:val="28"/>
          <w:u w:val="single"/>
          <w:lang w:val="en-GB"/>
        </w:rPr>
      </w:pPr>
    </w:p>
    <w:p w14:paraId="275BF8FD" w14:textId="77777777" w:rsidR="00985F10" w:rsidRPr="00E60FCD" w:rsidRDefault="00985F10" w:rsidP="00985F10">
      <w:pPr>
        <w:spacing w:before="50" w:line="480" w:lineRule="auto"/>
        <w:rPr>
          <w:rFonts w:ascii="Times New Roman" w:hAnsi="Times New Roman" w:cs="Times New Roman"/>
          <w:sz w:val="24"/>
          <w:szCs w:val="24"/>
          <w:u w:val="single"/>
        </w:rPr>
      </w:pPr>
      <w:r w:rsidRPr="00E60FCD">
        <w:rPr>
          <w:rFonts w:ascii="Times New Roman" w:hAnsi="Times New Roman" w:cs="Times New Roman"/>
          <w:b/>
          <w:kern w:val="0"/>
          <w:sz w:val="28"/>
          <w:szCs w:val="28"/>
          <w:u w:val="single"/>
          <w:lang w:val="en-GB"/>
        </w:rPr>
        <w:t xml:space="preserve">Table 1. </w:t>
      </w:r>
      <w:r w:rsidRPr="00E60FCD">
        <w:rPr>
          <w:rFonts w:ascii="Times New Roman" w:hAnsi="Times New Roman" w:cs="Times New Roman"/>
          <w:kern w:val="0"/>
          <w:sz w:val="28"/>
          <w:szCs w:val="28"/>
          <w:u w:val="single"/>
          <w:lang w:val="en-GB"/>
        </w:rPr>
        <w:t xml:space="preserve">Results of </w:t>
      </w:r>
      <w:r w:rsidRPr="00E60FCD">
        <w:rPr>
          <w:rFonts w:ascii="Times New Roman" w:hAnsi="Times New Roman" w:cs="Times New Roman"/>
          <w:sz w:val="28"/>
          <w:szCs w:val="28"/>
          <w:u w:val="single"/>
        </w:rPr>
        <w:t>covariance</w:t>
      </w:r>
      <w:r w:rsidRPr="00E60FCD">
        <w:rPr>
          <w:rFonts w:ascii="Times New Roman" w:hAnsi="Times New Roman" w:cs="Times New Roman"/>
          <w:kern w:val="0"/>
          <w:sz w:val="28"/>
          <w:szCs w:val="28"/>
          <w:u w:val="single"/>
          <w:lang w:val="en-GB"/>
        </w:rPr>
        <w:t xml:space="preserve"> analysis </w:t>
      </w:r>
      <w:r w:rsidRPr="00E60FCD">
        <w:rPr>
          <w:rFonts w:ascii="Times New Roman" w:hAnsi="Times New Roman" w:cs="Times New Roman"/>
          <w:sz w:val="28"/>
          <w:szCs w:val="28"/>
          <w:u w:val="single"/>
        </w:rPr>
        <w:t>(ANCOVA) between discharge and the DOC concentrations for the three years.</w:t>
      </w:r>
    </w:p>
    <w:p w14:paraId="43046D5D" w14:textId="77777777" w:rsidR="00985F10" w:rsidRPr="00E60FCD" w:rsidRDefault="00985F10" w:rsidP="00F52F18">
      <w:pPr>
        <w:spacing w:beforeLines="50" w:before="156" w:line="480" w:lineRule="auto"/>
        <w:ind w:firstLineChars="150" w:firstLine="420"/>
        <w:rPr>
          <w:rFonts w:ascii="Times New Roman" w:hAnsi="Times New Roman" w:cs="Times New Roman"/>
          <w:sz w:val="28"/>
          <w:szCs w:val="28"/>
        </w:rPr>
      </w:pPr>
    </w:p>
    <w:p w14:paraId="2A411C09" w14:textId="65B994F9" w:rsidR="005E6536" w:rsidRPr="00E60FCD" w:rsidRDefault="00B71ED5" w:rsidP="00F52F18">
      <w:pPr>
        <w:spacing w:beforeLines="50" w:before="156" w:line="480" w:lineRule="auto"/>
        <w:ind w:rightChars="12" w:right="25" w:firstLineChars="150" w:firstLine="420"/>
        <w:rPr>
          <w:rFonts w:ascii="Times New Roman" w:hAnsi="Times New Roman" w:cs="Times New Roman"/>
          <w:sz w:val="28"/>
          <w:szCs w:val="28"/>
          <w:lang w:val="en-GB"/>
        </w:rPr>
      </w:pPr>
      <w:r w:rsidRPr="00E60FCD">
        <w:rPr>
          <w:rFonts w:ascii="Times New Roman" w:hAnsi="Times New Roman" w:cs="Times New Roman"/>
          <w:sz w:val="28"/>
          <w:szCs w:val="28"/>
          <w:lang w:val="en-GB"/>
        </w:rPr>
        <w:lastRenderedPageBreak/>
        <w:t xml:space="preserve">There were </w:t>
      </w:r>
      <w:r w:rsidR="005E6536" w:rsidRPr="00E60FCD">
        <w:rPr>
          <w:rFonts w:ascii="Times New Roman" w:hAnsi="Times New Roman" w:cs="Times New Roman"/>
          <w:sz w:val="28"/>
          <w:szCs w:val="28"/>
          <w:lang w:val="en-GB"/>
        </w:rPr>
        <w:t xml:space="preserve">great variations in the estimated DOC loads and yields </w:t>
      </w:r>
      <w:r w:rsidR="001E5424" w:rsidRPr="00E60FCD">
        <w:rPr>
          <w:rFonts w:ascii="Times New Roman" w:hAnsi="Times New Roman" w:cs="Times New Roman"/>
          <w:sz w:val="28"/>
          <w:szCs w:val="28"/>
          <w:lang w:val="en-GB"/>
        </w:rPr>
        <w:t>for</w:t>
      </w:r>
      <w:r w:rsidR="005E6536" w:rsidRPr="00E60FCD">
        <w:rPr>
          <w:rFonts w:ascii="Times New Roman" w:hAnsi="Times New Roman" w:cs="Times New Roman"/>
          <w:sz w:val="28"/>
          <w:szCs w:val="28"/>
          <w:lang w:val="en-GB"/>
        </w:rPr>
        <w:t xml:space="preserve"> the three years</w:t>
      </w:r>
      <w:r w:rsidR="00207692" w:rsidRPr="00E60FCD">
        <w:rPr>
          <w:rFonts w:ascii="Times New Roman" w:hAnsi="Times New Roman" w:cs="Times New Roman"/>
          <w:sz w:val="28"/>
          <w:szCs w:val="28"/>
          <w:lang w:val="en-GB"/>
        </w:rPr>
        <w:t xml:space="preserve"> (Table </w:t>
      </w:r>
      <w:r w:rsidR="00E823D6" w:rsidRPr="00E60FCD">
        <w:rPr>
          <w:rFonts w:ascii="Times New Roman" w:hAnsi="Times New Roman" w:cs="Times New Roman"/>
          <w:sz w:val="28"/>
          <w:szCs w:val="28"/>
          <w:lang w:val="en-GB"/>
        </w:rPr>
        <w:t>2</w:t>
      </w:r>
      <w:r w:rsidR="00207692" w:rsidRPr="00E60FCD">
        <w:rPr>
          <w:rFonts w:ascii="Times New Roman" w:hAnsi="Times New Roman" w:cs="Times New Roman"/>
          <w:sz w:val="28"/>
          <w:szCs w:val="28"/>
          <w:lang w:val="en-GB"/>
        </w:rPr>
        <w:t>)</w:t>
      </w:r>
      <w:r w:rsidR="005E6536" w:rsidRPr="00E60FCD">
        <w:rPr>
          <w:rFonts w:ascii="Times New Roman" w:hAnsi="Times New Roman" w:cs="Times New Roman"/>
          <w:sz w:val="28"/>
          <w:szCs w:val="28"/>
          <w:lang w:val="en-GB"/>
        </w:rPr>
        <w:t>. The</w:t>
      </w:r>
      <w:r w:rsidR="00F7687F" w:rsidRPr="00E60FCD">
        <w:rPr>
          <w:rFonts w:ascii="Times New Roman" w:hAnsi="Times New Roman" w:cs="Times New Roman"/>
          <w:sz w:val="28"/>
          <w:szCs w:val="28"/>
          <w:lang w:val="en-GB"/>
        </w:rPr>
        <w:t xml:space="preserve"> total</w:t>
      </w:r>
      <w:r w:rsidR="005E6536" w:rsidRPr="00E60FCD">
        <w:rPr>
          <w:rFonts w:ascii="Times New Roman" w:hAnsi="Times New Roman" w:cs="Times New Roman"/>
          <w:sz w:val="28"/>
          <w:szCs w:val="28"/>
          <w:lang w:val="en-GB"/>
        </w:rPr>
        <w:t xml:space="preserve"> load</w:t>
      </w:r>
      <w:r w:rsidR="00CB1BDD" w:rsidRPr="00E60FCD">
        <w:rPr>
          <w:rFonts w:ascii="Times New Roman" w:hAnsi="Times New Roman" w:cs="Times New Roman"/>
          <w:sz w:val="28"/>
          <w:szCs w:val="28"/>
          <w:lang w:val="en-GB"/>
        </w:rPr>
        <w:t>, as well as DOC yield,</w:t>
      </w:r>
      <w:r w:rsidR="005E6536" w:rsidRPr="00E60FCD">
        <w:rPr>
          <w:rFonts w:ascii="Times New Roman" w:hAnsi="Times New Roman" w:cs="Times New Roman"/>
          <w:sz w:val="28"/>
          <w:szCs w:val="28"/>
          <w:lang w:val="en-GB"/>
        </w:rPr>
        <w:t xml:space="preserve"> in the </w:t>
      </w:r>
      <w:r w:rsidR="001E5424" w:rsidRPr="00E60FCD">
        <w:rPr>
          <w:rFonts w:ascii="Times New Roman" w:hAnsi="Times New Roman" w:cs="Times New Roman"/>
          <w:sz w:val="28"/>
          <w:szCs w:val="28"/>
          <w:lang w:val="en-GB"/>
        </w:rPr>
        <w:t>wet</w:t>
      </w:r>
      <w:r w:rsidR="005E6536" w:rsidRPr="00E60FCD">
        <w:rPr>
          <w:rFonts w:ascii="Times New Roman" w:hAnsi="Times New Roman" w:cs="Times New Roman"/>
          <w:sz w:val="28"/>
          <w:szCs w:val="28"/>
          <w:lang w:val="en-GB"/>
        </w:rPr>
        <w:t xml:space="preserve"> year 2013 was about six times </w:t>
      </w:r>
      <w:r w:rsidR="00F7687F" w:rsidRPr="00E60FCD">
        <w:rPr>
          <w:rFonts w:ascii="Times New Roman" w:hAnsi="Times New Roman" w:cs="Times New Roman"/>
          <w:sz w:val="28"/>
          <w:szCs w:val="28"/>
          <w:lang w:val="en-GB"/>
        </w:rPr>
        <w:t xml:space="preserve">of that in 2014. </w:t>
      </w:r>
      <w:r w:rsidR="00F7687F" w:rsidRPr="00E60FCD">
        <w:rPr>
          <w:rFonts w:ascii="Times New Roman" w:hAnsi="Times New Roman" w:cs="Times New Roman" w:hint="eastAsia"/>
          <w:sz w:val="28"/>
          <w:szCs w:val="28"/>
          <w:lang w:val="en-GB"/>
        </w:rPr>
        <w:t>T</w:t>
      </w:r>
      <w:r w:rsidR="00F7687F" w:rsidRPr="00E60FCD">
        <w:rPr>
          <w:rFonts w:ascii="Times New Roman" w:hAnsi="Times New Roman" w:cs="Times New Roman"/>
          <w:sz w:val="28"/>
          <w:szCs w:val="28"/>
          <w:lang w:val="en-GB"/>
        </w:rPr>
        <w:t xml:space="preserve">he annual load and yield also presented large discrepancy between </w:t>
      </w:r>
      <w:r w:rsidR="00F63CC5" w:rsidRPr="00E60FCD">
        <w:rPr>
          <w:rFonts w:ascii="Times New Roman" w:hAnsi="Times New Roman" w:cs="Times New Roman"/>
          <w:sz w:val="28"/>
          <w:szCs w:val="28"/>
          <w:lang w:val="en-GB"/>
        </w:rPr>
        <w:t xml:space="preserve">2012 and 2014, while </w:t>
      </w:r>
      <w:r w:rsidR="00F63CC5" w:rsidRPr="00E60FCD">
        <w:rPr>
          <w:rFonts w:ascii="Times New Roman" w:hAnsi="Times New Roman" w:cs="Times New Roman" w:hint="eastAsia"/>
          <w:sz w:val="28"/>
          <w:szCs w:val="28"/>
          <w:lang w:val="en-GB"/>
        </w:rPr>
        <w:t>the estimated mean concentration</w:t>
      </w:r>
      <w:r w:rsidR="00F4351E" w:rsidRPr="00E60FCD">
        <w:rPr>
          <w:rFonts w:ascii="Times New Roman" w:hAnsi="Times New Roman" w:cs="Times New Roman"/>
          <w:sz w:val="28"/>
          <w:szCs w:val="28"/>
          <w:lang w:val="en-GB"/>
        </w:rPr>
        <w:t>s</w:t>
      </w:r>
      <w:r w:rsidR="00F63CC5" w:rsidRPr="00E60FCD">
        <w:rPr>
          <w:rFonts w:ascii="Times New Roman" w:hAnsi="Times New Roman" w:cs="Times New Roman" w:hint="eastAsia"/>
          <w:sz w:val="28"/>
          <w:szCs w:val="28"/>
          <w:lang w:val="en-GB"/>
        </w:rPr>
        <w:t xml:space="preserve"> w</w:t>
      </w:r>
      <w:r w:rsidR="00F4351E" w:rsidRPr="00E60FCD">
        <w:rPr>
          <w:rFonts w:ascii="Times New Roman" w:hAnsi="Times New Roman" w:cs="Times New Roman"/>
          <w:sz w:val="28"/>
          <w:szCs w:val="28"/>
          <w:lang w:val="en-GB"/>
        </w:rPr>
        <w:t>ere</w:t>
      </w:r>
      <w:r w:rsidR="00F63CC5" w:rsidRPr="00E60FCD">
        <w:rPr>
          <w:rFonts w:ascii="Times New Roman" w:hAnsi="Times New Roman" w:cs="Times New Roman" w:hint="eastAsia"/>
          <w:sz w:val="28"/>
          <w:szCs w:val="28"/>
          <w:lang w:val="en-GB"/>
        </w:rPr>
        <w:t xml:space="preserve"> very close. </w:t>
      </w:r>
      <w:r w:rsidR="00E40B44" w:rsidRPr="00E60FCD">
        <w:rPr>
          <w:rFonts w:ascii="Times New Roman" w:hAnsi="Times New Roman" w:cs="Times New Roman"/>
          <w:sz w:val="28"/>
          <w:szCs w:val="28"/>
          <w:lang w:val="en-GB"/>
        </w:rPr>
        <w:t xml:space="preserve">Great variations in the </w:t>
      </w:r>
      <w:r w:rsidR="00636FAF" w:rsidRPr="00E60FCD">
        <w:rPr>
          <w:rFonts w:ascii="Times New Roman" w:hAnsi="Times New Roman" w:cs="Times New Roman"/>
          <w:sz w:val="28"/>
          <w:szCs w:val="28"/>
          <w:lang w:val="en-GB"/>
        </w:rPr>
        <w:t xml:space="preserve">monthly </w:t>
      </w:r>
      <w:r w:rsidR="00E40B44" w:rsidRPr="00E60FCD">
        <w:rPr>
          <w:rFonts w:ascii="Times New Roman" w:hAnsi="Times New Roman" w:cs="Times New Roman"/>
          <w:sz w:val="28"/>
          <w:szCs w:val="28"/>
          <w:lang w:val="en-GB"/>
        </w:rPr>
        <w:t>estimat</w:t>
      </w:r>
      <w:r w:rsidR="001C0FD5" w:rsidRPr="00E60FCD">
        <w:rPr>
          <w:rFonts w:ascii="Times New Roman" w:hAnsi="Times New Roman" w:cs="Times New Roman"/>
          <w:sz w:val="28"/>
          <w:szCs w:val="28"/>
          <w:lang w:val="en-GB"/>
        </w:rPr>
        <w:t>ion</w:t>
      </w:r>
      <w:r w:rsidR="00E40B44" w:rsidRPr="00E60FCD">
        <w:rPr>
          <w:rFonts w:ascii="Times New Roman" w:hAnsi="Times New Roman" w:cs="Times New Roman"/>
          <w:sz w:val="28"/>
          <w:szCs w:val="28"/>
          <w:lang w:val="en-GB"/>
        </w:rPr>
        <w:t xml:space="preserve">s were also found, with the maximum values appearing </w:t>
      </w:r>
      <w:r w:rsidR="00E423B9" w:rsidRPr="00E60FCD">
        <w:rPr>
          <w:rFonts w:ascii="Times New Roman" w:hAnsi="Times New Roman" w:cs="Times New Roman"/>
          <w:sz w:val="28"/>
          <w:szCs w:val="28"/>
          <w:lang w:val="en-GB"/>
        </w:rPr>
        <w:t xml:space="preserve">in </w:t>
      </w:r>
      <w:r w:rsidR="00636FAF" w:rsidRPr="00E60FCD">
        <w:rPr>
          <w:rFonts w:ascii="Times New Roman" w:hAnsi="Times New Roman" w:cs="Times New Roman"/>
          <w:sz w:val="28"/>
          <w:szCs w:val="28"/>
          <w:lang w:val="en-GB"/>
        </w:rPr>
        <w:t xml:space="preserve">either </w:t>
      </w:r>
      <w:r w:rsidR="00E40B44" w:rsidRPr="00E60FCD">
        <w:rPr>
          <w:rFonts w:ascii="Times New Roman" w:hAnsi="Times New Roman" w:cs="Times New Roman"/>
          <w:sz w:val="28"/>
          <w:szCs w:val="28"/>
          <w:lang w:val="en-GB"/>
        </w:rPr>
        <w:t>August</w:t>
      </w:r>
      <w:r w:rsidR="00636FAF" w:rsidRPr="00E60FCD">
        <w:rPr>
          <w:rFonts w:ascii="Times New Roman" w:hAnsi="Times New Roman" w:cs="Times New Roman"/>
          <w:sz w:val="28"/>
          <w:szCs w:val="28"/>
          <w:lang w:val="en-GB"/>
        </w:rPr>
        <w:t xml:space="preserve"> or </w:t>
      </w:r>
      <w:r w:rsidR="00E40B44" w:rsidRPr="00E60FCD">
        <w:rPr>
          <w:rFonts w:ascii="Times New Roman" w:hAnsi="Times New Roman" w:cs="Times New Roman"/>
          <w:sz w:val="28"/>
          <w:szCs w:val="28"/>
          <w:lang w:val="en-GB"/>
        </w:rPr>
        <w:t>May</w:t>
      </w:r>
      <w:r w:rsidR="00636FAF" w:rsidRPr="00E60FCD">
        <w:rPr>
          <w:rFonts w:ascii="Times New Roman" w:hAnsi="Times New Roman" w:cs="Times New Roman"/>
          <w:sz w:val="28"/>
          <w:szCs w:val="28"/>
          <w:lang w:val="en-GB"/>
        </w:rPr>
        <w:t xml:space="preserve">. </w:t>
      </w:r>
      <w:r w:rsidR="00365AB6" w:rsidRPr="00E60FCD">
        <w:rPr>
          <w:rFonts w:ascii="Times New Roman" w:hAnsi="Times New Roman" w:cs="Times New Roman"/>
          <w:sz w:val="28"/>
          <w:szCs w:val="28"/>
          <w:lang w:val="en-GB"/>
        </w:rPr>
        <w:t>The mean DOC load reached 4.7</w:t>
      </w:r>
      <w:r w:rsidR="00CB1BDD" w:rsidRPr="00E60FCD">
        <w:rPr>
          <w:rFonts w:ascii="Times New Roman" w:hAnsi="Times New Roman" w:cs="Times New Roman"/>
          <w:sz w:val="28"/>
          <w:szCs w:val="28"/>
          <w:lang w:val="en-GB"/>
        </w:rPr>
        <w:t xml:space="preserve"> g m</w:t>
      </w:r>
      <w:r w:rsidR="00CB1BDD" w:rsidRPr="00E60FCD">
        <w:rPr>
          <w:rFonts w:ascii="Times New Roman" w:hAnsi="Times New Roman" w:cs="Times New Roman"/>
          <w:sz w:val="28"/>
          <w:szCs w:val="28"/>
          <w:vertAlign w:val="superscript"/>
          <w:lang w:val="en-GB"/>
        </w:rPr>
        <w:t>-2</w:t>
      </w:r>
      <w:r w:rsidR="00A32A42" w:rsidRPr="00E60FCD">
        <w:rPr>
          <w:rFonts w:ascii="Times New Roman" w:hAnsi="Times New Roman" w:cs="Times New Roman"/>
          <w:sz w:val="28"/>
          <w:szCs w:val="28"/>
          <w:lang w:val="en-GB"/>
        </w:rPr>
        <w:t xml:space="preserve"> yr</w:t>
      </w:r>
      <w:r w:rsidR="00A32A42" w:rsidRPr="00E60FCD">
        <w:rPr>
          <w:rFonts w:ascii="Times New Roman" w:hAnsi="Times New Roman" w:cs="Times New Roman"/>
          <w:sz w:val="28"/>
          <w:szCs w:val="28"/>
          <w:vertAlign w:val="superscript"/>
          <w:lang w:val="en-GB"/>
        </w:rPr>
        <w:t>-1</w:t>
      </w:r>
      <w:r w:rsidR="00CB1BDD" w:rsidRPr="00E60FCD">
        <w:rPr>
          <w:rFonts w:ascii="Times New Roman" w:hAnsi="Times New Roman" w:cs="Times New Roman"/>
          <w:sz w:val="28"/>
          <w:szCs w:val="28"/>
          <w:lang w:val="en-GB"/>
        </w:rPr>
        <w:t xml:space="preserve"> for the three years, while several </w:t>
      </w:r>
      <w:r w:rsidR="00684AC6" w:rsidRPr="00E60FCD">
        <w:rPr>
          <w:rFonts w:ascii="Times New Roman" w:hAnsi="Times New Roman" w:cs="Times New Roman"/>
          <w:sz w:val="28"/>
          <w:szCs w:val="28"/>
          <w:lang w:val="en-GB"/>
        </w:rPr>
        <w:t>large flood</w:t>
      </w:r>
      <w:r w:rsidR="00CB1BDD" w:rsidRPr="00E60FCD">
        <w:rPr>
          <w:rFonts w:ascii="Times New Roman" w:hAnsi="Times New Roman" w:cs="Times New Roman"/>
          <w:sz w:val="28"/>
          <w:szCs w:val="28"/>
          <w:lang w:val="en-GB"/>
        </w:rPr>
        <w:t>s</w:t>
      </w:r>
      <w:r w:rsidR="00684AC6" w:rsidRPr="00E60FCD">
        <w:rPr>
          <w:rFonts w:ascii="Times New Roman" w:hAnsi="Times New Roman" w:cs="Times New Roman"/>
          <w:sz w:val="28"/>
          <w:szCs w:val="28"/>
          <w:lang w:val="en-GB"/>
        </w:rPr>
        <w:t xml:space="preserve"> contributed </w:t>
      </w:r>
      <w:r w:rsidR="00E40B44" w:rsidRPr="00E60FCD">
        <w:rPr>
          <w:rFonts w:ascii="Times New Roman" w:hAnsi="Times New Roman" w:cs="Times New Roman"/>
          <w:sz w:val="28"/>
          <w:szCs w:val="28"/>
          <w:lang w:val="en-GB"/>
        </w:rPr>
        <w:t>to the major</w:t>
      </w:r>
      <w:r w:rsidR="00684AC6" w:rsidRPr="00E60FCD">
        <w:rPr>
          <w:rFonts w:ascii="Times New Roman" w:hAnsi="Times New Roman" w:cs="Times New Roman"/>
          <w:sz w:val="28"/>
          <w:szCs w:val="28"/>
          <w:lang w:val="en-GB"/>
        </w:rPr>
        <w:t xml:space="preserve"> part of the </w:t>
      </w:r>
      <w:r w:rsidR="00CB1BDD" w:rsidRPr="00E60FCD">
        <w:rPr>
          <w:rFonts w:ascii="Times New Roman" w:hAnsi="Times New Roman" w:cs="Times New Roman"/>
          <w:sz w:val="28"/>
          <w:szCs w:val="28"/>
          <w:lang w:val="en-GB"/>
        </w:rPr>
        <w:t>load</w:t>
      </w:r>
      <w:r w:rsidR="00684AC6" w:rsidRPr="00E60FCD">
        <w:rPr>
          <w:rFonts w:ascii="Times New Roman" w:hAnsi="Times New Roman" w:cs="Times New Roman"/>
          <w:sz w:val="28"/>
          <w:szCs w:val="28"/>
          <w:lang w:val="en-GB"/>
        </w:rPr>
        <w:t xml:space="preserve">. </w:t>
      </w:r>
      <w:r w:rsidR="00F4351E" w:rsidRPr="00E60FCD">
        <w:rPr>
          <w:rFonts w:ascii="Times New Roman" w:hAnsi="Times New Roman" w:cs="Times New Roman"/>
          <w:sz w:val="28"/>
          <w:szCs w:val="28"/>
          <w:lang w:val="en-GB"/>
        </w:rPr>
        <w:t>Statistically, the nine flood events (maximum discharge &gt; 1.0 × 10</w:t>
      </w:r>
      <w:r w:rsidR="00F4351E" w:rsidRPr="00E60FCD">
        <w:rPr>
          <w:rFonts w:ascii="Times New Roman" w:hAnsi="Times New Roman" w:cs="Times New Roman"/>
          <w:sz w:val="28"/>
          <w:szCs w:val="28"/>
          <w:vertAlign w:val="superscript"/>
          <w:lang w:val="en-GB"/>
        </w:rPr>
        <w:t>6</w:t>
      </w:r>
      <w:r w:rsidR="00F4351E" w:rsidRPr="00E60FCD">
        <w:rPr>
          <w:rFonts w:ascii="Times New Roman" w:hAnsi="Times New Roman" w:cs="Times New Roman"/>
          <w:sz w:val="28"/>
          <w:szCs w:val="28"/>
          <w:lang w:val="en-GB"/>
        </w:rPr>
        <w:t xml:space="preserve"> m</w:t>
      </w:r>
      <w:r w:rsidR="00F4351E" w:rsidRPr="00E60FCD">
        <w:rPr>
          <w:rFonts w:ascii="Times New Roman" w:hAnsi="Times New Roman" w:cs="Times New Roman"/>
          <w:sz w:val="28"/>
          <w:szCs w:val="28"/>
          <w:vertAlign w:val="superscript"/>
          <w:lang w:val="en-GB"/>
        </w:rPr>
        <w:t>3</w:t>
      </w:r>
      <w:r w:rsidR="00F4351E" w:rsidRPr="00E60FCD">
        <w:rPr>
          <w:rFonts w:ascii="Times New Roman" w:hAnsi="Times New Roman" w:cs="Times New Roman"/>
          <w:sz w:val="28"/>
          <w:szCs w:val="28"/>
          <w:lang w:val="en-GB"/>
        </w:rPr>
        <w:t xml:space="preserve"> d</w:t>
      </w:r>
      <w:r w:rsidR="00F4351E" w:rsidRPr="00E60FCD">
        <w:rPr>
          <w:rFonts w:ascii="Times New Roman" w:hAnsi="Times New Roman" w:cs="Times New Roman"/>
          <w:sz w:val="28"/>
          <w:szCs w:val="28"/>
          <w:vertAlign w:val="superscript"/>
          <w:lang w:val="en-GB"/>
        </w:rPr>
        <w:t>-1</w:t>
      </w:r>
      <w:r w:rsidR="00F4351E" w:rsidRPr="00E60FCD">
        <w:rPr>
          <w:rFonts w:ascii="Times New Roman" w:hAnsi="Times New Roman" w:cs="Times New Roman"/>
          <w:sz w:val="28"/>
          <w:szCs w:val="28"/>
          <w:lang w:val="en-GB"/>
        </w:rPr>
        <w:t xml:space="preserve">) were responsible for 81% of the </w:t>
      </w:r>
      <w:r w:rsidR="0057012C" w:rsidRPr="00E60FCD">
        <w:rPr>
          <w:rFonts w:ascii="Times New Roman" w:hAnsi="Times New Roman" w:cs="Times New Roman"/>
          <w:sz w:val="28"/>
          <w:szCs w:val="28"/>
          <w:lang w:val="en-GB"/>
        </w:rPr>
        <w:t>load</w:t>
      </w:r>
      <w:r w:rsidR="00F4351E" w:rsidRPr="00E60FCD">
        <w:rPr>
          <w:rFonts w:ascii="Times New Roman" w:hAnsi="Times New Roman" w:cs="Times New Roman"/>
          <w:sz w:val="28"/>
          <w:szCs w:val="28"/>
          <w:lang w:val="en-GB"/>
        </w:rPr>
        <w:t xml:space="preserve"> while the five floods with a discharge level of &gt; 2.0 × 10</w:t>
      </w:r>
      <w:r w:rsidR="00F4351E" w:rsidRPr="00E60FCD">
        <w:rPr>
          <w:rFonts w:ascii="Times New Roman" w:hAnsi="Times New Roman" w:cs="Times New Roman"/>
          <w:sz w:val="28"/>
          <w:szCs w:val="28"/>
          <w:vertAlign w:val="superscript"/>
          <w:lang w:val="en-GB"/>
        </w:rPr>
        <w:t>6</w:t>
      </w:r>
      <w:r w:rsidR="00F4351E" w:rsidRPr="00E60FCD">
        <w:rPr>
          <w:rFonts w:ascii="Times New Roman" w:hAnsi="Times New Roman" w:cs="Times New Roman"/>
          <w:sz w:val="28"/>
          <w:szCs w:val="28"/>
          <w:lang w:val="en-GB"/>
        </w:rPr>
        <w:t xml:space="preserve"> m</w:t>
      </w:r>
      <w:r w:rsidR="00F4351E" w:rsidRPr="00E60FCD">
        <w:rPr>
          <w:rFonts w:ascii="Times New Roman" w:hAnsi="Times New Roman" w:cs="Times New Roman"/>
          <w:sz w:val="28"/>
          <w:szCs w:val="28"/>
          <w:vertAlign w:val="superscript"/>
          <w:lang w:val="en-GB"/>
        </w:rPr>
        <w:t>3</w:t>
      </w:r>
      <w:r w:rsidR="00F4351E" w:rsidRPr="00E60FCD">
        <w:rPr>
          <w:rFonts w:ascii="Times New Roman" w:hAnsi="Times New Roman" w:cs="Times New Roman"/>
          <w:sz w:val="28"/>
          <w:szCs w:val="28"/>
          <w:lang w:val="en-GB"/>
        </w:rPr>
        <w:t xml:space="preserve"> d</w:t>
      </w:r>
      <w:r w:rsidR="00F4351E" w:rsidRPr="00E60FCD">
        <w:rPr>
          <w:rFonts w:ascii="Times New Roman" w:hAnsi="Times New Roman" w:cs="Times New Roman"/>
          <w:sz w:val="28"/>
          <w:szCs w:val="28"/>
          <w:vertAlign w:val="superscript"/>
          <w:lang w:val="en-GB"/>
        </w:rPr>
        <w:t>-1</w:t>
      </w:r>
      <w:r w:rsidR="00F4351E" w:rsidRPr="00E60FCD">
        <w:rPr>
          <w:rFonts w:ascii="Times New Roman" w:hAnsi="Times New Roman" w:cs="Times New Roman"/>
          <w:sz w:val="28"/>
          <w:szCs w:val="28"/>
          <w:lang w:val="en-GB"/>
        </w:rPr>
        <w:t xml:space="preserve"> accounted for 65% of the </w:t>
      </w:r>
      <w:r w:rsidR="00935512" w:rsidRPr="00E60FCD">
        <w:rPr>
          <w:rFonts w:ascii="Times New Roman" w:hAnsi="Times New Roman" w:cs="Times New Roman"/>
          <w:sz w:val="28"/>
          <w:szCs w:val="28"/>
          <w:lang w:val="en-GB"/>
        </w:rPr>
        <w:t xml:space="preserve">total </w:t>
      </w:r>
      <w:r w:rsidR="0057012C" w:rsidRPr="00E60FCD">
        <w:rPr>
          <w:rFonts w:ascii="Times New Roman" w:hAnsi="Times New Roman" w:cs="Times New Roman"/>
          <w:sz w:val="28"/>
          <w:szCs w:val="28"/>
          <w:lang w:val="en-GB"/>
        </w:rPr>
        <w:t>load.</w:t>
      </w:r>
      <w:r w:rsidR="00E40B44" w:rsidRPr="00E60FCD">
        <w:rPr>
          <w:rFonts w:ascii="Times New Roman" w:hAnsi="Times New Roman" w:cs="Times New Roman"/>
          <w:sz w:val="28"/>
          <w:szCs w:val="28"/>
          <w:lang w:val="en-GB"/>
        </w:rPr>
        <w:t xml:space="preserve"> </w:t>
      </w:r>
    </w:p>
    <w:p w14:paraId="603FA7C3" w14:textId="77777777" w:rsidR="00A047B1" w:rsidRPr="00E60FCD" w:rsidRDefault="00A047B1" w:rsidP="00F52F18">
      <w:pPr>
        <w:spacing w:beforeLines="50" w:before="156" w:line="480" w:lineRule="auto"/>
        <w:ind w:rightChars="12" w:right="25"/>
        <w:rPr>
          <w:rFonts w:ascii="Times New Roman" w:hAnsi="Times New Roman" w:cs="Times New Roman"/>
          <w:b/>
          <w:kern w:val="0"/>
          <w:sz w:val="28"/>
          <w:szCs w:val="28"/>
          <w:u w:val="single"/>
        </w:rPr>
      </w:pPr>
    </w:p>
    <w:p w14:paraId="5DC0479D" w14:textId="60F8CB2D" w:rsidR="008D5F41" w:rsidRPr="00E60FCD" w:rsidRDefault="00A047B1" w:rsidP="00F52F18">
      <w:pPr>
        <w:spacing w:before="50" w:line="480" w:lineRule="auto"/>
        <w:rPr>
          <w:rFonts w:ascii="Times New Roman" w:hAnsi="Times New Roman" w:cs="Times New Roman"/>
          <w:kern w:val="0"/>
          <w:sz w:val="28"/>
          <w:szCs w:val="28"/>
          <w:u w:val="single"/>
          <w:lang w:val="en-GB"/>
        </w:rPr>
      </w:pPr>
      <w:r w:rsidRPr="00E60FCD">
        <w:rPr>
          <w:rFonts w:ascii="Times New Roman" w:hAnsi="Times New Roman" w:cs="Times New Roman"/>
          <w:b/>
          <w:kern w:val="0"/>
          <w:sz w:val="28"/>
          <w:szCs w:val="28"/>
          <w:u w:val="single"/>
          <w:lang w:val="en-GB"/>
        </w:rPr>
        <w:t xml:space="preserve">Table </w:t>
      </w:r>
      <w:r w:rsidR="00EB151D" w:rsidRPr="00E60FCD">
        <w:rPr>
          <w:rFonts w:ascii="Times New Roman" w:hAnsi="Times New Roman" w:cs="Times New Roman"/>
          <w:b/>
          <w:kern w:val="0"/>
          <w:sz w:val="28"/>
          <w:szCs w:val="28"/>
          <w:u w:val="single"/>
          <w:lang w:val="en-GB"/>
        </w:rPr>
        <w:t>2</w:t>
      </w:r>
      <w:r w:rsidRPr="00E60FCD">
        <w:rPr>
          <w:rFonts w:ascii="Times New Roman" w:hAnsi="Times New Roman" w:cs="Times New Roman"/>
          <w:b/>
          <w:kern w:val="0"/>
          <w:sz w:val="28"/>
          <w:szCs w:val="28"/>
          <w:u w:val="single"/>
          <w:lang w:val="en-GB"/>
        </w:rPr>
        <w:t>.</w:t>
      </w:r>
      <w:r w:rsidR="008D5F41" w:rsidRPr="00E60FCD">
        <w:rPr>
          <w:rFonts w:ascii="Times New Roman" w:hAnsi="Times New Roman" w:cs="Times New Roman"/>
          <w:b/>
          <w:kern w:val="0"/>
          <w:sz w:val="28"/>
          <w:szCs w:val="28"/>
          <w:u w:val="single"/>
          <w:lang w:val="en-GB"/>
        </w:rPr>
        <w:t xml:space="preserve"> </w:t>
      </w:r>
      <w:r w:rsidR="008D5F41" w:rsidRPr="00E60FCD">
        <w:rPr>
          <w:rFonts w:ascii="Times New Roman" w:hAnsi="Times New Roman" w:cs="Times New Roman"/>
          <w:kern w:val="0"/>
          <w:sz w:val="28"/>
          <w:szCs w:val="28"/>
          <w:u w:val="single"/>
          <w:lang w:val="en-GB"/>
        </w:rPr>
        <w:t>Mean DOC loads, concentrations and yields estimated by LOADEST program</w:t>
      </w:r>
      <w:r w:rsidR="00985F10" w:rsidRPr="00E60FCD">
        <w:rPr>
          <w:rFonts w:ascii="Times New Roman" w:hAnsi="Times New Roman" w:cs="Times New Roman"/>
          <w:kern w:val="0"/>
          <w:sz w:val="28"/>
          <w:szCs w:val="28"/>
          <w:u w:val="single"/>
          <w:lang w:val="en-GB"/>
        </w:rPr>
        <w:t>.</w:t>
      </w:r>
    </w:p>
    <w:p w14:paraId="5F91D6BC" w14:textId="77777777" w:rsidR="00E66BE2" w:rsidRPr="00E60FCD" w:rsidRDefault="00E66BE2" w:rsidP="00F52F18">
      <w:pPr>
        <w:spacing w:beforeLines="50" w:before="156" w:line="480" w:lineRule="auto"/>
        <w:ind w:rightChars="12" w:right="25"/>
        <w:rPr>
          <w:rFonts w:ascii="Times New Roman" w:hAnsi="Times New Roman" w:cs="Times New Roman"/>
          <w:b/>
          <w:kern w:val="0"/>
          <w:sz w:val="28"/>
          <w:szCs w:val="28"/>
          <w:u w:val="single"/>
          <w:lang w:val="en-GB"/>
        </w:rPr>
      </w:pPr>
    </w:p>
    <w:p w14:paraId="789B7ECF" w14:textId="5BA26E11" w:rsidR="006B2A71" w:rsidRPr="00E60FCD" w:rsidRDefault="00011392" w:rsidP="00F52F18">
      <w:pPr>
        <w:autoSpaceDE w:val="0"/>
        <w:autoSpaceDN w:val="0"/>
        <w:adjustRightInd w:val="0"/>
        <w:spacing w:beforeLines="50" w:before="156" w:line="480" w:lineRule="auto"/>
        <w:rPr>
          <w:rFonts w:ascii="Times New Roman" w:hAnsi="Times New Roman" w:cs="Times New Roman"/>
          <w:b/>
          <w:sz w:val="28"/>
          <w:szCs w:val="28"/>
          <w:lang w:val="en-GB"/>
        </w:rPr>
      </w:pPr>
      <w:r w:rsidRPr="00E60FCD">
        <w:rPr>
          <w:rFonts w:ascii="Times New Roman" w:hAnsi="Times New Roman" w:cs="Times New Roman"/>
          <w:b/>
          <w:sz w:val="28"/>
          <w:szCs w:val="28"/>
          <w:lang w:val="en-GB"/>
        </w:rPr>
        <w:t>3.3</w:t>
      </w:r>
      <w:r w:rsidR="005230F2" w:rsidRPr="00E60FCD">
        <w:rPr>
          <w:rFonts w:ascii="Times New Roman" w:hAnsi="Times New Roman" w:cs="Times New Roman"/>
          <w:b/>
          <w:sz w:val="28"/>
          <w:szCs w:val="28"/>
          <w:lang w:val="en-GB"/>
        </w:rPr>
        <w:t>.</w:t>
      </w:r>
      <w:r w:rsidRPr="00E60FCD">
        <w:rPr>
          <w:rFonts w:ascii="Times New Roman" w:hAnsi="Times New Roman" w:cs="Times New Roman"/>
          <w:b/>
          <w:sz w:val="28"/>
          <w:szCs w:val="28"/>
          <w:lang w:val="en-GB"/>
        </w:rPr>
        <w:t xml:space="preserve"> </w:t>
      </w:r>
      <w:r w:rsidR="002C15B9" w:rsidRPr="00E60FCD">
        <w:rPr>
          <w:rFonts w:ascii="Times New Roman" w:hAnsi="Times New Roman" w:cs="Times New Roman"/>
          <w:b/>
          <w:sz w:val="28"/>
          <w:szCs w:val="28"/>
          <w:lang w:val="en-GB"/>
        </w:rPr>
        <w:t>Fluorescence</w:t>
      </w:r>
      <w:r w:rsidR="006B2A71" w:rsidRPr="00E60FCD">
        <w:rPr>
          <w:rFonts w:ascii="Times New Roman" w:hAnsi="Times New Roman" w:cs="Times New Roman"/>
          <w:b/>
          <w:sz w:val="28"/>
          <w:szCs w:val="28"/>
          <w:lang w:val="en-GB"/>
        </w:rPr>
        <w:t xml:space="preserve"> </w:t>
      </w:r>
      <w:r w:rsidR="00A60764" w:rsidRPr="00E60FCD">
        <w:rPr>
          <w:rFonts w:ascii="Times New Roman" w:hAnsi="Times New Roman" w:cs="Times New Roman"/>
          <w:b/>
          <w:sz w:val="28"/>
          <w:szCs w:val="28"/>
          <w:lang w:val="en-GB"/>
        </w:rPr>
        <w:t>indexes</w:t>
      </w:r>
      <w:r w:rsidR="003205CC" w:rsidRPr="00E60FCD">
        <w:rPr>
          <w:rFonts w:ascii="Times New Roman" w:hAnsi="Times New Roman" w:cs="Times New Roman"/>
          <w:b/>
          <w:sz w:val="28"/>
          <w:szCs w:val="28"/>
          <w:lang w:val="en-GB"/>
        </w:rPr>
        <w:t xml:space="preserve"> </w:t>
      </w:r>
    </w:p>
    <w:p w14:paraId="005CB620" w14:textId="37FF1174" w:rsidR="004A44D9" w:rsidRPr="00E60FCD" w:rsidRDefault="00EF0C3F" w:rsidP="00F52F18">
      <w:pPr>
        <w:spacing w:beforeLines="50" w:before="156" w:line="480" w:lineRule="auto"/>
        <w:ind w:firstLineChars="150" w:firstLine="420"/>
        <w:rPr>
          <w:rFonts w:ascii="Times New Roman" w:hAnsi="Times New Roman" w:cs="Times New Roman"/>
          <w:sz w:val="28"/>
          <w:szCs w:val="28"/>
          <w:lang w:val="en-GB"/>
        </w:rPr>
      </w:pPr>
      <w:r w:rsidRPr="00E60FCD">
        <w:rPr>
          <w:rFonts w:ascii="Times New Roman" w:hAnsi="Times New Roman" w:cs="Times New Roman"/>
          <w:sz w:val="28"/>
          <w:szCs w:val="28"/>
          <w:lang w:val="en-GB"/>
        </w:rPr>
        <w:t xml:space="preserve">The three spectral indexes varied </w:t>
      </w:r>
      <w:r w:rsidR="00FA2309" w:rsidRPr="00E60FCD">
        <w:rPr>
          <w:rFonts w:ascii="Times New Roman" w:hAnsi="Times New Roman" w:cs="Times New Roman"/>
          <w:sz w:val="28"/>
          <w:szCs w:val="28"/>
          <w:lang w:val="en-GB"/>
        </w:rPr>
        <w:t xml:space="preserve">considerably </w:t>
      </w:r>
      <w:r w:rsidR="007A6E8E" w:rsidRPr="00E60FCD">
        <w:rPr>
          <w:rFonts w:ascii="Times New Roman" w:hAnsi="Times New Roman" w:cs="Times New Roman"/>
          <w:sz w:val="28"/>
          <w:szCs w:val="28"/>
          <w:lang w:val="en-GB"/>
        </w:rPr>
        <w:t xml:space="preserve">with </w:t>
      </w:r>
      <w:r w:rsidRPr="00E60FCD">
        <w:rPr>
          <w:rFonts w:ascii="Times New Roman" w:hAnsi="Times New Roman" w:cs="Times New Roman"/>
          <w:sz w:val="28"/>
          <w:szCs w:val="28"/>
          <w:lang w:val="en-GB"/>
        </w:rPr>
        <w:t xml:space="preserve">discharge during the </w:t>
      </w:r>
      <w:r w:rsidR="002C0BAF" w:rsidRPr="00E60FCD">
        <w:rPr>
          <w:rFonts w:ascii="Times New Roman" w:hAnsi="Times New Roman" w:cs="Times New Roman"/>
          <w:sz w:val="28"/>
          <w:szCs w:val="28"/>
          <w:lang w:val="en-GB"/>
        </w:rPr>
        <w:t>growing seasons</w:t>
      </w:r>
      <w:r w:rsidR="007A6E8E" w:rsidRPr="00E60FCD">
        <w:rPr>
          <w:rFonts w:ascii="Times New Roman" w:hAnsi="Times New Roman" w:cs="Times New Roman"/>
          <w:sz w:val="28"/>
          <w:szCs w:val="28"/>
          <w:lang w:val="en-GB"/>
        </w:rPr>
        <w:t xml:space="preserve"> (</w:t>
      </w:r>
      <w:r w:rsidR="002C0BAF" w:rsidRPr="00E60FCD">
        <w:rPr>
          <w:rFonts w:ascii="Times New Roman" w:hAnsi="Times New Roman" w:cs="Times New Roman"/>
          <w:sz w:val="28"/>
          <w:szCs w:val="28"/>
          <w:lang w:val="en-GB"/>
        </w:rPr>
        <w:t>Fi</w:t>
      </w:r>
      <w:r w:rsidR="00F11BB1" w:rsidRPr="00E60FCD">
        <w:rPr>
          <w:rFonts w:ascii="Times New Roman" w:hAnsi="Times New Roman" w:cs="Times New Roman"/>
          <w:sz w:val="28"/>
          <w:szCs w:val="28"/>
          <w:lang w:val="en-GB"/>
        </w:rPr>
        <w:t>g</w:t>
      </w:r>
      <w:r w:rsidR="00E219B3" w:rsidRPr="00E60FCD">
        <w:rPr>
          <w:rFonts w:ascii="Times New Roman" w:hAnsi="Times New Roman" w:cs="Times New Roman"/>
          <w:sz w:val="28"/>
          <w:szCs w:val="28"/>
          <w:lang w:val="en-GB"/>
        </w:rPr>
        <w:t>.</w:t>
      </w:r>
      <w:r w:rsidRPr="00E60FCD">
        <w:rPr>
          <w:rFonts w:ascii="Times New Roman" w:hAnsi="Times New Roman" w:cs="Times New Roman"/>
          <w:sz w:val="28"/>
          <w:szCs w:val="28"/>
          <w:lang w:val="en-GB"/>
        </w:rPr>
        <w:t xml:space="preserve"> </w:t>
      </w:r>
      <w:r w:rsidR="00295D85" w:rsidRPr="00E60FCD">
        <w:rPr>
          <w:rFonts w:ascii="Times New Roman" w:hAnsi="Times New Roman" w:cs="Times New Roman"/>
          <w:sz w:val="28"/>
          <w:szCs w:val="28"/>
          <w:lang w:val="en-GB"/>
        </w:rPr>
        <w:t>5</w:t>
      </w:r>
      <w:r w:rsidR="007A6E8E" w:rsidRPr="00E60FCD">
        <w:rPr>
          <w:rFonts w:ascii="Times New Roman" w:hAnsi="Times New Roman" w:cs="Times New Roman"/>
          <w:sz w:val="28"/>
          <w:szCs w:val="28"/>
          <w:lang w:val="en-GB"/>
        </w:rPr>
        <w:t>)</w:t>
      </w:r>
      <w:r w:rsidRPr="00E60FCD">
        <w:rPr>
          <w:rFonts w:ascii="Times New Roman" w:hAnsi="Times New Roman" w:cs="Times New Roman"/>
          <w:sz w:val="28"/>
          <w:szCs w:val="28"/>
          <w:lang w:val="en-GB"/>
        </w:rPr>
        <w:t xml:space="preserve">. </w:t>
      </w:r>
      <w:r w:rsidR="007A6E8E" w:rsidRPr="00E60FCD">
        <w:rPr>
          <w:rFonts w:ascii="Times New Roman" w:hAnsi="Times New Roman" w:cs="Times New Roman"/>
          <w:sz w:val="28"/>
          <w:szCs w:val="28"/>
          <w:lang w:val="en-GB"/>
        </w:rPr>
        <w:t>There was</w:t>
      </w:r>
      <w:r w:rsidR="00FA2309" w:rsidRPr="00E60FCD">
        <w:rPr>
          <w:rFonts w:ascii="Times New Roman" w:hAnsi="Times New Roman" w:cs="Times New Roman"/>
          <w:sz w:val="28"/>
          <w:szCs w:val="28"/>
          <w:lang w:val="en-GB"/>
        </w:rPr>
        <w:t xml:space="preserve"> a</w:t>
      </w:r>
      <w:r w:rsidR="004A44D9" w:rsidRPr="00E60FCD">
        <w:rPr>
          <w:rFonts w:ascii="Times New Roman" w:hAnsi="Times New Roman" w:cs="Times New Roman"/>
          <w:sz w:val="28"/>
          <w:szCs w:val="28"/>
          <w:lang w:val="en-GB"/>
        </w:rPr>
        <w:t xml:space="preserve"> </w:t>
      </w:r>
      <w:r w:rsidR="007A6E8E" w:rsidRPr="00E60FCD">
        <w:rPr>
          <w:rFonts w:ascii="Times New Roman" w:hAnsi="Times New Roman" w:cs="Times New Roman"/>
          <w:sz w:val="28"/>
          <w:szCs w:val="28"/>
          <w:lang w:val="en-GB"/>
        </w:rPr>
        <w:t xml:space="preserve">significantly </w:t>
      </w:r>
      <w:r w:rsidR="004A44D9" w:rsidRPr="00E60FCD">
        <w:rPr>
          <w:rFonts w:ascii="Times New Roman" w:hAnsi="Times New Roman" w:cs="Times New Roman"/>
          <w:sz w:val="28"/>
          <w:szCs w:val="28"/>
          <w:lang w:val="en-GB"/>
        </w:rPr>
        <w:t xml:space="preserve">positive correlation between the HIX and </w:t>
      </w:r>
      <w:r w:rsidR="001E570B" w:rsidRPr="00E60FCD">
        <w:rPr>
          <w:rFonts w:ascii="Times New Roman" w:hAnsi="Times New Roman" w:cs="Times New Roman"/>
          <w:sz w:val="28"/>
          <w:szCs w:val="28"/>
          <w:lang w:val="en-GB"/>
        </w:rPr>
        <w:t xml:space="preserve">logarithmic </w:t>
      </w:r>
      <w:r w:rsidR="004A44D9" w:rsidRPr="00E60FCD">
        <w:rPr>
          <w:rFonts w:ascii="Times New Roman" w:hAnsi="Times New Roman" w:cs="Times New Roman"/>
          <w:sz w:val="28"/>
          <w:szCs w:val="28"/>
          <w:lang w:val="en-GB"/>
        </w:rPr>
        <w:t>discharge wh</w:t>
      </w:r>
      <w:r w:rsidR="007A6E8E" w:rsidRPr="00E60FCD">
        <w:rPr>
          <w:rFonts w:ascii="Times New Roman" w:hAnsi="Times New Roman" w:cs="Times New Roman"/>
          <w:sz w:val="28"/>
          <w:szCs w:val="28"/>
          <w:lang w:val="en-GB"/>
        </w:rPr>
        <w:t xml:space="preserve">ile a negative correlation for </w:t>
      </w:r>
      <w:r w:rsidR="004A44D9" w:rsidRPr="00E60FCD">
        <w:rPr>
          <w:rFonts w:ascii="Times New Roman" w:hAnsi="Times New Roman" w:cs="Times New Roman"/>
          <w:sz w:val="28"/>
          <w:szCs w:val="28"/>
          <w:lang w:val="en-GB"/>
        </w:rPr>
        <w:t xml:space="preserve">both FI and BIX </w:t>
      </w:r>
      <w:r w:rsidR="009E447C" w:rsidRPr="00E60FCD">
        <w:rPr>
          <w:rFonts w:ascii="Times New Roman" w:hAnsi="Times New Roman" w:cs="Times New Roman"/>
          <w:sz w:val="28"/>
          <w:szCs w:val="28"/>
          <w:lang w:val="en-GB"/>
        </w:rPr>
        <w:t>(</w:t>
      </w:r>
      <w:r w:rsidR="002C0BAF" w:rsidRPr="00E60FCD">
        <w:rPr>
          <w:rFonts w:ascii="Times New Roman" w:hAnsi="Times New Roman" w:cs="Times New Roman"/>
          <w:sz w:val="28"/>
          <w:szCs w:val="28"/>
          <w:lang w:val="en-GB"/>
        </w:rPr>
        <w:t>Fig</w:t>
      </w:r>
      <w:r w:rsidR="00F11BB1" w:rsidRPr="00E60FCD">
        <w:rPr>
          <w:rFonts w:ascii="Times New Roman" w:hAnsi="Times New Roman" w:cs="Times New Roman"/>
          <w:sz w:val="28"/>
          <w:szCs w:val="28"/>
          <w:lang w:val="en-GB"/>
        </w:rPr>
        <w:t xml:space="preserve">. </w:t>
      </w:r>
      <w:r w:rsidR="00295D85" w:rsidRPr="00E60FCD">
        <w:rPr>
          <w:rFonts w:ascii="Times New Roman" w:hAnsi="Times New Roman" w:cs="Times New Roman"/>
          <w:sz w:val="28"/>
          <w:szCs w:val="28"/>
          <w:lang w:val="en-GB"/>
        </w:rPr>
        <w:t>6</w:t>
      </w:r>
      <w:r w:rsidR="009E447C" w:rsidRPr="00E60FCD">
        <w:rPr>
          <w:rFonts w:ascii="Times New Roman" w:hAnsi="Times New Roman" w:cs="Times New Roman"/>
          <w:sz w:val="28"/>
          <w:szCs w:val="28"/>
          <w:lang w:val="en-GB"/>
        </w:rPr>
        <w:t>)</w:t>
      </w:r>
      <w:r w:rsidR="004A44D9" w:rsidRPr="00E60FCD">
        <w:rPr>
          <w:rFonts w:ascii="Times New Roman" w:hAnsi="Times New Roman" w:cs="Times New Roman"/>
          <w:sz w:val="28"/>
          <w:szCs w:val="28"/>
          <w:lang w:val="en-GB"/>
        </w:rPr>
        <w:t xml:space="preserve">. HIX ranged from </w:t>
      </w:r>
      <w:r w:rsidR="009A4A42" w:rsidRPr="00E60FCD">
        <w:rPr>
          <w:rFonts w:ascii="Times New Roman" w:hAnsi="Times New Roman" w:cs="Times New Roman"/>
          <w:sz w:val="28"/>
          <w:szCs w:val="28"/>
          <w:lang w:val="en-GB"/>
        </w:rPr>
        <w:t>5.5</w:t>
      </w:r>
      <w:r w:rsidR="004A44D9" w:rsidRPr="00E60FCD">
        <w:rPr>
          <w:rFonts w:ascii="Times New Roman" w:hAnsi="Times New Roman" w:cs="Times New Roman"/>
          <w:sz w:val="28"/>
          <w:szCs w:val="28"/>
          <w:lang w:val="en-GB"/>
        </w:rPr>
        <w:t>2 to 1</w:t>
      </w:r>
      <w:r w:rsidR="009A4A42" w:rsidRPr="00E60FCD">
        <w:rPr>
          <w:rFonts w:ascii="Times New Roman" w:hAnsi="Times New Roman" w:cs="Times New Roman"/>
          <w:sz w:val="28"/>
          <w:szCs w:val="28"/>
          <w:lang w:val="en-GB"/>
        </w:rPr>
        <w:t>6.41</w:t>
      </w:r>
      <w:r w:rsidR="004A44D9" w:rsidRPr="00E60FCD">
        <w:rPr>
          <w:rFonts w:ascii="Times New Roman" w:hAnsi="Times New Roman" w:cs="Times New Roman"/>
          <w:sz w:val="28"/>
          <w:szCs w:val="28"/>
          <w:lang w:val="en-GB"/>
        </w:rPr>
        <w:t xml:space="preserve"> with an average value of </w:t>
      </w:r>
      <w:r w:rsidR="009A4A42" w:rsidRPr="00E60FCD">
        <w:rPr>
          <w:rFonts w:ascii="Times New Roman" w:hAnsi="Times New Roman" w:cs="Times New Roman"/>
          <w:sz w:val="28"/>
          <w:szCs w:val="28"/>
          <w:lang w:val="en-GB"/>
        </w:rPr>
        <w:t>10.38</w:t>
      </w:r>
      <w:r w:rsidR="004A44D9" w:rsidRPr="00E60FCD">
        <w:rPr>
          <w:rFonts w:ascii="Times New Roman" w:hAnsi="Times New Roman" w:cs="Times New Roman"/>
          <w:sz w:val="28"/>
          <w:szCs w:val="28"/>
          <w:lang w:val="en-GB"/>
        </w:rPr>
        <w:t xml:space="preserve">, </w:t>
      </w:r>
      <w:r w:rsidR="00594CEE" w:rsidRPr="00E60FCD">
        <w:rPr>
          <w:rFonts w:ascii="Times New Roman" w:hAnsi="Times New Roman" w:cs="Times New Roman"/>
          <w:sz w:val="28"/>
          <w:szCs w:val="28"/>
          <w:lang w:val="en-GB"/>
        </w:rPr>
        <w:t xml:space="preserve">revealing </w:t>
      </w:r>
      <w:r w:rsidR="004A44D9" w:rsidRPr="00E60FCD">
        <w:rPr>
          <w:rFonts w:ascii="Times New Roman" w:hAnsi="Times New Roman" w:cs="Times New Roman"/>
          <w:sz w:val="28"/>
          <w:szCs w:val="28"/>
          <w:lang w:val="en-GB"/>
        </w:rPr>
        <w:t xml:space="preserve">a </w:t>
      </w:r>
      <w:r w:rsidR="00AF3D35" w:rsidRPr="00E60FCD">
        <w:rPr>
          <w:rFonts w:ascii="Times New Roman" w:hAnsi="Times New Roman" w:cs="Times New Roman"/>
          <w:sz w:val="28"/>
          <w:szCs w:val="28"/>
          <w:lang w:val="en-GB"/>
        </w:rPr>
        <w:t>high</w:t>
      </w:r>
      <w:r w:rsidR="004A44D9" w:rsidRPr="00E60FCD">
        <w:rPr>
          <w:rFonts w:ascii="Times New Roman" w:hAnsi="Times New Roman" w:cs="Times New Roman"/>
          <w:sz w:val="28"/>
          <w:szCs w:val="28"/>
          <w:lang w:val="en-GB"/>
        </w:rPr>
        <w:t xml:space="preserve"> </w:t>
      </w:r>
      <w:r w:rsidR="00594CEE" w:rsidRPr="00E60FCD">
        <w:rPr>
          <w:rFonts w:ascii="Times New Roman" w:hAnsi="Times New Roman" w:cs="Times New Roman"/>
          <w:sz w:val="28"/>
          <w:szCs w:val="28"/>
          <w:lang w:val="en-GB"/>
        </w:rPr>
        <w:t xml:space="preserve">volume </w:t>
      </w:r>
      <w:r w:rsidR="004A44D9" w:rsidRPr="00E60FCD">
        <w:rPr>
          <w:rFonts w:ascii="Times New Roman" w:hAnsi="Times New Roman" w:cs="Times New Roman"/>
          <w:sz w:val="28"/>
          <w:szCs w:val="28"/>
          <w:lang w:val="en-GB"/>
        </w:rPr>
        <w:t xml:space="preserve">of humification </w:t>
      </w:r>
      <w:r w:rsidR="004A44D9" w:rsidRPr="00E60FCD">
        <w:rPr>
          <w:rFonts w:ascii="Times New Roman" w:hAnsi="Times New Roman" w:cs="Times New Roman"/>
          <w:sz w:val="28"/>
          <w:szCs w:val="28"/>
          <w:lang w:val="en-GB"/>
        </w:rPr>
        <w:lastRenderedPageBreak/>
        <w:t>components in the stream discharge DOC (Ohno</w:t>
      </w:r>
      <w:r w:rsidR="00EC7DE4" w:rsidRPr="00E60FCD">
        <w:rPr>
          <w:rFonts w:ascii="Times New Roman" w:hAnsi="Times New Roman" w:cs="Times New Roman"/>
          <w:sz w:val="28"/>
          <w:szCs w:val="28"/>
          <w:lang w:val="en-GB"/>
        </w:rPr>
        <w:t xml:space="preserve">, </w:t>
      </w:r>
      <w:r w:rsidR="004A44D9" w:rsidRPr="00E60FCD">
        <w:rPr>
          <w:rFonts w:ascii="Times New Roman" w:hAnsi="Times New Roman" w:cs="Times New Roman"/>
          <w:sz w:val="28"/>
          <w:szCs w:val="28"/>
          <w:lang w:val="en-GB"/>
        </w:rPr>
        <w:t>200</w:t>
      </w:r>
      <w:r w:rsidR="00EC7DE4" w:rsidRPr="00E60FCD">
        <w:rPr>
          <w:rFonts w:ascii="Times New Roman" w:hAnsi="Times New Roman" w:cs="Times New Roman"/>
          <w:sz w:val="28"/>
          <w:szCs w:val="28"/>
          <w:lang w:val="en-GB"/>
        </w:rPr>
        <w:t>2</w:t>
      </w:r>
      <w:r w:rsidR="004A44D9" w:rsidRPr="00E60FCD">
        <w:rPr>
          <w:rFonts w:ascii="Times New Roman" w:hAnsi="Times New Roman" w:cs="Times New Roman"/>
          <w:sz w:val="28"/>
          <w:szCs w:val="28"/>
          <w:lang w:val="en-GB"/>
        </w:rPr>
        <w:t xml:space="preserve">). </w:t>
      </w:r>
      <w:bookmarkStart w:id="3" w:name="OLE_LINK22"/>
      <w:r w:rsidR="004A44D9" w:rsidRPr="00E60FCD">
        <w:rPr>
          <w:rFonts w:ascii="Times New Roman" w:hAnsi="Times New Roman" w:cs="Times New Roman"/>
          <w:sz w:val="28"/>
          <w:szCs w:val="28"/>
          <w:lang w:val="en-GB"/>
        </w:rPr>
        <w:t>FI and BIX</w:t>
      </w:r>
      <w:r w:rsidR="00594CEE" w:rsidRPr="00E60FCD">
        <w:rPr>
          <w:rFonts w:ascii="Times New Roman" w:hAnsi="Times New Roman" w:cs="Times New Roman"/>
          <w:sz w:val="28"/>
          <w:szCs w:val="28"/>
          <w:lang w:val="en-GB"/>
        </w:rPr>
        <w:t xml:space="preserve"> values</w:t>
      </w:r>
      <w:r w:rsidR="004A44D9" w:rsidRPr="00E60FCD">
        <w:rPr>
          <w:rFonts w:ascii="Times New Roman" w:hAnsi="Times New Roman" w:cs="Times New Roman"/>
          <w:sz w:val="28"/>
          <w:szCs w:val="28"/>
          <w:lang w:val="en-GB"/>
        </w:rPr>
        <w:t xml:space="preserve"> ranged from 1.4</w:t>
      </w:r>
      <w:r w:rsidR="00AF3D35" w:rsidRPr="00E60FCD">
        <w:rPr>
          <w:rFonts w:ascii="Times New Roman" w:hAnsi="Times New Roman" w:cs="Times New Roman"/>
          <w:sz w:val="28"/>
          <w:szCs w:val="28"/>
          <w:lang w:val="en-GB"/>
        </w:rPr>
        <w:t>3</w:t>
      </w:r>
      <w:r w:rsidR="004A44D9" w:rsidRPr="00E60FCD">
        <w:rPr>
          <w:rFonts w:ascii="Times New Roman" w:hAnsi="Times New Roman" w:cs="Times New Roman"/>
          <w:sz w:val="28"/>
          <w:szCs w:val="28"/>
          <w:lang w:val="en-GB"/>
        </w:rPr>
        <w:t xml:space="preserve"> to 1.6</w:t>
      </w:r>
      <w:r w:rsidR="00AF3D35" w:rsidRPr="00E60FCD">
        <w:rPr>
          <w:rFonts w:ascii="Times New Roman" w:hAnsi="Times New Roman" w:cs="Times New Roman"/>
          <w:sz w:val="28"/>
          <w:szCs w:val="28"/>
          <w:lang w:val="en-GB"/>
        </w:rPr>
        <w:t>2</w:t>
      </w:r>
      <w:r w:rsidR="004A44D9" w:rsidRPr="00E60FCD">
        <w:rPr>
          <w:rFonts w:ascii="Times New Roman" w:hAnsi="Times New Roman" w:cs="Times New Roman"/>
          <w:sz w:val="28"/>
          <w:szCs w:val="28"/>
          <w:lang w:val="en-GB"/>
        </w:rPr>
        <w:t xml:space="preserve"> and from 0.</w:t>
      </w:r>
      <w:r w:rsidR="00AF3D35" w:rsidRPr="00E60FCD">
        <w:rPr>
          <w:rFonts w:ascii="Times New Roman" w:hAnsi="Times New Roman" w:cs="Times New Roman"/>
          <w:sz w:val="28"/>
          <w:szCs w:val="28"/>
          <w:lang w:val="en-GB"/>
        </w:rPr>
        <w:t>46</w:t>
      </w:r>
      <w:r w:rsidR="004A44D9" w:rsidRPr="00E60FCD">
        <w:rPr>
          <w:rFonts w:ascii="Times New Roman" w:hAnsi="Times New Roman" w:cs="Times New Roman"/>
          <w:sz w:val="28"/>
          <w:szCs w:val="28"/>
          <w:lang w:val="en-GB"/>
        </w:rPr>
        <w:t xml:space="preserve"> to 0.6</w:t>
      </w:r>
      <w:r w:rsidR="00AF3D35" w:rsidRPr="00E60FCD">
        <w:rPr>
          <w:rFonts w:ascii="Times New Roman" w:hAnsi="Times New Roman" w:cs="Times New Roman"/>
          <w:sz w:val="28"/>
          <w:szCs w:val="28"/>
          <w:lang w:val="en-GB"/>
        </w:rPr>
        <w:t>3</w:t>
      </w:r>
      <w:r w:rsidR="004A44D9" w:rsidRPr="00E60FCD">
        <w:rPr>
          <w:rFonts w:ascii="Times New Roman" w:hAnsi="Times New Roman" w:cs="Times New Roman"/>
          <w:sz w:val="28"/>
          <w:szCs w:val="28"/>
          <w:lang w:val="en-GB"/>
        </w:rPr>
        <w:t xml:space="preserve"> with average values of 1.5</w:t>
      </w:r>
      <w:r w:rsidR="00AF3D35" w:rsidRPr="00E60FCD">
        <w:rPr>
          <w:rFonts w:ascii="Times New Roman" w:hAnsi="Times New Roman" w:cs="Times New Roman"/>
          <w:sz w:val="28"/>
          <w:szCs w:val="28"/>
          <w:lang w:val="en-GB"/>
        </w:rPr>
        <w:t>2</w:t>
      </w:r>
      <w:r w:rsidR="004A44D9" w:rsidRPr="00E60FCD">
        <w:rPr>
          <w:rFonts w:ascii="Times New Roman" w:hAnsi="Times New Roman" w:cs="Times New Roman"/>
          <w:sz w:val="28"/>
          <w:szCs w:val="28"/>
          <w:lang w:val="en-GB"/>
        </w:rPr>
        <w:t xml:space="preserve"> and 0.</w:t>
      </w:r>
      <w:r w:rsidR="00AF3D35" w:rsidRPr="00E60FCD">
        <w:rPr>
          <w:rFonts w:ascii="Times New Roman" w:hAnsi="Times New Roman" w:cs="Times New Roman"/>
          <w:sz w:val="28"/>
          <w:szCs w:val="28"/>
          <w:lang w:val="en-GB"/>
        </w:rPr>
        <w:t>54</w:t>
      </w:r>
      <w:r w:rsidR="004A44D9" w:rsidRPr="00E60FCD">
        <w:rPr>
          <w:rFonts w:ascii="Times New Roman" w:hAnsi="Times New Roman" w:cs="Times New Roman"/>
          <w:sz w:val="28"/>
          <w:szCs w:val="28"/>
          <w:lang w:val="en-GB"/>
        </w:rPr>
        <w:t xml:space="preserve">, respectively. </w:t>
      </w:r>
      <w:r w:rsidR="00D56FB2" w:rsidRPr="00E60FCD">
        <w:rPr>
          <w:rFonts w:ascii="Times New Roman" w:hAnsi="Times New Roman" w:cs="Times New Roman"/>
          <w:sz w:val="28"/>
          <w:szCs w:val="28"/>
          <w:lang w:val="en-GB"/>
        </w:rPr>
        <w:t>T</w:t>
      </w:r>
      <w:r w:rsidR="004A44D9" w:rsidRPr="00E60FCD">
        <w:rPr>
          <w:rFonts w:ascii="Times New Roman" w:hAnsi="Times New Roman" w:cs="Times New Roman"/>
          <w:sz w:val="28"/>
          <w:szCs w:val="28"/>
          <w:lang w:val="en-GB"/>
        </w:rPr>
        <w:t>he FI values indic</w:t>
      </w:r>
      <w:r w:rsidR="00E66BE2" w:rsidRPr="00E60FCD">
        <w:rPr>
          <w:rFonts w:ascii="Times New Roman" w:hAnsi="Times New Roman" w:cs="Times New Roman"/>
          <w:sz w:val="28"/>
          <w:szCs w:val="28"/>
          <w:lang w:val="en-GB"/>
        </w:rPr>
        <w:t xml:space="preserve">ate that DOC was </w:t>
      </w:r>
      <w:r w:rsidR="009D6A8A" w:rsidRPr="00E60FCD">
        <w:rPr>
          <w:rFonts w:ascii="Times New Roman" w:hAnsi="Times New Roman" w:cs="Times New Roman"/>
          <w:sz w:val="28"/>
          <w:szCs w:val="28"/>
          <w:lang w:val="en-GB"/>
        </w:rPr>
        <w:t>from both</w:t>
      </w:r>
      <w:r w:rsidR="004A44D9" w:rsidRPr="00E60FCD">
        <w:rPr>
          <w:rFonts w:ascii="Times New Roman" w:hAnsi="Times New Roman" w:cs="Times New Roman"/>
          <w:sz w:val="28"/>
          <w:szCs w:val="28"/>
          <w:lang w:val="en-GB"/>
        </w:rPr>
        <w:t xml:space="preserve"> </w:t>
      </w:r>
      <w:r w:rsidR="00E66BE2" w:rsidRPr="00E60FCD">
        <w:rPr>
          <w:rFonts w:ascii="Times New Roman" w:hAnsi="Times New Roman" w:cs="Times New Roman"/>
          <w:sz w:val="28"/>
          <w:szCs w:val="28"/>
          <w:lang w:val="en-GB"/>
        </w:rPr>
        <w:t xml:space="preserve">plant-derived organic matter </w:t>
      </w:r>
      <w:r w:rsidR="009D6A8A" w:rsidRPr="00E60FCD">
        <w:rPr>
          <w:rFonts w:ascii="Times New Roman" w:hAnsi="Times New Roman" w:cs="Times New Roman"/>
          <w:sz w:val="28"/>
          <w:szCs w:val="28"/>
          <w:lang w:val="en-GB"/>
        </w:rPr>
        <w:t xml:space="preserve">and </w:t>
      </w:r>
      <w:r w:rsidR="00E66BE2" w:rsidRPr="00E60FCD">
        <w:rPr>
          <w:rFonts w:ascii="Times New Roman" w:hAnsi="Times New Roman" w:cs="Times New Roman"/>
          <w:sz w:val="28"/>
          <w:szCs w:val="28"/>
          <w:lang w:val="en-GB"/>
        </w:rPr>
        <w:t>microb</w:t>
      </w:r>
      <w:r w:rsidR="009D6A8A" w:rsidRPr="00E60FCD">
        <w:rPr>
          <w:rFonts w:ascii="Times New Roman" w:hAnsi="Times New Roman" w:cs="Times New Roman"/>
          <w:sz w:val="28"/>
          <w:szCs w:val="28"/>
          <w:lang w:val="en-GB"/>
        </w:rPr>
        <w:t>e-</w:t>
      </w:r>
      <w:r w:rsidR="00E66BE2" w:rsidRPr="00E60FCD">
        <w:rPr>
          <w:rFonts w:ascii="Times New Roman" w:hAnsi="Times New Roman" w:cs="Times New Roman"/>
          <w:sz w:val="28"/>
          <w:szCs w:val="28"/>
          <w:lang w:val="en-GB"/>
        </w:rPr>
        <w:t>origin</w:t>
      </w:r>
      <w:r w:rsidR="009D6A8A" w:rsidRPr="00E60FCD">
        <w:rPr>
          <w:rFonts w:ascii="Times New Roman" w:hAnsi="Times New Roman" w:cs="Times New Roman"/>
          <w:sz w:val="28"/>
          <w:szCs w:val="28"/>
          <w:lang w:val="en-GB"/>
        </w:rPr>
        <w:t>ated</w:t>
      </w:r>
      <w:r w:rsidR="00E66BE2" w:rsidRPr="00E60FCD">
        <w:rPr>
          <w:rFonts w:ascii="Times New Roman" w:hAnsi="Times New Roman" w:cs="Times New Roman"/>
          <w:sz w:val="28"/>
          <w:szCs w:val="28"/>
          <w:lang w:val="en-GB"/>
        </w:rPr>
        <w:t xml:space="preserve"> </w:t>
      </w:r>
      <w:r w:rsidR="009D6A8A" w:rsidRPr="00E60FCD">
        <w:rPr>
          <w:rFonts w:ascii="Times New Roman" w:hAnsi="Times New Roman" w:cs="Times New Roman"/>
          <w:sz w:val="28"/>
          <w:szCs w:val="28"/>
          <w:lang w:val="en-GB"/>
        </w:rPr>
        <w:t xml:space="preserve">matter </w:t>
      </w:r>
      <w:r w:rsidR="00E66BE2" w:rsidRPr="00E60FCD">
        <w:rPr>
          <w:rFonts w:ascii="Times New Roman" w:hAnsi="Times New Roman" w:cs="Times New Roman"/>
          <w:sz w:val="28"/>
          <w:szCs w:val="28"/>
          <w:lang w:val="en-GB"/>
        </w:rPr>
        <w:t>(McKnight et al., 2001</w:t>
      </w:r>
      <w:r w:rsidR="00D56FB2" w:rsidRPr="00E60FCD">
        <w:rPr>
          <w:rFonts w:ascii="Times New Roman" w:hAnsi="Times New Roman" w:cs="Times New Roman"/>
          <w:sz w:val="28"/>
          <w:szCs w:val="28"/>
          <w:lang w:val="en-GB"/>
        </w:rPr>
        <w:t>) while</w:t>
      </w:r>
      <w:bookmarkEnd w:id="3"/>
      <w:r w:rsidR="00D56FB2" w:rsidRPr="00E60FCD">
        <w:rPr>
          <w:rFonts w:ascii="Times New Roman" w:hAnsi="Times New Roman" w:cs="Times New Roman"/>
          <w:sz w:val="28"/>
          <w:szCs w:val="28"/>
          <w:lang w:val="en-GB"/>
        </w:rPr>
        <w:t xml:space="preserve"> the </w:t>
      </w:r>
      <w:r w:rsidR="004A44D9" w:rsidRPr="00E60FCD">
        <w:rPr>
          <w:rFonts w:ascii="Times New Roman" w:hAnsi="Times New Roman" w:cs="Times New Roman"/>
          <w:sz w:val="28"/>
          <w:szCs w:val="28"/>
          <w:lang w:val="en-GB"/>
        </w:rPr>
        <w:t xml:space="preserve">BIX </w:t>
      </w:r>
      <w:r w:rsidR="00333536" w:rsidRPr="00E60FCD">
        <w:rPr>
          <w:rFonts w:ascii="Times New Roman" w:hAnsi="Times New Roman" w:cs="Times New Roman"/>
          <w:sz w:val="28"/>
          <w:szCs w:val="28"/>
          <w:lang w:val="en-GB"/>
        </w:rPr>
        <w:t xml:space="preserve">value denotes the presence of </w:t>
      </w:r>
      <w:r w:rsidR="004A44D9" w:rsidRPr="00E60FCD">
        <w:rPr>
          <w:rFonts w:ascii="Times New Roman" w:hAnsi="Times New Roman" w:cs="Times New Roman"/>
          <w:sz w:val="28"/>
          <w:szCs w:val="28"/>
          <w:lang w:val="en-GB"/>
        </w:rPr>
        <w:t xml:space="preserve">a low </w:t>
      </w:r>
      <w:r w:rsidR="00333536" w:rsidRPr="00E60FCD">
        <w:rPr>
          <w:rFonts w:ascii="Times New Roman" w:hAnsi="Times New Roman" w:cs="Times New Roman"/>
          <w:sz w:val="28"/>
          <w:szCs w:val="28"/>
          <w:lang w:val="en-GB"/>
        </w:rPr>
        <w:t xml:space="preserve">volume </w:t>
      </w:r>
      <w:r w:rsidR="004A44D9" w:rsidRPr="00E60FCD">
        <w:rPr>
          <w:rFonts w:ascii="Times New Roman" w:hAnsi="Times New Roman" w:cs="Times New Roman"/>
          <w:sz w:val="28"/>
          <w:szCs w:val="28"/>
          <w:lang w:val="en-GB"/>
        </w:rPr>
        <w:t xml:space="preserve">of fresh organic matter from biological sources in the </w:t>
      </w:r>
      <w:r w:rsidR="00670BBA" w:rsidRPr="00E60FCD">
        <w:rPr>
          <w:rFonts w:ascii="Times New Roman" w:hAnsi="Times New Roman" w:cs="Times New Roman"/>
          <w:sz w:val="28"/>
          <w:szCs w:val="28"/>
          <w:lang w:val="en-GB"/>
        </w:rPr>
        <w:t>discharge</w:t>
      </w:r>
      <w:r w:rsidR="00D56FB2" w:rsidRPr="00E60FCD">
        <w:rPr>
          <w:rFonts w:ascii="Times New Roman" w:hAnsi="Times New Roman" w:cs="Times New Roman"/>
          <w:sz w:val="28"/>
          <w:szCs w:val="28"/>
          <w:lang w:val="en-GB"/>
        </w:rPr>
        <w:t xml:space="preserve"> (</w:t>
      </w:r>
      <w:bookmarkStart w:id="4" w:name="OLE_LINK28"/>
      <w:r w:rsidR="00D56FB2" w:rsidRPr="00E60FCD">
        <w:rPr>
          <w:rFonts w:ascii="Times New Roman" w:hAnsi="Times New Roman" w:cs="Times New Roman"/>
          <w:sz w:val="28"/>
          <w:szCs w:val="28"/>
          <w:lang w:val="en-GB"/>
        </w:rPr>
        <w:t>Huguet et al., 2009</w:t>
      </w:r>
      <w:bookmarkEnd w:id="4"/>
      <w:r w:rsidR="00D56FB2" w:rsidRPr="00E60FCD">
        <w:rPr>
          <w:rFonts w:ascii="Times New Roman" w:hAnsi="Times New Roman" w:cs="Times New Roman"/>
          <w:sz w:val="28"/>
          <w:szCs w:val="28"/>
          <w:lang w:val="en-GB"/>
        </w:rPr>
        <w:t>)</w:t>
      </w:r>
      <w:r w:rsidR="004A44D9" w:rsidRPr="00E60FCD">
        <w:rPr>
          <w:rFonts w:ascii="Times New Roman" w:hAnsi="Times New Roman" w:cs="Times New Roman"/>
          <w:sz w:val="28"/>
          <w:szCs w:val="28"/>
          <w:lang w:val="en-GB"/>
        </w:rPr>
        <w:t xml:space="preserve">. </w:t>
      </w:r>
      <w:r w:rsidR="00670BBA" w:rsidRPr="00E60FCD">
        <w:rPr>
          <w:rFonts w:ascii="Times New Roman" w:hAnsi="Times New Roman" w:cs="Times New Roman"/>
          <w:sz w:val="28"/>
          <w:szCs w:val="28"/>
          <w:lang w:val="en-GB"/>
        </w:rPr>
        <w:t>All of the three indexes were closely related to DOC concentrations and hydrological variables</w:t>
      </w:r>
      <w:r w:rsidR="00B97CBB" w:rsidRPr="00E60FCD">
        <w:rPr>
          <w:rFonts w:ascii="Times New Roman" w:hAnsi="Times New Roman" w:cs="Times New Roman"/>
          <w:sz w:val="28"/>
          <w:szCs w:val="28"/>
          <w:lang w:val="en-GB"/>
        </w:rPr>
        <w:t xml:space="preserve"> during the whole study periods</w:t>
      </w:r>
      <w:r w:rsidR="00670BBA" w:rsidRPr="00E60FCD">
        <w:rPr>
          <w:rFonts w:ascii="Times New Roman" w:hAnsi="Times New Roman" w:cs="Times New Roman"/>
          <w:sz w:val="28"/>
          <w:szCs w:val="28"/>
          <w:lang w:val="en-GB"/>
        </w:rPr>
        <w:t xml:space="preserve">, while only HIX also showed significant relationships with soil temperature (Table </w:t>
      </w:r>
      <w:r w:rsidR="00E823D6" w:rsidRPr="00E60FCD">
        <w:rPr>
          <w:rFonts w:ascii="Times New Roman" w:hAnsi="Times New Roman" w:cs="Times New Roman"/>
          <w:sz w:val="28"/>
          <w:szCs w:val="28"/>
          <w:lang w:val="en-GB"/>
        </w:rPr>
        <w:t>3</w:t>
      </w:r>
      <w:r w:rsidR="00670BBA" w:rsidRPr="00E60FCD">
        <w:rPr>
          <w:rFonts w:ascii="Times New Roman" w:hAnsi="Times New Roman" w:cs="Times New Roman"/>
          <w:sz w:val="28"/>
          <w:szCs w:val="28"/>
          <w:lang w:val="en-GB"/>
        </w:rPr>
        <w:t>).</w:t>
      </w:r>
      <w:r w:rsidR="00437C60" w:rsidRPr="00E60FCD">
        <w:rPr>
          <w:rFonts w:ascii="Times New Roman" w:hAnsi="Times New Roman" w:cs="Times New Roman"/>
          <w:sz w:val="28"/>
          <w:szCs w:val="28"/>
          <w:lang w:val="en-GB"/>
        </w:rPr>
        <w:t xml:space="preserve"> </w:t>
      </w:r>
      <w:r w:rsidR="00E823D6" w:rsidRPr="00E60FCD">
        <w:rPr>
          <w:rFonts w:ascii="Times New Roman" w:hAnsi="Times New Roman" w:cs="Times New Roman"/>
          <w:sz w:val="28"/>
          <w:szCs w:val="28"/>
          <w:lang w:val="en-GB"/>
        </w:rPr>
        <w:t xml:space="preserve">In spite of </w:t>
      </w:r>
      <w:r w:rsidR="00647B04" w:rsidRPr="00E60FCD">
        <w:rPr>
          <w:rFonts w:ascii="Times New Roman" w:hAnsi="Times New Roman" w:cs="Times New Roman"/>
          <w:sz w:val="28"/>
          <w:szCs w:val="28"/>
          <w:lang w:val="en-GB"/>
        </w:rPr>
        <w:t>the great</w:t>
      </w:r>
      <w:r w:rsidR="00E823D6" w:rsidRPr="00E60FCD">
        <w:rPr>
          <w:rFonts w:ascii="Times New Roman" w:hAnsi="Times New Roman" w:cs="Times New Roman"/>
          <w:sz w:val="28"/>
          <w:szCs w:val="28"/>
          <w:lang w:val="en-GB"/>
        </w:rPr>
        <w:t xml:space="preserve"> variation</w:t>
      </w:r>
      <w:r w:rsidR="00A91C4A" w:rsidRPr="00E60FCD">
        <w:rPr>
          <w:rFonts w:ascii="Times New Roman" w:hAnsi="Times New Roman" w:cs="Times New Roman"/>
          <w:sz w:val="28"/>
          <w:szCs w:val="28"/>
          <w:lang w:val="en-GB"/>
        </w:rPr>
        <w:t>s</w:t>
      </w:r>
      <w:r w:rsidR="004B75FF" w:rsidRPr="00E60FCD">
        <w:rPr>
          <w:rFonts w:ascii="Times New Roman" w:hAnsi="Times New Roman" w:cs="Times New Roman"/>
          <w:sz w:val="28"/>
          <w:szCs w:val="28"/>
          <w:lang w:val="en-GB"/>
        </w:rPr>
        <w:t xml:space="preserve"> during the growing seasons</w:t>
      </w:r>
      <w:r w:rsidR="00D27C9F" w:rsidRPr="00E60FCD">
        <w:rPr>
          <w:rFonts w:ascii="Times New Roman" w:hAnsi="Times New Roman" w:cs="Times New Roman"/>
          <w:sz w:val="28"/>
          <w:szCs w:val="28"/>
          <w:lang w:val="en-GB"/>
        </w:rPr>
        <w:t>, the three indexes presented</w:t>
      </w:r>
      <w:r w:rsidR="00647B04" w:rsidRPr="00E60FCD">
        <w:rPr>
          <w:rFonts w:ascii="Times New Roman" w:hAnsi="Times New Roman" w:cs="Times New Roman"/>
          <w:sz w:val="28"/>
          <w:szCs w:val="28"/>
          <w:lang w:val="en-GB"/>
        </w:rPr>
        <w:t xml:space="preserve"> no statistical difference in the mean </w:t>
      </w:r>
      <w:r w:rsidR="006C181B" w:rsidRPr="00E60FCD">
        <w:rPr>
          <w:rFonts w:ascii="Times New Roman" w:hAnsi="Times New Roman" w:cs="Times New Roman"/>
          <w:sz w:val="28"/>
          <w:szCs w:val="28"/>
          <w:lang w:val="en-GB"/>
        </w:rPr>
        <w:t xml:space="preserve">annual </w:t>
      </w:r>
      <w:r w:rsidR="00647B04" w:rsidRPr="00E60FCD">
        <w:rPr>
          <w:rFonts w:ascii="Times New Roman" w:hAnsi="Times New Roman" w:cs="Times New Roman"/>
          <w:sz w:val="28"/>
          <w:szCs w:val="28"/>
          <w:lang w:val="en-GB"/>
        </w:rPr>
        <w:t xml:space="preserve">values for the three years according to the result of </w:t>
      </w:r>
      <w:r w:rsidR="00647B04" w:rsidRPr="00E60FCD">
        <w:rPr>
          <w:rFonts w:ascii="Times New Roman" w:hAnsi="Times New Roman" w:cs="Times New Roman"/>
          <w:sz w:val="28"/>
          <w:szCs w:val="28"/>
        </w:rPr>
        <w:t>covariance</w:t>
      </w:r>
      <w:r w:rsidR="00647B04" w:rsidRPr="00E60FCD">
        <w:rPr>
          <w:rFonts w:ascii="Times New Roman" w:hAnsi="Times New Roman" w:cs="Times New Roman"/>
          <w:kern w:val="0"/>
          <w:sz w:val="28"/>
          <w:szCs w:val="28"/>
          <w:lang w:val="en-GB"/>
        </w:rPr>
        <w:t xml:space="preserve"> analysis</w:t>
      </w:r>
      <w:r w:rsidR="00647B04" w:rsidRPr="00E60FCD">
        <w:rPr>
          <w:rFonts w:ascii="Times New Roman" w:hAnsi="Times New Roman" w:cs="Times New Roman"/>
          <w:sz w:val="28"/>
          <w:szCs w:val="28"/>
          <w:lang w:val="en-GB"/>
        </w:rPr>
        <w:t xml:space="preserve"> which eliminat</w:t>
      </w:r>
      <w:r w:rsidR="00D27C9F" w:rsidRPr="00E60FCD">
        <w:rPr>
          <w:rFonts w:ascii="Times New Roman" w:hAnsi="Times New Roman" w:cs="Times New Roman"/>
          <w:sz w:val="28"/>
          <w:szCs w:val="28"/>
          <w:lang w:val="en-GB"/>
        </w:rPr>
        <w:t>ed the disturbance of discharge</w:t>
      </w:r>
      <w:r w:rsidR="00DD41C7" w:rsidRPr="00E60FCD">
        <w:rPr>
          <w:rFonts w:ascii="Times New Roman" w:hAnsi="Times New Roman" w:cs="Times New Roman"/>
          <w:sz w:val="28"/>
          <w:szCs w:val="28"/>
          <w:lang w:val="en-GB"/>
        </w:rPr>
        <w:t xml:space="preserve"> (Table 4)</w:t>
      </w:r>
      <w:r w:rsidR="00D27C9F" w:rsidRPr="00E60FCD">
        <w:rPr>
          <w:rFonts w:ascii="Times New Roman" w:hAnsi="Times New Roman" w:cs="Times New Roman"/>
          <w:sz w:val="28"/>
          <w:szCs w:val="28"/>
          <w:lang w:val="en-GB"/>
        </w:rPr>
        <w:t>.</w:t>
      </w:r>
      <w:r w:rsidR="00647B04" w:rsidRPr="00E60FCD">
        <w:rPr>
          <w:rFonts w:ascii="Times New Roman" w:hAnsi="Times New Roman" w:cs="Times New Roman"/>
          <w:sz w:val="28"/>
          <w:szCs w:val="28"/>
          <w:lang w:val="en-GB"/>
        </w:rPr>
        <w:t xml:space="preserve"> </w:t>
      </w:r>
    </w:p>
    <w:p w14:paraId="7FC3A4E4" w14:textId="77777777" w:rsidR="00874FDA" w:rsidRPr="00E60FCD" w:rsidRDefault="00874FDA" w:rsidP="00F52F18">
      <w:pPr>
        <w:spacing w:beforeLines="50" w:before="156" w:line="480" w:lineRule="auto"/>
        <w:rPr>
          <w:rFonts w:ascii="Times New Roman" w:hAnsi="Times New Roman" w:cs="Times New Roman"/>
          <w:b/>
          <w:sz w:val="28"/>
          <w:szCs w:val="28"/>
          <w:u w:val="single"/>
          <w:lang w:val="en-GB"/>
        </w:rPr>
      </w:pPr>
    </w:p>
    <w:p w14:paraId="0F99B2AC" w14:textId="3CA886C9" w:rsidR="008622D6" w:rsidRPr="00E60FCD" w:rsidRDefault="002C0BAF" w:rsidP="00F52F18">
      <w:pPr>
        <w:spacing w:beforeLines="50" w:before="156" w:line="480" w:lineRule="auto"/>
        <w:rPr>
          <w:rFonts w:ascii="Times New Roman" w:hAnsi="Times New Roman" w:cs="Times New Roman"/>
          <w:b/>
          <w:sz w:val="28"/>
          <w:szCs w:val="28"/>
          <w:u w:val="single"/>
          <w:lang w:val="en-GB"/>
        </w:rPr>
      </w:pPr>
      <w:r w:rsidRPr="00E60FCD">
        <w:rPr>
          <w:rFonts w:ascii="Times New Roman" w:hAnsi="Times New Roman" w:cs="Times New Roman"/>
          <w:b/>
          <w:sz w:val="28"/>
          <w:szCs w:val="28"/>
          <w:u w:val="single"/>
          <w:lang w:val="en-GB"/>
        </w:rPr>
        <w:t>F</w:t>
      </w:r>
      <w:r w:rsidR="005230F2" w:rsidRPr="00E60FCD">
        <w:rPr>
          <w:rFonts w:ascii="Times New Roman" w:hAnsi="Times New Roman" w:cs="Times New Roman"/>
          <w:b/>
          <w:sz w:val="28"/>
          <w:szCs w:val="28"/>
          <w:u w:val="single"/>
          <w:lang w:val="en-GB"/>
        </w:rPr>
        <w:t>ig.</w:t>
      </w:r>
      <w:r w:rsidR="00C9461B" w:rsidRPr="00E60FCD">
        <w:rPr>
          <w:rFonts w:ascii="Times New Roman" w:hAnsi="Times New Roman" w:cs="Times New Roman"/>
          <w:b/>
          <w:sz w:val="28"/>
          <w:szCs w:val="28"/>
          <w:u w:val="single"/>
          <w:lang w:val="en-GB"/>
        </w:rPr>
        <w:t xml:space="preserve"> </w:t>
      </w:r>
      <w:r w:rsidR="008A3ACD" w:rsidRPr="00E60FCD">
        <w:rPr>
          <w:rFonts w:ascii="Times New Roman" w:hAnsi="Times New Roman" w:cs="Times New Roman"/>
          <w:b/>
          <w:sz w:val="28"/>
          <w:szCs w:val="28"/>
          <w:u w:val="single"/>
          <w:lang w:val="en-GB"/>
        </w:rPr>
        <w:t>5</w:t>
      </w:r>
      <w:r w:rsidR="009C3F8C" w:rsidRPr="00E60FCD">
        <w:rPr>
          <w:rFonts w:ascii="Times New Roman" w:hAnsi="Times New Roman" w:cs="Times New Roman"/>
          <w:sz w:val="28"/>
          <w:szCs w:val="28"/>
          <w:u w:val="single"/>
          <w:lang w:val="en-GB"/>
        </w:rPr>
        <w:t xml:space="preserve"> </w:t>
      </w:r>
      <w:r w:rsidR="00AA52F3" w:rsidRPr="00E60FCD">
        <w:rPr>
          <w:rFonts w:ascii="Times New Roman" w:hAnsi="Times New Roman" w:cs="Times New Roman"/>
          <w:sz w:val="28"/>
          <w:szCs w:val="28"/>
          <w:u w:val="single"/>
          <w:lang w:val="en-GB"/>
        </w:rPr>
        <w:t>Dynamics of</w:t>
      </w:r>
      <w:r w:rsidR="009C3F8C" w:rsidRPr="00E60FCD">
        <w:rPr>
          <w:rFonts w:ascii="Times New Roman" w:hAnsi="Times New Roman" w:cs="Times New Roman"/>
          <w:sz w:val="28"/>
          <w:szCs w:val="28"/>
          <w:u w:val="single"/>
          <w:lang w:val="en-GB"/>
        </w:rPr>
        <w:t xml:space="preserve"> the three spectral indexes</w:t>
      </w:r>
      <w:r w:rsidR="009D6B2A" w:rsidRPr="00E60FCD">
        <w:rPr>
          <w:rFonts w:ascii="Times New Roman" w:hAnsi="Times New Roman" w:cs="Times New Roman"/>
          <w:sz w:val="28"/>
          <w:szCs w:val="28"/>
          <w:u w:val="single"/>
          <w:lang w:val="en-GB"/>
        </w:rPr>
        <w:t xml:space="preserve"> </w:t>
      </w:r>
      <w:r w:rsidR="00501CB8" w:rsidRPr="00E60FCD">
        <w:rPr>
          <w:rFonts w:ascii="Times New Roman" w:hAnsi="Times New Roman" w:cs="Times New Roman"/>
          <w:sz w:val="28"/>
          <w:szCs w:val="28"/>
          <w:u w:val="single"/>
          <w:lang w:val="en-GB"/>
        </w:rPr>
        <w:t xml:space="preserve">following discharge </w:t>
      </w:r>
      <w:r w:rsidR="009D6B2A" w:rsidRPr="00E60FCD">
        <w:rPr>
          <w:rFonts w:ascii="Times New Roman" w:hAnsi="Times New Roman" w:cs="Times New Roman"/>
          <w:sz w:val="28"/>
          <w:szCs w:val="28"/>
          <w:u w:val="single"/>
          <w:lang w:val="en-GB"/>
        </w:rPr>
        <w:t>during the growing seasons</w:t>
      </w:r>
      <w:r w:rsidR="009C3F8C" w:rsidRPr="00E60FCD">
        <w:rPr>
          <w:rFonts w:ascii="Times New Roman" w:hAnsi="Times New Roman" w:cs="Times New Roman"/>
          <w:sz w:val="28"/>
          <w:szCs w:val="28"/>
          <w:u w:val="single"/>
          <w:lang w:val="en-GB"/>
        </w:rPr>
        <w:t>.</w:t>
      </w:r>
    </w:p>
    <w:p w14:paraId="16682B4E" w14:textId="77777777" w:rsidR="00874FDA" w:rsidRPr="00E60FCD" w:rsidRDefault="00874FDA" w:rsidP="00F52F18">
      <w:pPr>
        <w:spacing w:beforeLines="50" w:before="156" w:line="480" w:lineRule="auto"/>
        <w:rPr>
          <w:sz w:val="28"/>
          <w:szCs w:val="28"/>
          <w:lang w:val="en-GB"/>
        </w:rPr>
      </w:pPr>
    </w:p>
    <w:p w14:paraId="3552195E" w14:textId="1379DFA5" w:rsidR="009C3F8C" w:rsidRPr="00E60FCD" w:rsidRDefault="002C0BAF" w:rsidP="00F52F18">
      <w:pPr>
        <w:spacing w:beforeLines="50" w:before="156" w:line="480" w:lineRule="auto"/>
        <w:rPr>
          <w:sz w:val="28"/>
          <w:szCs w:val="28"/>
          <w:u w:val="single"/>
          <w:lang w:val="en-GB"/>
        </w:rPr>
      </w:pPr>
      <w:r w:rsidRPr="00E60FCD">
        <w:rPr>
          <w:rFonts w:ascii="Times New Roman" w:hAnsi="Times New Roman" w:cs="Times New Roman"/>
          <w:b/>
          <w:sz w:val="28"/>
          <w:szCs w:val="28"/>
          <w:u w:val="single"/>
          <w:lang w:val="en-GB"/>
        </w:rPr>
        <w:t>F</w:t>
      </w:r>
      <w:r w:rsidR="005230F2" w:rsidRPr="00E60FCD">
        <w:rPr>
          <w:rFonts w:ascii="Times New Roman" w:hAnsi="Times New Roman" w:cs="Times New Roman"/>
          <w:b/>
          <w:sz w:val="28"/>
          <w:szCs w:val="28"/>
          <w:u w:val="single"/>
          <w:lang w:val="en-GB"/>
        </w:rPr>
        <w:t>ig.</w:t>
      </w:r>
      <w:r w:rsidR="00C9461B" w:rsidRPr="00E60FCD">
        <w:rPr>
          <w:rFonts w:ascii="Times New Roman" w:hAnsi="Times New Roman" w:cs="Times New Roman"/>
          <w:b/>
          <w:sz w:val="28"/>
          <w:szCs w:val="28"/>
          <w:u w:val="single"/>
          <w:lang w:val="en-GB"/>
        </w:rPr>
        <w:t xml:space="preserve"> </w:t>
      </w:r>
      <w:r w:rsidR="008A3ACD" w:rsidRPr="00E60FCD">
        <w:rPr>
          <w:rFonts w:ascii="Times New Roman" w:hAnsi="Times New Roman" w:cs="Times New Roman"/>
          <w:b/>
          <w:sz w:val="28"/>
          <w:szCs w:val="28"/>
          <w:u w:val="single"/>
          <w:lang w:val="en-GB"/>
        </w:rPr>
        <w:t>6</w:t>
      </w:r>
      <w:r w:rsidR="00C9461B" w:rsidRPr="00E60FCD">
        <w:rPr>
          <w:rFonts w:ascii="Times New Roman" w:hAnsi="Times New Roman" w:cs="Times New Roman"/>
          <w:b/>
          <w:sz w:val="28"/>
          <w:szCs w:val="28"/>
          <w:u w:val="single"/>
          <w:lang w:val="en-GB"/>
        </w:rPr>
        <w:t xml:space="preserve"> </w:t>
      </w:r>
      <w:r w:rsidR="009C3F8C" w:rsidRPr="00E60FCD">
        <w:rPr>
          <w:rFonts w:ascii="Times New Roman" w:hAnsi="Times New Roman" w:cs="Times New Roman"/>
          <w:sz w:val="28"/>
          <w:szCs w:val="28"/>
          <w:u w:val="single"/>
          <w:lang w:val="en-GB"/>
        </w:rPr>
        <w:t>Relationships between discharge and the three indexes during the study period.</w:t>
      </w:r>
    </w:p>
    <w:p w14:paraId="29A3F04F" w14:textId="77777777" w:rsidR="00C111C5" w:rsidRPr="00E60FCD" w:rsidRDefault="00C111C5" w:rsidP="00F52F18">
      <w:pPr>
        <w:autoSpaceDE w:val="0"/>
        <w:autoSpaceDN w:val="0"/>
        <w:adjustRightInd w:val="0"/>
        <w:spacing w:beforeLines="50" w:before="156" w:line="480" w:lineRule="auto"/>
        <w:rPr>
          <w:rFonts w:ascii="Times New Roman" w:hAnsi="Times New Roman" w:cs="Times New Roman"/>
          <w:b/>
          <w:sz w:val="28"/>
          <w:szCs w:val="28"/>
          <w:lang w:val="en-GB"/>
        </w:rPr>
      </w:pPr>
    </w:p>
    <w:p w14:paraId="1146D347" w14:textId="4BE60C41" w:rsidR="004A44D9" w:rsidRPr="00E60FCD" w:rsidRDefault="004A44D9" w:rsidP="00F52F18">
      <w:pPr>
        <w:spacing w:beforeLines="50" w:before="156" w:line="480" w:lineRule="auto"/>
        <w:rPr>
          <w:rFonts w:ascii="Times New Roman" w:hAnsi="Times New Roman" w:cs="Times New Roman"/>
          <w:sz w:val="28"/>
          <w:szCs w:val="28"/>
          <w:u w:val="single"/>
          <w:lang w:val="en-GB"/>
        </w:rPr>
      </w:pPr>
      <w:r w:rsidRPr="00E60FCD">
        <w:rPr>
          <w:rFonts w:ascii="Times New Roman" w:hAnsi="Times New Roman" w:cs="Times New Roman"/>
          <w:b/>
          <w:sz w:val="28"/>
          <w:szCs w:val="28"/>
          <w:u w:val="single"/>
          <w:lang w:val="en-GB"/>
        </w:rPr>
        <w:t>T</w:t>
      </w:r>
      <w:r w:rsidR="005230F2" w:rsidRPr="00E60FCD">
        <w:rPr>
          <w:rFonts w:ascii="Times New Roman" w:hAnsi="Times New Roman" w:cs="Times New Roman"/>
          <w:b/>
          <w:sz w:val="28"/>
          <w:szCs w:val="28"/>
          <w:u w:val="single"/>
          <w:lang w:val="en-GB"/>
        </w:rPr>
        <w:t xml:space="preserve">able </w:t>
      </w:r>
      <w:r w:rsidR="009726B0" w:rsidRPr="00E60FCD">
        <w:rPr>
          <w:rFonts w:ascii="Times New Roman" w:hAnsi="Times New Roman" w:cs="Times New Roman"/>
          <w:b/>
          <w:sz w:val="28"/>
          <w:szCs w:val="28"/>
          <w:u w:val="single"/>
          <w:lang w:val="en-GB"/>
        </w:rPr>
        <w:t>3</w:t>
      </w:r>
      <w:r w:rsidR="005230F2" w:rsidRPr="00E60FCD">
        <w:rPr>
          <w:rFonts w:ascii="Times New Roman" w:hAnsi="Times New Roman" w:cs="Times New Roman"/>
          <w:b/>
          <w:sz w:val="28"/>
          <w:szCs w:val="28"/>
          <w:u w:val="single"/>
          <w:lang w:val="en-GB"/>
        </w:rPr>
        <w:t>.</w:t>
      </w:r>
      <w:r w:rsidR="001B34B2" w:rsidRPr="00E60FCD">
        <w:rPr>
          <w:rFonts w:ascii="Times New Roman" w:hAnsi="Times New Roman" w:cs="Times New Roman"/>
          <w:b/>
          <w:sz w:val="28"/>
          <w:szCs w:val="28"/>
          <w:u w:val="single"/>
          <w:lang w:val="en-GB"/>
        </w:rPr>
        <w:t xml:space="preserve"> </w:t>
      </w:r>
      <w:r w:rsidR="00176527" w:rsidRPr="00E60FCD">
        <w:rPr>
          <w:rFonts w:ascii="Times New Roman" w:hAnsi="Times New Roman" w:cs="Times New Roman"/>
          <w:sz w:val="28"/>
          <w:szCs w:val="28"/>
          <w:u w:val="single"/>
          <w:lang w:val="en-GB"/>
        </w:rPr>
        <w:t>Correlation analysis of the three fluorescence ind</w:t>
      </w:r>
      <w:r w:rsidR="007F35B9" w:rsidRPr="00E60FCD">
        <w:rPr>
          <w:rFonts w:ascii="Times New Roman" w:hAnsi="Times New Roman" w:cs="Times New Roman"/>
          <w:sz w:val="28"/>
          <w:szCs w:val="28"/>
          <w:u w:val="single"/>
          <w:lang w:val="en-GB"/>
        </w:rPr>
        <w:t>exes</w:t>
      </w:r>
      <w:r w:rsidR="00176527" w:rsidRPr="00E60FCD">
        <w:rPr>
          <w:rFonts w:ascii="Times New Roman" w:hAnsi="Times New Roman" w:cs="Times New Roman"/>
          <w:sz w:val="28"/>
          <w:szCs w:val="28"/>
          <w:u w:val="single"/>
          <w:lang w:val="en-GB"/>
        </w:rPr>
        <w:t xml:space="preserve"> with </w:t>
      </w:r>
      <w:r w:rsidR="00176527" w:rsidRPr="00E60FCD">
        <w:rPr>
          <w:rFonts w:ascii="Times New Roman" w:hAnsi="Times New Roman" w:cs="Times New Roman"/>
          <w:sz w:val="28"/>
          <w:szCs w:val="28"/>
          <w:u w:val="single"/>
          <w:lang w:val="en-GB"/>
        </w:rPr>
        <w:lastRenderedPageBreak/>
        <w:t>hydrological and climatic factors.</w:t>
      </w:r>
    </w:p>
    <w:p w14:paraId="2D0A422D" w14:textId="77777777" w:rsidR="009726B0" w:rsidRPr="00E60FCD" w:rsidRDefault="009726B0" w:rsidP="00F52F18">
      <w:pPr>
        <w:spacing w:beforeLines="50" w:before="156" w:line="480" w:lineRule="auto"/>
        <w:rPr>
          <w:rFonts w:ascii="Times New Roman" w:hAnsi="Times New Roman" w:cs="Times New Roman"/>
          <w:sz w:val="28"/>
          <w:szCs w:val="28"/>
          <w:u w:val="single"/>
          <w:lang w:val="en-GB"/>
        </w:rPr>
      </w:pPr>
    </w:p>
    <w:p w14:paraId="38E97351" w14:textId="440B693A" w:rsidR="009726B0" w:rsidRPr="00E60FCD" w:rsidRDefault="009726B0" w:rsidP="009726B0">
      <w:pPr>
        <w:spacing w:before="50" w:line="480" w:lineRule="auto"/>
        <w:rPr>
          <w:rFonts w:ascii="Times New Roman" w:hAnsi="Times New Roman" w:cs="Times New Roman"/>
          <w:sz w:val="24"/>
          <w:szCs w:val="24"/>
          <w:u w:val="single"/>
        </w:rPr>
      </w:pPr>
      <w:r w:rsidRPr="00E60FCD">
        <w:rPr>
          <w:rFonts w:ascii="Times New Roman" w:hAnsi="Times New Roman" w:cs="Times New Roman"/>
          <w:b/>
          <w:kern w:val="0"/>
          <w:sz w:val="28"/>
          <w:szCs w:val="28"/>
          <w:u w:val="single"/>
          <w:lang w:val="en-GB"/>
        </w:rPr>
        <w:t xml:space="preserve">Table 4. </w:t>
      </w:r>
      <w:r w:rsidRPr="00E60FCD">
        <w:rPr>
          <w:rFonts w:ascii="Times New Roman" w:hAnsi="Times New Roman" w:cs="Times New Roman"/>
          <w:kern w:val="0"/>
          <w:sz w:val="28"/>
          <w:szCs w:val="28"/>
          <w:u w:val="single"/>
          <w:lang w:val="en-GB"/>
        </w:rPr>
        <w:t xml:space="preserve">Results of </w:t>
      </w:r>
      <w:r w:rsidRPr="00E60FCD">
        <w:rPr>
          <w:rFonts w:ascii="Times New Roman" w:hAnsi="Times New Roman" w:cs="Times New Roman"/>
          <w:sz w:val="28"/>
          <w:szCs w:val="28"/>
          <w:u w:val="single"/>
        </w:rPr>
        <w:t>covariance</w:t>
      </w:r>
      <w:r w:rsidRPr="00E60FCD">
        <w:rPr>
          <w:rFonts w:ascii="Times New Roman" w:hAnsi="Times New Roman" w:cs="Times New Roman"/>
          <w:kern w:val="0"/>
          <w:sz w:val="28"/>
          <w:szCs w:val="28"/>
          <w:u w:val="single"/>
          <w:lang w:val="en-GB"/>
        </w:rPr>
        <w:t xml:space="preserve"> analysis </w:t>
      </w:r>
      <w:r w:rsidRPr="00E60FCD">
        <w:rPr>
          <w:rFonts w:ascii="Times New Roman" w:hAnsi="Times New Roman" w:cs="Times New Roman"/>
          <w:sz w:val="28"/>
          <w:szCs w:val="28"/>
          <w:u w:val="single"/>
        </w:rPr>
        <w:t>(ANCOVA) between discharge and the fluorescence indexes for the three years.</w:t>
      </w:r>
    </w:p>
    <w:p w14:paraId="652416B2" w14:textId="77777777" w:rsidR="00874FDA" w:rsidRPr="00E60FCD" w:rsidRDefault="00874FDA" w:rsidP="00F52F18">
      <w:pPr>
        <w:autoSpaceDE w:val="0"/>
        <w:autoSpaceDN w:val="0"/>
        <w:adjustRightInd w:val="0"/>
        <w:spacing w:beforeLines="50" w:before="156" w:line="480" w:lineRule="auto"/>
        <w:rPr>
          <w:rFonts w:ascii="Times New Roman" w:hAnsi="Times New Roman" w:cs="Times New Roman"/>
          <w:b/>
          <w:sz w:val="28"/>
          <w:szCs w:val="28"/>
          <w:lang w:val="en-GB"/>
        </w:rPr>
      </w:pPr>
    </w:p>
    <w:p w14:paraId="34878494" w14:textId="268A6262" w:rsidR="009809DB" w:rsidRPr="00E60FCD" w:rsidRDefault="00011392" w:rsidP="00F52F18">
      <w:pPr>
        <w:tabs>
          <w:tab w:val="left" w:pos="14400"/>
        </w:tabs>
        <w:spacing w:beforeLines="50" w:before="156" w:line="480" w:lineRule="auto"/>
        <w:rPr>
          <w:rFonts w:ascii="Times New Roman" w:hAnsi="Times New Roman" w:cs="Times New Roman"/>
          <w:b/>
          <w:i/>
          <w:kern w:val="0"/>
          <w:sz w:val="28"/>
          <w:szCs w:val="28"/>
          <w:lang w:val="en-GB"/>
        </w:rPr>
      </w:pPr>
      <w:r w:rsidRPr="00E60FCD">
        <w:rPr>
          <w:rFonts w:ascii="Times New Roman" w:hAnsi="Times New Roman" w:cs="Times New Roman"/>
          <w:b/>
          <w:kern w:val="0"/>
          <w:sz w:val="28"/>
          <w:szCs w:val="28"/>
          <w:lang w:val="en-GB"/>
        </w:rPr>
        <w:t>3.4</w:t>
      </w:r>
      <w:r w:rsidR="005230F2" w:rsidRPr="00E60FCD">
        <w:rPr>
          <w:rFonts w:ascii="Times New Roman" w:hAnsi="Times New Roman" w:cs="Times New Roman"/>
          <w:b/>
          <w:kern w:val="0"/>
          <w:sz w:val="28"/>
          <w:szCs w:val="28"/>
          <w:lang w:val="en-GB"/>
        </w:rPr>
        <w:t>.</w:t>
      </w:r>
      <w:r w:rsidRPr="00E60FCD">
        <w:rPr>
          <w:rFonts w:ascii="Times New Roman" w:hAnsi="Times New Roman" w:cs="Times New Roman"/>
          <w:b/>
          <w:kern w:val="0"/>
          <w:sz w:val="28"/>
          <w:szCs w:val="28"/>
          <w:lang w:val="en-GB"/>
        </w:rPr>
        <w:t xml:space="preserve"> </w:t>
      </w:r>
      <w:r w:rsidR="009809DB" w:rsidRPr="00E60FCD">
        <w:rPr>
          <w:rFonts w:ascii="Times New Roman" w:hAnsi="Times New Roman" w:cs="Times New Roman"/>
          <w:b/>
          <w:kern w:val="0"/>
          <w:sz w:val="28"/>
          <w:szCs w:val="28"/>
          <w:lang w:val="en-GB"/>
        </w:rPr>
        <w:t xml:space="preserve">Stable oxygen isotopes </w:t>
      </w:r>
      <w:r w:rsidR="00AD6BBD" w:rsidRPr="00E60FCD">
        <w:rPr>
          <w:rFonts w:ascii="Times New Roman" w:hAnsi="Times New Roman" w:cs="Times New Roman"/>
          <w:b/>
          <w:kern w:val="0"/>
          <w:sz w:val="28"/>
          <w:szCs w:val="28"/>
          <w:lang w:val="en-GB"/>
        </w:rPr>
        <w:t>for river discharge, rainfall and soil pore water</w:t>
      </w:r>
    </w:p>
    <w:p w14:paraId="4DF5FA68" w14:textId="0395AA47" w:rsidR="009809DB" w:rsidRPr="00E60FCD" w:rsidRDefault="0094397F" w:rsidP="00F52F18">
      <w:pPr>
        <w:tabs>
          <w:tab w:val="left" w:pos="14400"/>
        </w:tabs>
        <w:spacing w:beforeLines="50" w:before="156" w:line="480" w:lineRule="auto"/>
        <w:ind w:firstLine="357"/>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There were n</w:t>
      </w:r>
      <w:r w:rsidR="00106BFD" w:rsidRPr="00E60FCD">
        <w:rPr>
          <w:rFonts w:ascii="Times New Roman" w:hAnsi="Times New Roman" w:cs="Times New Roman"/>
          <w:kern w:val="0"/>
          <w:sz w:val="28"/>
          <w:szCs w:val="28"/>
          <w:lang w:val="en-GB"/>
        </w:rPr>
        <w:t>o</w:t>
      </w:r>
      <w:r w:rsidR="009809DB"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 xml:space="preserve">great </w:t>
      </w:r>
      <w:r w:rsidR="009809DB" w:rsidRPr="00E60FCD">
        <w:rPr>
          <w:rFonts w:ascii="Times New Roman" w:hAnsi="Times New Roman" w:cs="Times New Roman"/>
          <w:kern w:val="0"/>
          <w:sz w:val="28"/>
          <w:szCs w:val="28"/>
          <w:lang w:val="en-GB"/>
        </w:rPr>
        <w:t>seasonal variation</w:t>
      </w:r>
      <w:r w:rsidR="00751504" w:rsidRPr="00E60FCD">
        <w:rPr>
          <w:rFonts w:ascii="Times New Roman" w:hAnsi="Times New Roman" w:cs="Times New Roman"/>
          <w:kern w:val="0"/>
          <w:sz w:val="28"/>
          <w:szCs w:val="28"/>
          <w:lang w:val="en-GB"/>
        </w:rPr>
        <w:t>s</w:t>
      </w:r>
      <w:r w:rsidR="009809DB" w:rsidRPr="00E60FCD">
        <w:rPr>
          <w:rFonts w:ascii="Times New Roman" w:hAnsi="Times New Roman" w:cs="Times New Roman"/>
          <w:kern w:val="0"/>
          <w:sz w:val="28"/>
          <w:szCs w:val="28"/>
          <w:lang w:val="en-GB"/>
        </w:rPr>
        <w:t xml:space="preserve"> in </w:t>
      </w:r>
      <w:r w:rsidR="009809DB" w:rsidRPr="00E60FCD">
        <w:rPr>
          <w:rFonts w:ascii="Times New Roman" w:eastAsia="黑体" w:hAnsi="Times New Roman" w:cs="Times New Roman"/>
          <w:kern w:val="0"/>
          <w:sz w:val="28"/>
          <w:szCs w:val="28"/>
          <w:lang w:val="en-GB"/>
        </w:rPr>
        <w:t>δ</w:t>
      </w:r>
      <w:r w:rsidR="009809DB" w:rsidRPr="00E60FCD">
        <w:rPr>
          <w:rFonts w:ascii="Times New Roman" w:eastAsia="黑体" w:hAnsi="Times New Roman" w:cs="Times New Roman"/>
          <w:kern w:val="0"/>
          <w:sz w:val="28"/>
          <w:szCs w:val="28"/>
          <w:vertAlign w:val="superscript"/>
          <w:lang w:val="en-GB"/>
        </w:rPr>
        <w:t>18</w:t>
      </w:r>
      <w:r w:rsidR="009809DB" w:rsidRPr="00E60FCD">
        <w:rPr>
          <w:rFonts w:ascii="Times New Roman" w:hAnsi="Times New Roman" w:cs="Times New Roman"/>
          <w:kern w:val="0"/>
          <w:sz w:val="28"/>
          <w:szCs w:val="28"/>
          <w:lang w:val="en-GB"/>
        </w:rPr>
        <w:t xml:space="preserve">O‰ values </w:t>
      </w:r>
      <w:r w:rsidRPr="00E60FCD">
        <w:rPr>
          <w:rFonts w:ascii="Times New Roman" w:hAnsi="Times New Roman" w:cs="Times New Roman"/>
          <w:kern w:val="0"/>
          <w:sz w:val="28"/>
          <w:szCs w:val="28"/>
          <w:lang w:val="en-GB"/>
        </w:rPr>
        <w:t>for</w:t>
      </w:r>
      <w:r w:rsidR="00751504" w:rsidRPr="00E60FCD">
        <w:rPr>
          <w:rFonts w:ascii="Times New Roman" w:hAnsi="Times New Roman" w:cs="Times New Roman"/>
          <w:kern w:val="0"/>
          <w:sz w:val="28"/>
          <w:szCs w:val="28"/>
          <w:lang w:val="en-GB"/>
        </w:rPr>
        <w:t xml:space="preserve"> </w:t>
      </w:r>
      <w:r w:rsidR="008E415B" w:rsidRPr="00E60FCD">
        <w:rPr>
          <w:rFonts w:ascii="Times New Roman" w:hAnsi="Times New Roman" w:cs="Times New Roman"/>
          <w:kern w:val="0"/>
          <w:sz w:val="28"/>
          <w:szCs w:val="28"/>
          <w:lang w:val="en-GB"/>
        </w:rPr>
        <w:t>the</w:t>
      </w:r>
      <w:r w:rsidR="009809DB" w:rsidRPr="00E60FCD">
        <w:rPr>
          <w:rFonts w:ascii="Times New Roman" w:hAnsi="Times New Roman" w:cs="Times New Roman"/>
          <w:kern w:val="0"/>
          <w:sz w:val="28"/>
          <w:szCs w:val="28"/>
          <w:lang w:val="en-GB"/>
        </w:rPr>
        <w:t xml:space="preserve"> </w:t>
      </w:r>
      <w:r w:rsidR="00106BFD" w:rsidRPr="00E60FCD">
        <w:rPr>
          <w:rFonts w:ascii="Times New Roman" w:hAnsi="Times New Roman" w:cs="Times New Roman"/>
          <w:kern w:val="0"/>
          <w:sz w:val="28"/>
          <w:szCs w:val="28"/>
          <w:lang w:val="en-GB"/>
        </w:rPr>
        <w:t>rainfall</w:t>
      </w:r>
      <w:r w:rsidR="008E415B" w:rsidRPr="00E60FCD">
        <w:rPr>
          <w:rFonts w:ascii="Times New Roman" w:hAnsi="Times New Roman" w:cs="Times New Roman"/>
          <w:kern w:val="0"/>
          <w:sz w:val="28"/>
          <w:szCs w:val="28"/>
          <w:lang w:val="en-GB"/>
        </w:rPr>
        <w:t xml:space="preserve"> </w:t>
      </w:r>
      <w:r w:rsidR="009809DB" w:rsidRPr="00E60FCD">
        <w:rPr>
          <w:rFonts w:ascii="Times New Roman" w:hAnsi="Times New Roman" w:cs="Times New Roman"/>
          <w:kern w:val="0"/>
          <w:sz w:val="28"/>
          <w:szCs w:val="28"/>
          <w:lang w:val="en-GB"/>
        </w:rPr>
        <w:t>samples</w:t>
      </w:r>
      <w:r w:rsidR="002C0BAF"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 xml:space="preserve">as shown in </w:t>
      </w:r>
      <w:r w:rsidR="002C0BAF" w:rsidRPr="00E60FCD">
        <w:rPr>
          <w:rFonts w:ascii="Times New Roman" w:hAnsi="Times New Roman" w:cs="Times New Roman"/>
          <w:kern w:val="0"/>
          <w:sz w:val="28"/>
          <w:szCs w:val="28"/>
          <w:lang w:val="en-GB"/>
        </w:rPr>
        <w:t>Fig</w:t>
      </w:r>
      <w:r w:rsidR="00F11BB1" w:rsidRPr="00E60FCD">
        <w:rPr>
          <w:rFonts w:ascii="Times New Roman" w:hAnsi="Times New Roman" w:cs="Times New Roman"/>
          <w:kern w:val="0"/>
          <w:sz w:val="28"/>
          <w:szCs w:val="28"/>
          <w:lang w:val="en-GB"/>
        </w:rPr>
        <w:t>.</w:t>
      </w:r>
      <w:r w:rsidR="00CF72A0" w:rsidRPr="00E60FCD">
        <w:rPr>
          <w:rFonts w:ascii="Times New Roman" w:hAnsi="Times New Roman" w:cs="Times New Roman"/>
          <w:kern w:val="0"/>
          <w:sz w:val="28"/>
          <w:szCs w:val="28"/>
          <w:lang w:val="en-GB"/>
        </w:rPr>
        <w:t xml:space="preserve"> </w:t>
      </w:r>
      <w:r w:rsidR="00295D85" w:rsidRPr="00E60FCD">
        <w:rPr>
          <w:rFonts w:ascii="Times New Roman" w:hAnsi="Times New Roman" w:cs="Times New Roman"/>
          <w:kern w:val="0"/>
          <w:sz w:val="28"/>
          <w:szCs w:val="28"/>
          <w:lang w:val="en-GB"/>
        </w:rPr>
        <w:t>7</w:t>
      </w:r>
      <w:r w:rsidR="001C76B1" w:rsidRPr="00E60FCD">
        <w:rPr>
          <w:rFonts w:ascii="Times New Roman" w:hAnsi="Times New Roman" w:cs="Times New Roman"/>
          <w:kern w:val="0"/>
          <w:sz w:val="28"/>
          <w:szCs w:val="28"/>
          <w:lang w:val="en-GB"/>
        </w:rPr>
        <w:t xml:space="preserve">. </w:t>
      </w:r>
      <w:r w:rsidR="00864C3D" w:rsidRPr="00E60FCD">
        <w:rPr>
          <w:rFonts w:ascii="Times New Roman" w:hAnsi="Times New Roman" w:cs="Times New Roman"/>
          <w:kern w:val="0"/>
          <w:sz w:val="28"/>
          <w:szCs w:val="28"/>
          <w:lang w:val="en-GB"/>
        </w:rPr>
        <w:t>It seems that air temperature</w:t>
      </w:r>
      <w:r w:rsidR="00751504" w:rsidRPr="00E60FCD">
        <w:rPr>
          <w:rFonts w:ascii="Times New Roman" w:hAnsi="Times New Roman" w:cs="Times New Roman"/>
          <w:kern w:val="0"/>
          <w:sz w:val="28"/>
          <w:szCs w:val="28"/>
          <w:lang w:val="en-GB"/>
        </w:rPr>
        <w:t>s</w:t>
      </w:r>
      <w:r w:rsidR="00864C3D" w:rsidRPr="00E60FCD">
        <w:rPr>
          <w:rFonts w:ascii="Times New Roman" w:hAnsi="Times New Roman" w:cs="Times New Roman"/>
          <w:kern w:val="0"/>
          <w:sz w:val="28"/>
          <w:szCs w:val="28"/>
          <w:lang w:val="en-GB"/>
        </w:rPr>
        <w:t xml:space="preserve"> and rainfall quantit</w:t>
      </w:r>
      <w:r w:rsidR="00751504" w:rsidRPr="00E60FCD">
        <w:rPr>
          <w:rFonts w:ascii="Times New Roman" w:hAnsi="Times New Roman" w:cs="Times New Roman"/>
          <w:kern w:val="0"/>
          <w:sz w:val="28"/>
          <w:szCs w:val="28"/>
          <w:lang w:val="en-GB"/>
        </w:rPr>
        <w:t>ies</w:t>
      </w:r>
      <w:r w:rsidR="00864C3D" w:rsidRPr="00E60FCD">
        <w:rPr>
          <w:rFonts w:ascii="Times New Roman" w:hAnsi="Times New Roman" w:cs="Times New Roman"/>
          <w:kern w:val="0"/>
          <w:sz w:val="28"/>
          <w:szCs w:val="28"/>
          <w:lang w:val="en-GB"/>
        </w:rPr>
        <w:t xml:space="preserve"> had no effect on the depletion of oxygen isotopes in rainfall</w:t>
      </w:r>
      <w:r w:rsidR="00106BFD" w:rsidRPr="00E60FCD">
        <w:rPr>
          <w:rFonts w:ascii="Times New Roman" w:hAnsi="Times New Roman" w:cs="Times New Roman"/>
          <w:kern w:val="0"/>
          <w:sz w:val="28"/>
          <w:szCs w:val="28"/>
          <w:lang w:val="en-GB"/>
        </w:rPr>
        <w:t xml:space="preserve"> during the growing seasons</w:t>
      </w:r>
      <w:r w:rsidR="00864C3D" w:rsidRPr="00E60FCD">
        <w:rPr>
          <w:rFonts w:ascii="Times New Roman" w:hAnsi="Times New Roman" w:cs="Times New Roman"/>
          <w:kern w:val="0"/>
          <w:sz w:val="28"/>
          <w:szCs w:val="28"/>
          <w:lang w:val="en-GB"/>
        </w:rPr>
        <w:t xml:space="preserve">. </w:t>
      </w:r>
      <w:r w:rsidR="009809DB" w:rsidRPr="00E60FCD">
        <w:rPr>
          <w:rFonts w:ascii="Times New Roman" w:hAnsi="Times New Roman" w:cs="Times New Roman"/>
          <w:kern w:val="0"/>
          <w:sz w:val="28"/>
          <w:szCs w:val="28"/>
          <w:lang w:val="en-GB"/>
        </w:rPr>
        <w:t xml:space="preserve">The mean value </w:t>
      </w:r>
      <w:r w:rsidR="00751504" w:rsidRPr="00E60FCD">
        <w:rPr>
          <w:rFonts w:ascii="Times New Roman" w:hAnsi="Times New Roman" w:cs="Times New Roman"/>
          <w:kern w:val="0"/>
          <w:sz w:val="28"/>
          <w:szCs w:val="28"/>
          <w:lang w:val="en-GB"/>
        </w:rPr>
        <w:t>of</w:t>
      </w:r>
      <w:r w:rsidR="00106BFD" w:rsidRPr="00E60FCD">
        <w:rPr>
          <w:rFonts w:ascii="Times New Roman" w:hAnsi="Times New Roman" w:cs="Times New Roman"/>
          <w:kern w:val="0"/>
          <w:sz w:val="28"/>
          <w:szCs w:val="28"/>
          <w:lang w:val="en-GB"/>
        </w:rPr>
        <w:t xml:space="preserve"> rainfall was</w:t>
      </w:r>
      <w:r w:rsidR="00751504" w:rsidRPr="00E60FCD">
        <w:rPr>
          <w:rFonts w:ascii="Times New Roman" w:hAnsi="Times New Roman" w:cs="Times New Roman"/>
          <w:kern w:val="0"/>
          <w:sz w:val="28"/>
          <w:szCs w:val="28"/>
          <w:lang w:val="en-GB"/>
        </w:rPr>
        <w:t xml:space="preserve"> measured at</w:t>
      </w:r>
      <w:r w:rsidR="00106BFD" w:rsidRPr="00E60FCD">
        <w:rPr>
          <w:rFonts w:ascii="Times New Roman" w:hAnsi="Times New Roman" w:cs="Times New Roman"/>
          <w:kern w:val="0"/>
          <w:sz w:val="28"/>
          <w:szCs w:val="28"/>
          <w:lang w:val="en-GB"/>
        </w:rPr>
        <w:t xml:space="preserve"> -7.</w:t>
      </w:r>
      <w:r w:rsidR="00A72384" w:rsidRPr="00E60FCD">
        <w:rPr>
          <w:rFonts w:ascii="Times New Roman" w:hAnsi="Times New Roman" w:cs="Times New Roman"/>
          <w:kern w:val="0"/>
          <w:sz w:val="28"/>
          <w:szCs w:val="28"/>
          <w:lang w:val="en-GB"/>
        </w:rPr>
        <w:t>62</w:t>
      </w:r>
      <w:r w:rsidR="00106BFD" w:rsidRPr="00E60FCD">
        <w:rPr>
          <w:rFonts w:ascii="Times New Roman" w:hAnsi="Times New Roman" w:cs="Times New Roman"/>
          <w:kern w:val="0"/>
          <w:sz w:val="28"/>
          <w:szCs w:val="28"/>
          <w:lang w:val="en-GB"/>
        </w:rPr>
        <w:t xml:space="preserve"> ± 0.</w:t>
      </w:r>
      <w:r w:rsidR="00A72384" w:rsidRPr="00E60FCD">
        <w:rPr>
          <w:rFonts w:ascii="Times New Roman" w:hAnsi="Times New Roman" w:cs="Times New Roman"/>
          <w:kern w:val="0"/>
          <w:sz w:val="28"/>
          <w:szCs w:val="28"/>
          <w:lang w:val="en-GB"/>
        </w:rPr>
        <w:t>5</w:t>
      </w:r>
      <w:r w:rsidR="000440EA" w:rsidRPr="00E60FCD">
        <w:rPr>
          <w:rFonts w:ascii="Times New Roman" w:hAnsi="Times New Roman" w:cs="Times New Roman"/>
          <w:kern w:val="0"/>
          <w:sz w:val="28"/>
          <w:szCs w:val="28"/>
          <w:lang w:val="en-GB"/>
        </w:rPr>
        <w:t>3</w:t>
      </w:r>
      <w:r w:rsidR="00106BFD" w:rsidRPr="00E60FCD">
        <w:rPr>
          <w:rFonts w:ascii="Times New Roman" w:hAnsi="Times New Roman" w:cs="Times New Roman"/>
          <w:kern w:val="0"/>
          <w:sz w:val="28"/>
          <w:szCs w:val="28"/>
          <w:lang w:val="en-GB"/>
        </w:rPr>
        <w:t xml:space="preserve">‰, which </w:t>
      </w:r>
      <w:r w:rsidR="0034187E" w:rsidRPr="00E60FCD">
        <w:rPr>
          <w:rFonts w:ascii="Times New Roman" w:hAnsi="Times New Roman" w:cs="Times New Roman"/>
          <w:kern w:val="0"/>
          <w:sz w:val="28"/>
          <w:szCs w:val="28"/>
          <w:lang w:val="en-GB"/>
        </w:rPr>
        <w:t>is</w:t>
      </w:r>
      <w:r w:rsidR="00FF1859" w:rsidRPr="00E60FCD">
        <w:rPr>
          <w:rFonts w:ascii="Times New Roman" w:hAnsi="Times New Roman" w:cs="Times New Roman"/>
          <w:kern w:val="0"/>
          <w:sz w:val="28"/>
          <w:szCs w:val="28"/>
          <w:lang w:val="en-GB"/>
        </w:rPr>
        <w:t xml:space="preserve"> </w:t>
      </w:r>
      <w:r w:rsidR="00106BFD" w:rsidRPr="00E60FCD">
        <w:rPr>
          <w:rFonts w:ascii="Times New Roman" w:hAnsi="Times New Roman" w:cs="Times New Roman"/>
          <w:kern w:val="0"/>
          <w:sz w:val="28"/>
          <w:szCs w:val="28"/>
          <w:lang w:val="en-GB"/>
        </w:rPr>
        <w:t xml:space="preserve">significantly higher than </w:t>
      </w:r>
      <w:r w:rsidR="00FF1859" w:rsidRPr="00E60FCD">
        <w:rPr>
          <w:rFonts w:ascii="Times New Roman" w:hAnsi="Times New Roman" w:cs="Times New Roman"/>
          <w:kern w:val="0"/>
          <w:sz w:val="28"/>
          <w:szCs w:val="28"/>
          <w:lang w:val="en-GB"/>
        </w:rPr>
        <w:t xml:space="preserve">that for </w:t>
      </w:r>
      <w:r w:rsidR="00106BFD" w:rsidRPr="00E60FCD">
        <w:rPr>
          <w:rFonts w:ascii="Times New Roman" w:hAnsi="Times New Roman" w:cs="Times New Roman"/>
          <w:kern w:val="0"/>
          <w:sz w:val="28"/>
          <w:szCs w:val="28"/>
          <w:lang w:val="en-GB"/>
        </w:rPr>
        <w:t>river discharge and soil pore water (</w:t>
      </w:r>
      <w:r w:rsidR="009272C3" w:rsidRPr="00E60FCD">
        <w:rPr>
          <w:rFonts w:ascii="Times New Roman" w:hAnsi="Times New Roman" w:cs="Times New Roman"/>
          <w:i/>
          <w:kern w:val="0"/>
          <w:sz w:val="28"/>
          <w:szCs w:val="28"/>
          <w:lang w:val="en-GB"/>
        </w:rPr>
        <w:t>P</w:t>
      </w:r>
      <w:r w:rsidR="009272C3" w:rsidRPr="00E60FCD">
        <w:rPr>
          <w:rFonts w:ascii="Times New Roman" w:hAnsi="Times New Roman" w:cs="Times New Roman"/>
          <w:kern w:val="0"/>
          <w:sz w:val="28"/>
          <w:szCs w:val="28"/>
          <w:lang w:val="en-GB"/>
        </w:rPr>
        <w:t>&lt;0.01</w:t>
      </w:r>
      <w:r w:rsidR="00106BFD" w:rsidRPr="00E60FCD">
        <w:rPr>
          <w:rFonts w:ascii="Times New Roman" w:hAnsi="Times New Roman" w:cs="Times New Roman"/>
          <w:kern w:val="0"/>
          <w:sz w:val="28"/>
          <w:szCs w:val="28"/>
          <w:lang w:val="en-GB"/>
        </w:rPr>
        <w:t>)</w:t>
      </w:r>
      <w:r w:rsidR="00CF72A0" w:rsidRPr="00E60FCD">
        <w:rPr>
          <w:rFonts w:ascii="Times New Roman" w:hAnsi="Times New Roman" w:cs="Times New Roman"/>
          <w:kern w:val="0"/>
          <w:sz w:val="28"/>
          <w:szCs w:val="28"/>
          <w:lang w:val="en-GB"/>
        </w:rPr>
        <w:t xml:space="preserve">. </w:t>
      </w:r>
      <w:r w:rsidR="00C20FB3" w:rsidRPr="00E60FCD">
        <w:rPr>
          <w:rFonts w:ascii="Times New Roman" w:hAnsi="Times New Roman" w:cs="Times New Roman"/>
          <w:kern w:val="0"/>
          <w:sz w:val="28"/>
          <w:szCs w:val="28"/>
          <w:lang w:val="en-GB"/>
        </w:rPr>
        <w:t xml:space="preserve">The </w:t>
      </w:r>
      <w:r w:rsidR="00C20FB3" w:rsidRPr="00E60FCD">
        <w:rPr>
          <w:rFonts w:ascii="Times New Roman" w:eastAsia="黑体" w:hAnsi="Times New Roman" w:cs="Times New Roman"/>
          <w:kern w:val="0"/>
          <w:sz w:val="28"/>
          <w:szCs w:val="28"/>
          <w:lang w:val="en-GB"/>
        </w:rPr>
        <w:t>δ</w:t>
      </w:r>
      <w:r w:rsidR="00C20FB3" w:rsidRPr="00E60FCD">
        <w:rPr>
          <w:rFonts w:ascii="Times New Roman" w:eastAsia="黑体" w:hAnsi="Times New Roman" w:cs="Times New Roman"/>
          <w:kern w:val="0"/>
          <w:sz w:val="28"/>
          <w:szCs w:val="28"/>
          <w:vertAlign w:val="superscript"/>
          <w:lang w:val="en-GB"/>
        </w:rPr>
        <w:t>18</w:t>
      </w:r>
      <w:r w:rsidR="00C20FB3" w:rsidRPr="00E60FCD">
        <w:rPr>
          <w:rFonts w:ascii="Times New Roman" w:hAnsi="Times New Roman" w:cs="Times New Roman"/>
          <w:kern w:val="0"/>
          <w:sz w:val="28"/>
          <w:szCs w:val="28"/>
          <w:lang w:val="en-GB"/>
        </w:rPr>
        <w:t>O‰ values for the river discharge fluctuated slightly around a mean value of -14.64</w:t>
      </w:r>
      <w:r w:rsidR="0087234F" w:rsidRPr="00E60FCD">
        <w:rPr>
          <w:rFonts w:ascii="Times New Roman" w:hAnsi="Times New Roman" w:cs="Times New Roman"/>
          <w:kern w:val="0"/>
          <w:sz w:val="28"/>
          <w:szCs w:val="28"/>
          <w:lang w:val="en-GB"/>
        </w:rPr>
        <w:t xml:space="preserve"> ± 1.75</w:t>
      </w:r>
      <w:r w:rsidR="00C20FB3" w:rsidRPr="00E60FCD">
        <w:rPr>
          <w:rFonts w:ascii="Times New Roman" w:hAnsi="Times New Roman" w:cs="Times New Roman"/>
          <w:kern w:val="0"/>
          <w:sz w:val="28"/>
          <w:szCs w:val="28"/>
          <w:lang w:val="en-GB"/>
        </w:rPr>
        <w:t>‰</w:t>
      </w:r>
      <w:r w:rsidR="00063A84" w:rsidRPr="00E60FCD">
        <w:rPr>
          <w:rFonts w:ascii="Times New Roman" w:hAnsi="Times New Roman" w:cs="Times New Roman"/>
          <w:kern w:val="0"/>
          <w:sz w:val="28"/>
          <w:szCs w:val="28"/>
          <w:lang w:val="en-GB"/>
        </w:rPr>
        <w:t>, which was not statistical different from that for the soil pore water (-14.67</w:t>
      </w:r>
      <w:r w:rsidR="0039517B" w:rsidRPr="00E60FCD">
        <w:rPr>
          <w:rFonts w:ascii="Times New Roman" w:hAnsi="Times New Roman" w:cs="Times New Roman"/>
          <w:kern w:val="0"/>
          <w:sz w:val="28"/>
          <w:szCs w:val="28"/>
          <w:lang w:val="en-GB"/>
        </w:rPr>
        <w:t xml:space="preserve"> </w:t>
      </w:r>
      <w:r w:rsidR="0087234F" w:rsidRPr="00E60FCD">
        <w:rPr>
          <w:rFonts w:ascii="Times New Roman" w:hAnsi="Times New Roman" w:cs="Times New Roman"/>
          <w:kern w:val="0"/>
          <w:sz w:val="28"/>
          <w:szCs w:val="28"/>
          <w:lang w:val="en-GB"/>
        </w:rPr>
        <w:t>±</w:t>
      </w:r>
      <w:r w:rsidR="0039517B" w:rsidRPr="00E60FCD">
        <w:rPr>
          <w:rFonts w:ascii="Times New Roman" w:hAnsi="Times New Roman" w:cs="Times New Roman"/>
          <w:kern w:val="0"/>
          <w:sz w:val="28"/>
          <w:szCs w:val="28"/>
          <w:lang w:val="en-GB"/>
        </w:rPr>
        <w:t xml:space="preserve"> </w:t>
      </w:r>
      <w:r w:rsidR="0087234F" w:rsidRPr="00E60FCD">
        <w:rPr>
          <w:rFonts w:ascii="Times New Roman" w:hAnsi="Times New Roman" w:cs="Times New Roman"/>
          <w:kern w:val="0"/>
          <w:sz w:val="28"/>
          <w:szCs w:val="28"/>
          <w:lang w:val="en-GB"/>
        </w:rPr>
        <w:t>0.72</w:t>
      </w:r>
      <w:r w:rsidR="00063A84" w:rsidRPr="00E60FCD">
        <w:rPr>
          <w:rFonts w:ascii="Times New Roman" w:hAnsi="Times New Roman" w:cs="Times New Roman"/>
          <w:kern w:val="0"/>
          <w:sz w:val="28"/>
          <w:szCs w:val="28"/>
          <w:lang w:val="en-GB"/>
        </w:rPr>
        <w:t>‰) (</w:t>
      </w:r>
      <w:r w:rsidR="00063A84" w:rsidRPr="00E60FCD">
        <w:rPr>
          <w:rFonts w:ascii="Times New Roman" w:hAnsi="Times New Roman" w:cs="Times New Roman"/>
          <w:i/>
          <w:kern w:val="0"/>
          <w:sz w:val="28"/>
          <w:szCs w:val="28"/>
          <w:lang w:val="en-GB"/>
        </w:rPr>
        <w:t>P</w:t>
      </w:r>
      <w:r w:rsidR="00063A84" w:rsidRPr="00E60FCD">
        <w:rPr>
          <w:rFonts w:ascii="Times New Roman" w:hAnsi="Times New Roman" w:cs="Times New Roman"/>
          <w:kern w:val="0"/>
          <w:sz w:val="28"/>
          <w:szCs w:val="28"/>
          <w:lang w:val="en-GB"/>
        </w:rPr>
        <w:t xml:space="preserve"> &gt;0.01). The δ</w:t>
      </w:r>
      <w:r w:rsidR="00063A84" w:rsidRPr="00E60FCD">
        <w:rPr>
          <w:rFonts w:ascii="Times New Roman" w:hAnsi="Times New Roman" w:cs="Times New Roman"/>
          <w:kern w:val="0"/>
          <w:sz w:val="28"/>
          <w:szCs w:val="28"/>
          <w:vertAlign w:val="superscript"/>
          <w:lang w:val="en-GB"/>
        </w:rPr>
        <w:t>18</w:t>
      </w:r>
      <w:r w:rsidR="00063A84" w:rsidRPr="00E60FCD">
        <w:rPr>
          <w:rFonts w:ascii="Times New Roman" w:hAnsi="Times New Roman" w:cs="Times New Roman"/>
          <w:kern w:val="0"/>
          <w:sz w:val="28"/>
          <w:szCs w:val="28"/>
          <w:lang w:val="en-GB"/>
        </w:rPr>
        <w:t xml:space="preserve">O‰ values of soil pore water at the three sample sites </w:t>
      </w:r>
      <w:r w:rsidR="00262C75" w:rsidRPr="00E60FCD">
        <w:rPr>
          <w:rFonts w:ascii="Times New Roman" w:hAnsi="Times New Roman" w:cs="Times New Roman"/>
          <w:kern w:val="0"/>
          <w:sz w:val="28"/>
          <w:szCs w:val="28"/>
          <w:lang w:val="en-GB"/>
        </w:rPr>
        <w:t xml:space="preserve">did not vary largely by </w:t>
      </w:r>
      <w:r w:rsidR="00063A84" w:rsidRPr="00E60FCD">
        <w:rPr>
          <w:rFonts w:ascii="Times New Roman" w:hAnsi="Times New Roman" w:cs="Times New Roman"/>
          <w:kern w:val="0"/>
          <w:sz w:val="28"/>
          <w:szCs w:val="28"/>
          <w:lang w:val="en-GB"/>
        </w:rPr>
        <w:t>location</w:t>
      </w:r>
      <w:r w:rsidR="00262C75" w:rsidRPr="00E60FCD">
        <w:rPr>
          <w:rFonts w:ascii="Times New Roman" w:hAnsi="Times New Roman" w:cs="Times New Roman"/>
          <w:kern w:val="0"/>
          <w:sz w:val="28"/>
          <w:szCs w:val="28"/>
          <w:lang w:val="en-GB"/>
        </w:rPr>
        <w:t xml:space="preserve"> </w:t>
      </w:r>
      <w:r w:rsidR="00063A84" w:rsidRPr="00E60FCD">
        <w:rPr>
          <w:rFonts w:ascii="Times New Roman" w:hAnsi="Times New Roman" w:cs="Times New Roman"/>
          <w:kern w:val="0"/>
          <w:sz w:val="28"/>
          <w:szCs w:val="28"/>
          <w:lang w:val="en-GB"/>
        </w:rPr>
        <w:t>or season</w:t>
      </w:r>
      <w:r w:rsidR="00262C75" w:rsidRPr="00E60FCD">
        <w:rPr>
          <w:rFonts w:ascii="Times New Roman" w:hAnsi="Times New Roman" w:cs="Times New Roman"/>
          <w:kern w:val="0"/>
          <w:sz w:val="28"/>
          <w:szCs w:val="28"/>
          <w:lang w:val="en-GB"/>
        </w:rPr>
        <w:t xml:space="preserve">. </w:t>
      </w:r>
    </w:p>
    <w:p w14:paraId="70943D0C" w14:textId="77777777" w:rsidR="00D03B05" w:rsidRPr="00E60FCD" w:rsidRDefault="00D03B05" w:rsidP="00F52F18">
      <w:pPr>
        <w:spacing w:beforeLines="50" w:before="156" w:line="480" w:lineRule="auto"/>
        <w:rPr>
          <w:rFonts w:ascii="Times New Roman" w:hAnsi="Times New Roman" w:cs="Times New Roman"/>
          <w:b/>
          <w:sz w:val="28"/>
          <w:szCs w:val="28"/>
          <w:lang w:val="en-GB"/>
        </w:rPr>
      </w:pPr>
    </w:p>
    <w:p w14:paraId="01F6EA54" w14:textId="09F3AB42" w:rsidR="009809DB" w:rsidRPr="00E60FCD" w:rsidRDefault="002C0BAF" w:rsidP="00F52F18">
      <w:pPr>
        <w:spacing w:beforeLines="50" w:before="156" w:line="480" w:lineRule="auto"/>
        <w:rPr>
          <w:rFonts w:ascii="Times New Roman" w:hAnsi="Times New Roman" w:cs="Times New Roman"/>
          <w:sz w:val="28"/>
          <w:szCs w:val="28"/>
          <w:u w:val="single"/>
          <w:lang w:val="en-GB"/>
        </w:rPr>
      </w:pPr>
      <w:r w:rsidRPr="00E60FCD">
        <w:rPr>
          <w:rFonts w:ascii="Times New Roman" w:hAnsi="Times New Roman" w:cs="Times New Roman"/>
          <w:b/>
          <w:sz w:val="28"/>
          <w:szCs w:val="28"/>
          <w:u w:val="single"/>
          <w:lang w:val="en-GB"/>
        </w:rPr>
        <w:t>F</w:t>
      </w:r>
      <w:r w:rsidR="005230F2" w:rsidRPr="00E60FCD">
        <w:rPr>
          <w:rFonts w:ascii="Times New Roman" w:hAnsi="Times New Roman" w:cs="Times New Roman"/>
          <w:b/>
          <w:sz w:val="28"/>
          <w:szCs w:val="28"/>
          <w:u w:val="single"/>
          <w:lang w:val="en-GB"/>
        </w:rPr>
        <w:t>ig.</w:t>
      </w:r>
      <w:r w:rsidR="00C9461B" w:rsidRPr="00E60FCD">
        <w:rPr>
          <w:rFonts w:ascii="Times New Roman" w:hAnsi="Times New Roman" w:cs="Times New Roman"/>
          <w:b/>
          <w:sz w:val="28"/>
          <w:szCs w:val="28"/>
          <w:u w:val="single"/>
          <w:lang w:val="en-GB"/>
        </w:rPr>
        <w:t xml:space="preserve"> </w:t>
      </w:r>
      <w:r w:rsidR="00295D85" w:rsidRPr="00E60FCD">
        <w:rPr>
          <w:rFonts w:ascii="Times New Roman" w:hAnsi="Times New Roman" w:cs="Times New Roman"/>
          <w:b/>
          <w:sz w:val="28"/>
          <w:szCs w:val="28"/>
          <w:u w:val="single"/>
          <w:lang w:val="en-GB"/>
        </w:rPr>
        <w:t>7</w:t>
      </w:r>
      <w:r w:rsidR="00C9461B" w:rsidRPr="00E60FCD">
        <w:rPr>
          <w:rFonts w:ascii="Times New Roman" w:hAnsi="Times New Roman" w:cs="Times New Roman"/>
          <w:b/>
          <w:sz w:val="28"/>
          <w:szCs w:val="28"/>
          <w:u w:val="single"/>
          <w:lang w:val="en-GB"/>
        </w:rPr>
        <w:t xml:space="preserve"> </w:t>
      </w:r>
      <w:r w:rsidR="00084B9E" w:rsidRPr="00E60FCD">
        <w:rPr>
          <w:rFonts w:ascii="Times New Roman" w:hAnsi="Times New Roman" w:cs="Times New Roman"/>
          <w:sz w:val="28"/>
          <w:szCs w:val="28"/>
          <w:u w:val="single"/>
          <w:lang w:val="en-GB"/>
        </w:rPr>
        <w:t>Dynamics of s</w:t>
      </w:r>
      <w:r w:rsidR="009809DB" w:rsidRPr="00E60FCD">
        <w:rPr>
          <w:rFonts w:ascii="Times New Roman" w:hAnsi="Times New Roman" w:cs="Times New Roman"/>
          <w:sz w:val="28"/>
          <w:szCs w:val="28"/>
          <w:u w:val="single"/>
          <w:lang w:val="en-GB"/>
        </w:rPr>
        <w:t>table ox</w:t>
      </w:r>
      <w:r w:rsidR="00084B9E" w:rsidRPr="00E60FCD">
        <w:rPr>
          <w:rFonts w:ascii="Times New Roman" w:hAnsi="Times New Roman" w:cs="Times New Roman"/>
          <w:sz w:val="28"/>
          <w:szCs w:val="28"/>
          <w:u w:val="single"/>
          <w:lang w:val="en-GB"/>
        </w:rPr>
        <w:t xml:space="preserve">ygen isotope values </w:t>
      </w:r>
      <w:r w:rsidR="00D56610" w:rsidRPr="00E60FCD">
        <w:rPr>
          <w:rFonts w:ascii="Times New Roman" w:hAnsi="Times New Roman" w:cs="Times New Roman"/>
          <w:sz w:val="28"/>
          <w:szCs w:val="28"/>
          <w:u w:val="single"/>
          <w:lang w:val="en-GB"/>
        </w:rPr>
        <w:t xml:space="preserve">for </w:t>
      </w:r>
      <w:r w:rsidR="00084B9E" w:rsidRPr="00E60FCD">
        <w:rPr>
          <w:rFonts w:ascii="Times New Roman" w:hAnsi="Times New Roman" w:cs="Times New Roman"/>
          <w:sz w:val="28"/>
          <w:szCs w:val="28"/>
          <w:u w:val="single"/>
          <w:lang w:val="en-GB"/>
        </w:rPr>
        <w:t>rainfall,</w:t>
      </w:r>
      <w:r w:rsidR="009809DB" w:rsidRPr="00E60FCD">
        <w:rPr>
          <w:rFonts w:ascii="Times New Roman" w:hAnsi="Times New Roman" w:cs="Times New Roman"/>
          <w:sz w:val="28"/>
          <w:szCs w:val="28"/>
          <w:u w:val="single"/>
          <w:lang w:val="en-GB"/>
        </w:rPr>
        <w:t xml:space="preserve"> </w:t>
      </w:r>
      <w:r w:rsidR="00053E85" w:rsidRPr="00E60FCD">
        <w:rPr>
          <w:rFonts w:ascii="Times New Roman" w:hAnsi="Times New Roman" w:cs="Times New Roman"/>
          <w:sz w:val="28"/>
          <w:szCs w:val="28"/>
          <w:u w:val="single"/>
          <w:lang w:val="en-GB"/>
        </w:rPr>
        <w:t>discharge</w:t>
      </w:r>
      <w:r w:rsidR="00084B9E" w:rsidRPr="00E60FCD">
        <w:rPr>
          <w:rFonts w:ascii="Times New Roman" w:hAnsi="Times New Roman" w:cs="Times New Roman"/>
          <w:sz w:val="28"/>
          <w:szCs w:val="28"/>
          <w:u w:val="single"/>
          <w:lang w:val="en-GB"/>
        </w:rPr>
        <w:t xml:space="preserve"> and</w:t>
      </w:r>
      <w:r w:rsidR="009809DB" w:rsidRPr="00E60FCD">
        <w:rPr>
          <w:rFonts w:ascii="Times New Roman" w:hAnsi="Times New Roman" w:cs="Times New Roman"/>
          <w:sz w:val="28"/>
          <w:szCs w:val="28"/>
          <w:u w:val="single"/>
          <w:lang w:val="en-GB"/>
        </w:rPr>
        <w:t xml:space="preserve"> soil pore water in the </w:t>
      </w:r>
      <w:r w:rsidR="009D6B2A" w:rsidRPr="00E60FCD">
        <w:rPr>
          <w:rFonts w:ascii="Times New Roman" w:hAnsi="Times New Roman" w:cs="Times New Roman"/>
          <w:sz w:val="28"/>
          <w:szCs w:val="28"/>
          <w:u w:val="single"/>
          <w:lang w:val="en-GB"/>
        </w:rPr>
        <w:t>catchment</w:t>
      </w:r>
      <w:r w:rsidR="009809DB" w:rsidRPr="00E60FCD">
        <w:rPr>
          <w:rFonts w:ascii="Times New Roman" w:hAnsi="Times New Roman" w:cs="Times New Roman"/>
          <w:sz w:val="28"/>
          <w:szCs w:val="28"/>
          <w:u w:val="single"/>
          <w:lang w:val="en-GB"/>
        </w:rPr>
        <w:t>.</w:t>
      </w:r>
      <w:r w:rsidR="00825D82" w:rsidRPr="00E60FCD">
        <w:rPr>
          <w:rFonts w:ascii="Times New Roman" w:hAnsi="Times New Roman" w:cs="Times New Roman"/>
          <w:sz w:val="28"/>
          <w:szCs w:val="28"/>
          <w:u w:val="single"/>
          <w:lang w:val="en-GB"/>
        </w:rPr>
        <w:t xml:space="preserve"> </w:t>
      </w:r>
      <w:r w:rsidR="00825D82" w:rsidRPr="00E60FCD">
        <w:rPr>
          <w:rFonts w:ascii="Times New Roman" w:hAnsi="Times New Roman" w:cs="Times New Roman"/>
          <w:sz w:val="24"/>
          <w:szCs w:val="24"/>
          <w:u w:val="single"/>
        </w:rPr>
        <w:t>The discharge (Q) unit used is 10</w:t>
      </w:r>
      <w:r w:rsidR="00825D82" w:rsidRPr="00E60FCD">
        <w:rPr>
          <w:rFonts w:ascii="Times New Roman" w:hAnsi="Times New Roman" w:cs="Times New Roman"/>
          <w:sz w:val="24"/>
          <w:szCs w:val="24"/>
          <w:u w:val="single"/>
          <w:vertAlign w:val="superscript"/>
        </w:rPr>
        <w:t>6</w:t>
      </w:r>
      <w:r w:rsidR="00825D82" w:rsidRPr="00E60FCD">
        <w:rPr>
          <w:rFonts w:ascii="Times New Roman" w:hAnsi="Times New Roman" w:cs="Times New Roman"/>
          <w:sz w:val="24"/>
          <w:szCs w:val="24"/>
          <w:u w:val="single"/>
        </w:rPr>
        <w:t xml:space="preserve"> m</w:t>
      </w:r>
      <w:r w:rsidR="00825D82" w:rsidRPr="00E60FCD">
        <w:rPr>
          <w:rFonts w:ascii="Times New Roman" w:hAnsi="Times New Roman" w:cs="Times New Roman"/>
          <w:sz w:val="24"/>
          <w:szCs w:val="24"/>
          <w:u w:val="single"/>
          <w:vertAlign w:val="superscript"/>
        </w:rPr>
        <w:t>3</w:t>
      </w:r>
      <w:r w:rsidR="00825D82" w:rsidRPr="00E60FCD">
        <w:rPr>
          <w:rFonts w:ascii="Times New Roman" w:hAnsi="Times New Roman" w:cs="Times New Roman"/>
          <w:sz w:val="24"/>
          <w:szCs w:val="24"/>
          <w:u w:val="single"/>
        </w:rPr>
        <w:t xml:space="preserve"> d</w:t>
      </w:r>
      <w:r w:rsidR="00825D82" w:rsidRPr="00E60FCD">
        <w:rPr>
          <w:rFonts w:ascii="Times New Roman" w:hAnsi="Times New Roman" w:cs="Times New Roman"/>
          <w:sz w:val="24"/>
          <w:szCs w:val="24"/>
          <w:u w:val="single"/>
          <w:vertAlign w:val="superscript"/>
        </w:rPr>
        <w:t>-1</w:t>
      </w:r>
      <w:r w:rsidR="00825D82" w:rsidRPr="00E60FCD">
        <w:rPr>
          <w:rFonts w:ascii="Times New Roman" w:hAnsi="Times New Roman" w:cs="Times New Roman"/>
          <w:sz w:val="24"/>
          <w:szCs w:val="24"/>
          <w:u w:val="single"/>
        </w:rPr>
        <w:t>.</w:t>
      </w:r>
    </w:p>
    <w:p w14:paraId="78883A74" w14:textId="77777777" w:rsidR="00E90E8B" w:rsidRPr="00E60FCD" w:rsidRDefault="00E90E8B" w:rsidP="00F52F18">
      <w:pPr>
        <w:tabs>
          <w:tab w:val="left" w:pos="14400"/>
        </w:tabs>
        <w:spacing w:beforeLines="50" w:before="156" w:line="480" w:lineRule="auto"/>
        <w:rPr>
          <w:rFonts w:ascii="Times New Roman" w:hAnsi="Times New Roman" w:cs="Times New Roman"/>
          <w:b/>
          <w:kern w:val="0"/>
          <w:sz w:val="28"/>
          <w:szCs w:val="28"/>
          <w:lang w:val="en-GB"/>
        </w:rPr>
      </w:pPr>
    </w:p>
    <w:p w14:paraId="1D377F36" w14:textId="37186C27" w:rsidR="00BB2B7B" w:rsidRPr="00E60FCD" w:rsidRDefault="00011392" w:rsidP="00F52F18">
      <w:pPr>
        <w:tabs>
          <w:tab w:val="left" w:pos="14400"/>
        </w:tabs>
        <w:spacing w:beforeLines="50" w:before="156" w:line="480" w:lineRule="auto"/>
        <w:rPr>
          <w:rFonts w:ascii="Times New Roman" w:hAnsi="Times New Roman" w:cs="Times New Roman"/>
          <w:sz w:val="28"/>
          <w:szCs w:val="28"/>
          <w:lang w:val="en-GB"/>
        </w:rPr>
      </w:pPr>
      <w:r w:rsidRPr="00E60FCD">
        <w:rPr>
          <w:rFonts w:ascii="Times New Roman" w:hAnsi="Times New Roman" w:cs="Times New Roman"/>
          <w:b/>
          <w:kern w:val="0"/>
          <w:sz w:val="28"/>
          <w:szCs w:val="28"/>
          <w:lang w:val="en-GB"/>
        </w:rPr>
        <w:t>3.5</w:t>
      </w:r>
      <w:r w:rsidR="005230F2" w:rsidRPr="00E60FCD">
        <w:rPr>
          <w:rFonts w:ascii="Times New Roman" w:hAnsi="Times New Roman" w:cs="Times New Roman"/>
          <w:b/>
          <w:kern w:val="0"/>
          <w:sz w:val="28"/>
          <w:szCs w:val="28"/>
          <w:lang w:val="en-GB"/>
        </w:rPr>
        <w:t>.</w:t>
      </w:r>
      <w:r w:rsidRPr="00E60FCD">
        <w:rPr>
          <w:rFonts w:ascii="Times New Roman" w:hAnsi="Times New Roman" w:cs="Times New Roman"/>
          <w:b/>
          <w:kern w:val="0"/>
          <w:sz w:val="28"/>
          <w:szCs w:val="28"/>
          <w:lang w:val="en-GB"/>
        </w:rPr>
        <w:t xml:space="preserve"> </w:t>
      </w:r>
      <w:r w:rsidR="0022332F" w:rsidRPr="00E60FCD">
        <w:rPr>
          <w:rFonts w:ascii="Times New Roman" w:hAnsi="Times New Roman" w:cs="Times New Roman"/>
          <w:b/>
          <w:kern w:val="0"/>
          <w:sz w:val="28"/>
          <w:szCs w:val="28"/>
          <w:lang w:val="en-GB"/>
        </w:rPr>
        <w:t>C</w:t>
      </w:r>
      <w:r w:rsidR="009C6A4D" w:rsidRPr="00E60FCD">
        <w:rPr>
          <w:rFonts w:ascii="Times New Roman" w:hAnsi="Times New Roman" w:cs="Times New Roman"/>
          <w:b/>
          <w:kern w:val="0"/>
          <w:sz w:val="28"/>
          <w:szCs w:val="28"/>
          <w:lang w:val="en-GB"/>
        </w:rPr>
        <w:t>oncentrations</w:t>
      </w:r>
      <w:r w:rsidR="00BB2B7B" w:rsidRPr="00E60FCD">
        <w:rPr>
          <w:rFonts w:ascii="Times New Roman" w:hAnsi="Times New Roman" w:cs="Times New Roman"/>
          <w:b/>
          <w:kern w:val="0"/>
          <w:sz w:val="28"/>
          <w:szCs w:val="28"/>
          <w:lang w:val="en-GB"/>
        </w:rPr>
        <w:t xml:space="preserve"> and fluorescence ind</w:t>
      </w:r>
      <w:r w:rsidR="006946DC" w:rsidRPr="00E60FCD">
        <w:rPr>
          <w:rFonts w:ascii="Times New Roman" w:hAnsi="Times New Roman" w:cs="Times New Roman"/>
          <w:b/>
          <w:kern w:val="0"/>
          <w:sz w:val="28"/>
          <w:szCs w:val="28"/>
          <w:lang w:val="en-GB"/>
        </w:rPr>
        <w:t>ex</w:t>
      </w:r>
      <w:r w:rsidR="00BB2B7B" w:rsidRPr="00E60FCD">
        <w:rPr>
          <w:rFonts w:ascii="Times New Roman" w:hAnsi="Times New Roman" w:cs="Times New Roman"/>
          <w:b/>
          <w:kern w:val="0"/>
          <w:sz w:val="28"/>
          <w:szCs w:val="28"/>
          <w:lang w:val="en-GB"/>
        </w:rPr>
        <w:t xml:space="preserve">es of soil water </w:t>
      </w:r>
    </w:p>
    <w:p w14:paraId="751809F7" w14:textId="247A8EB6" w:rsidR="009C6A4D" w:rsidRPr="00E60FCD" w:rsidRDefault="00BB2B7B" w:rsidP="00F52F18">
      <w:pPr>
        <w:spacing w:beforeLines="50" w:before="156" w:line="480" w:lineRule="auto"/>
        <w:ind w:firstLineChars="150" w:firstLine="420"/>
        <w:rPr>
          <w:rFonts w:ascii="Times New Roman" w:hAnsi="Times New Roman" w:cs="Times New Roman"/>
          <w:kern w:val="0"/>
          <w:sz w:val="28"/>
          <w:szCs w:val="28"/>
          <w:lang w:val="en-GB"/>
        </w:rPr>
      </w:pPr>
      <w:r w:rsidRPr="00E60FCD">
        <w:rPr>
          <w:rFonts w:ascii="Times New Roman" w:hAnsi="Times New Roman" w:cs="Times New Roman"/>
          <w:sz w:val="28"/>
          <w:szCs w:val="28"/>
          <w:lang w:val="en-GB"/>
        </w:rPr>
        <w:t xml:space="preserve">  </w:t>
      </w:r>
      <w:r w:rsidRPr="00E60FCD">
        <w:rPr>
          <w:rFonts w:ascii="Times New Roman" w:hAnsi="Times New Roman" w:cs="Times New Roman"/>
          <w:kern w:val="0"/>
          <w:sz w:val="28"/>
          <w:szCs w:val="28"/>
          <w:lang w:val="en-GB"/>
        </w:rPr>
        <w:t xml:space="preserve">During the </w:t>
      </w:r>
      <w:r w:rsidR="003918FD" w:rsidRPr="00E60FCD">
        <w:rPr>
          <w:rFonts w:ascii="Times New Roman" w:hAnsi="Times New Roman" w:cs="Times New Roman"/>
          <w:kern w:val="0"/>
          <w:sz w:val="28"/>
          <w:szCs w:val="28"/>
          <w:lang w:val="en-GB"/>
        </w:rPr>
        <w:t>growing seasons,</w:t>
      </w:r>
      <w:r w:rsidRPr="00E60FCD">
        <w:rPr>
          <w:rFonts w:ascii="Times New Roman" w:hAnsi="Times New Roman" w:cs="Times New Roman"/>
          <w:kern w:val="0"/>
          <w:sz w:val="28"/>
          <w:szCs w:val="28"/>
          <w:lang w:val="en-GB"/>
        </w:rPr>
        <w:t xml:space="preserve"> </w:t>
      </w:r>
      <w:bookmarkStart w:id="5" w:name="OLE_LINK12"/>
      <w:r w:rsidRPr="00E60FCD">
        <w:rPr>
          <w:rFonts w:ascii="Times New Roman" w:hAnsi="Times New Roman" w:cs="Times New Roman"/>
          <w:kern w:val="0"/>
          <w:sz w:val="28"/>
          <w:szCs w:val="28"/>
          <w:lang w:val="en-GB"/>
        </w:rPr>
        <w:t>DOC concentration</w:t>
      </w:r>
      <w:r w:rsidR="003918FD" w:rsidRPr="00E60FCD">
        <w:rPr>
          <w:rFonts w:ascii="Times New Roman" w:hAnsi="Times New Roman" w:cs="Times New Roman"/>
          <w:kern w:val="0"/>
          <w:sz w:val="28"/>
          <w:szCs w:val="28"/>
          <w:lang w:val="en-GB"/>
        </w:rPr>
        <w:t>s</w:t>
      </w:r>
      <w:r w:rsidRPr="00E60FCD">
        <w:rPr>
          <w:rFonts w:ascii="Times New Roman" w:hAnsi="Times New Roman" w:cs="Times New Roman"/>
          <w:kern w:val="0"/>
          <w:sz w:val="28"/>
          <w:szCs w:val="28"/>
          <w:lang w:val="en-GB"/>
        </w:rPr>
        <w:t xml:space="preserve"> in the soil pore water </w:t>
      </w:r>
      <w:r w:rsidR="003918FD" w:rsidRPr="00E60FCD">
        <w:rPr>
          <w:rFonts w:ascii="Times New Roman" w:hAnsi="Times New Roman" w:cs="Times New Roman"/>
          <w:kern w:val="0"/>
          <w:sz w:val="28"/>
          <w:szCs w:val="28"/>
          <w:lang w:val="en-GB"/>
        </w:rPr>
        <w:t>change</w:t>
      </w:r>
      <w:r w:rsidR="00D56610" w:rsidRPr="00E60FCD">
        <w:rPr>
          <w:rFonts w:ascii="Times New Roman" w:hAnsi="Times New Roman" w:cs="Times New Roman"/>
          <w:kern w:val="0"/>
          <w:sz w:val="28"/>
          <w:szCs w:val="28"/>
          <w:lang w:val="en-GB"/>
        </w:rPr>
        <w:t>d</w:t>
      </w:r>
      <w:r w:rsidR="003918FD" w:rsidRPr="00E60FCD">
        <w:rPr>
          <w:rFonts w:ascii="Times New Roman" w:hAnsi="Times New Roman" w:cs="Times New Roman"/>
          <w:kern w:val="0"/>
          <w:sz w:val="28"/>
          <w:szCs w:val="28"/>
          <w:lang w:val="en-GB"/>
        </w:rPr>
        <w:t xml:space="preserve"> </w:t>
      </w:r>
      <w:r w:rsidR="00D56610" w:rsidRPr="00E60FCD">
        <w:rPr>
          <w:rFonts w:ascii="Times New Roman" w:hAnsi="Times New Roman" w:cs="Times New Roman"/>
          <w:kern w:val="0"/>
          <w:sz w:val="28"/>
          <w:szCs w:val="28"/>
          <w:lang w:val="en-GB"/>
        </w:rPr>
        <w:t xml:space="preserve">considerably </w:t>
      </w:r>
      <w:r w:rsidRPr="00E60FCD">
        <w:rPr>
          <w:rFonts w:ascii="Times New Roman" w:hAnsi="Times New Roman" w:cs="Times New Roman"/>
          <w:kern w:val="0"/>
          <w:sz w:val="28"/>
          <w:szCs w:val="28"/>
          <w:lang w:val="en-GB"/>
        </w:rPr>
        <w:t xml:space="preserve">with depth. </w:t>
      </w:r>
      <w:bookmarkEnd w:id="5"/>
      <w:r w:rsidR="00D56610" w:rsidRPr="00E60FCD">
        <w:rPr>
          <w:rFonts w:ascii="Times New Roman" w:hAnsi="Times New Roman" w:cs="Times New Roman"/>
          <w:kern w:val="0"/>
          <w:sz w:val="28"/>
          <w:szCs w:val="28"/>
          <w:lang w:val="en-GB"/>
        </w:rPr>
        <w:t>M</w:t>
      </w:r>
      <w:r w:rsidRPr="00E60FCD">
        <w:rPr>
          <w:rFonts w:ascii="Times New Roman" w:hAnsi="Times New Roman" w:cs="Times New Roman"/>
          <w:kern w:val="0"/>
          <w:sz w:val="28"/>
          <w:szCs w:val="28"/>
          <w:lang w:val="en-GB"/>
        </w:rPr>
        <w:t>aximum DOC concentration</w:t>
      </w:r>
      <w:r w:rsidR="00D56610" w:rsidRPr="00E60FCD">
        <w:rPr>
          <w:rFonts w:ascii="Times New Roman" w:hAnsi="Times New Roman" w:cs="Times New Roman"/>
          <w:kern w:val="0"/>
          <w:sz w:val="28"/>
          <w:szCs w:val="28"/>
          <w:lang w:val="en-GB"/>
        </w:rPr>
        <w:t>s</w:t>
      </w:r>
      <w:r w:rsidRPr="00E60FCD">
        <w:rPr>
          <w:rFonts w:ascii="Times New Roman" w:hAnsi="Times New Roman" w:cs="Times New Roman"/>
          <w:kern w:val="0"/>
          <w:sz w:val="28"/>
          <w:szCs w:val="28"/>
          <w:lang w:val="en-GB"/>
        </w:rPr>
        <w:t xml:space="preserve"> </w:t>
      </w:r>
      <w:r w:rsidR="00D56610" w:rsidRPr="00E60FCD">
        <w:rPr>
          <w:rFonts w:ascii="Times New Roman" w:hAnsi="Times New Roman" w:cs="Times New Roman"/>
          <w:kern w:val="0"/>
          <w:sz w:val="28"/>
          <w:szCs w:val="28"/>
          <w:lang w:val="en-GB"/>
        </w:rPr>
        <w:t>were</w:t>
      </w:r>
      <w:r w:rsidR="009C6A4D" w:rsidRPr="00E60FCD">
        <w:rPr>
          <w:rFonts w:ascii="Times New Roman" w:hAnsi="Times New Roman" w:cs="Times New Roman"/>
          <w:kern w:val="0"/>
          <w:sz w:val="28"/>
          <w:szCs w:val="28"/>
          <w:lang w:val="en-GB"/>
        </w:rPr>
        <w:t xml:space="preserve"> </w:t>
      </w:r>
      <w:r w:rsidR="00D56610" w:rsidRPr="00E60FCD">
        <w:rPr>
          <w:rFonts w:ascii="Times New Roman" w:hAnsi="Times New Roman" w:cs="Times New Roman"/>
          <w:kern w:val="0"/>
          <w:sz w:val="28"/>
          <w:szCs w:val="28"/>
          <w:lang w:val="en-GB"/>
        </w:rPr>
        <w:t xml:space="preserve">typically found </w:t>
      </w:r>
      <w:r w:rsidR="009C6A4D" w:rsidRPr="00E60FCD">
        <w:rPr>
          <w:rFonts w:ascii="Times New Roman" w:hAnsi="Times New Roman" w:cs="Times New Roman"/>
          <w:kern w:val="0"/>
          <w:sz w:val="28"/>
          <w:szCs w:val="28"/>
          <w:lang w:val="en-GB"/>
        </w:rPr>
        <w:t>in the plant root layer</w:t>
      </w:r>
      <w:r w:rsidR="00C93C40"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 xml:space="preserve">while </w:t>
      </w:r>
      <w:r w:rsidR="00C90679" w:rsidRPr="00E60FCD">
        <w:rPr>
          <w:rFonts w:ascii="Times New Roman" w:hAnsi="Times New Roman" w:cs="Times New Roman"/>
          <w:kern w:val="0"/>
          <w:sz w:val="28"/>
          <w:szCs w:val="28"/>
          <w:lang w:val="en-GB"/>
        </w:rPr>
        <w:t xml:space="preserve">the </w:t>
      </w:r>
      <w:r w:rsidRPr="00E60FCD">
        <w:rPr>
          <w:rFonts w:ascii="Times New Roman" w:hAnsi="Times New Roman" w:cs="Times New Roman"/>
          <w:kern w:val="0"/>
          <w:sz w:val="28"/>
          <w:szCs w:val="28"/>
          <w:lang w:val="en-GB"/>
        </w:rPr>
        <w:t>minimum value</w:t>
      </w:r>
      <w:r w:rsidR="00C90679" w:rsidRPr="00E60FCD">
        <w:rPr>
          <w:rFonts w:ascii="Times New Roman" w:hAnsi="Times New Roman" w:cs="Times New Roman"/>
          <w:kern w:val="0"/>
          <w:sz w:val="28"/>
          <w:szCs w:val="28"/>
          <w:lang w:val="en-GB"/>
        </w:rPr>
        <w:t>s</w:t>
      </w:r>
      <w:r w:rsidRPr="00E60FCD">
        <w:rPr>
          <w:rFonts w:ascii="Times New Roman" w:hAnsi="Times New Roman" w:cs="Times New Roman"/>
          <w:kern w:val="0"/>
          <w:sz w:val="28"/>
          <w:szCs w:val="28"/>
          <w:lang w:val="en-GB"/>
        </w:rPr>
        <w:t xml:space="preserve"> </w:t>
      </w:r>
      <w:r w:rsidR="00C90679" w:rsidRPr="00E60FCD">
        <w:rPr>
          <w:rFonts w:ascii="Times New Roman" w:hAnsi="Times New Roman" w:cs="Times New Roman"/>
          <w:kern w:val="0"/>
          <w:sz w:val="28"/>
          <w:szCs w:val="28"/>
          <w:lang w:val="en-GB"/>
        </w:rPr>
        <w:t>were</w:t>
      </w:r>
      <w:r w:rsidR="00C93C40" w:rsidRPr="00E60FCD">
        <w:rPr>
          <w:rFonts w:ascii="Times New Roman" w:hAnsi="Times New Roman" w:cs="Times New Roman"/>
          <w:kern w:val="0"/>
          <w:sz w:val="28"/>
          <w:szCs w:val="28"/>
          <w:lang w:val="en-GB"/>
        </w:rPr>
        <w:t xml:space="preserve"> found at </w:t>
      </w:r>
      <w:r w:rsidRPr="00E60FCD">
        <w:rPr>
          <w:rFonts w:ascii="Times New Roman" w:hAnsi="Times New Roman" w:cs="Times New Roman"/>
          <w:kern w:val="0"/>
          <w:sz w:val="28"/>
          <w:szCs w:val="28"/>
          <w:lang w:val="en-GB"/>
        </w:rPr>
        <w:t xml:space="preserve">the </w:t>
      </w:r>
      <w:r w:rsidR="00C95355" w:rsidRPr="00E60FCD">
        <w:rPr>
          <w:rFonts w:ascii="Times New Roman" w:hAnsi="Times New Roman" w:cs="Times New Roman"/>
          <w:kern w:val="0"/>
          <w:sz w:val="28"/>
          <w:szCs w:val="28"/>
          <w:lang w:val="en-GB"/>
        </w:rPr>
        <w:t>mineral soil layer</w:t>
      </w:r>
      <w:r w:rsidR="002C0BAF" w:rsidRPr="00E60FCD">
        <w:rPr>
          <w:rFonts w:ascii="Times New Roman" w:hAnsi="Times New Roman" w:cs="Times New Roman"/>
          <w:kern w:val="0"/>
          <w:sz w:val="28"/>
          <w:szCs w:val="28"/>
          <w:lang w:val="en-GB"/>
        </w:rPr>
        <w:t xml:space="preserve"> (Fig</w:t>
      </w:r>
      <w:r w:rsidR="00F11BB1" w:rsidRPr="00E60FCD">
        <w:rPr>
          <w:rFonts w:ascii="Times New Roman" w:hAnsi="Times New Roman" w:cs="Times New Roman"/>
          <w:kern w:val="0"/>
          <w:sz w:val="28"/>
          <w:szCs w:val="28"/>
          <w:lang w:val="en-GB"/>
        </w:rPr>
        <w:t xml:space="preserve">. </w:t>
      </w:r>
      <w:r w:rsidR="00295D85" w:rsidRPr="00E60FCD">
        <w:rPr>
          <w:rFonts w:ascii="Times New Roman" w:hAnsi="Times New Roman" w:cs="Times New Roman"/>
          <w:kern w:val="0"/>
          <w:sz w:val="28"/>
          <w:szCs w:val="28"/>
          <w:lang w:val="en-GB"/>
        </w:rPr>
        <w:t>8</w:t>
      </w:r>
      <w:r w:rsidR="007E51D5"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w:t>
      </w:r>
      <w:r w:rsidR="00096BF3" w:rsidRPr="00E60FCD">
        <w:rPr>
          <w:rFonts w:ascii="Times New Roman" w:hAnsi="Times New Roman" w:cs="Times New Roman"/>
          <w:kern w:val="0"/>
          <w:sz w:val="28"/>
          <w:szCs w:val="28"/>
          <w:lang w:val="en-GB"/>
        </w:rPr>
        <w:t xml:space="preserve">The difference </w:t>
      </w:r>
      <w:r w:rsidR="00E43D4D" w:rsidRPr="00E60FCD">
        <w:rPr>
          <w:rFonts w:ascii="Times New Roman" w:hAnsi="Times New Roman" w:cs="Times New Roman"/>
          <w:kern w:val="0"/>
          <w:sz w:val="28"/>
          <w:szCs w:val="28"/>
          <w:lang w:val="en-GB"/>
        </w:rPr>
        <w:t>along the profile</w:t>
      </w:r>
      <w:r w:rsidR="00096BF3" w:rsidRPr="00E60FCD">
        <w:rPr>
          <w:rFonts w:ascii="Times New Roman" w:hAnsi="Times New Roman" w:cs="Times New Roman"/>
          <w:kern w:val="0"/>
          <w:sz w:val="28"/>
          <w:szCs w:val="28"/>
          <w:lang w:val="en-GB"/>
        </w:rPr>
        <w:t xml:space="preserve"> </w:t>
      </w:r>
      <w:r w:rsidR="00657D46" w:rsidRPr="00E60FCD">
        <w:rPr>
          <w:rFonts w:ascii="Times New Roman" w:hAnsi="Times New Roman" w:cs="Times New Roman"/>
          <w:kern w:val="0"/>
          <w:sz w:val="28"/>
          <w:szCs w:val="28"/>
          <w:lang w:val="en-GB"/>
        </w:rPr>
        <w:t>could be clearly observed</w:t>
      </w:r>
      <w:r w:rsidR="00096BF3" w:rsidRPr="00E60FCD">
        <w:rPr>
          <w:rFonts w:ascii="Times New Roman" w:hAnsi="Times New Roman" w:cs="Times New Roman"/>
          <w:kern w:val="0"/>
          <w:sz w:val="28"/>
          <w:szCs w:val="28"/>
          <w:lang w:val="en-GB"/>
        </w:rPr>
        <w:t xml:space="preserve"> while active layer thawed below the </w:t>
      </w:r>
      <w:r w:rsidR="00493E90" w:rsidRPr="00E60FCD">
        <w:rPr>
          <w:rFonts w:ascii="Times New Roman" w:hAnsi="Times New Roman" w:cs="Times New Roman"/>
          <w:kern w:val="0"/>
          <w:sz w:val="28"/>
          <w:szCs w:val="28"/>
          <w:lang w:val="en-GB"/>
        </w:rPr>
        <w:t>organic</w:t>
      </w:r>
      <w:r w:rsidR="00096BF3" w:rsidRPr="00E60FCD">
        <w:rPr>
          <w:rFonts w:ascii="Times New Roman" w:hAnsi="Times New Roman" w:cs="Times New Roman"/>
          <w:kern w:val="0"/>
          <w:sz w:val="28"/>
          <w:szCs w:val="28"/>
          <w:lang w:val="en-GB"/>
        </w:rPr>
        <w:t xml:space="preserve"> layer</w:t>
      </w:r>
      <w:r w:rsidR="00B91290" w:rsidRPr="00E60FCD">
        <w:rPr>
          <w:rFonts w:ascii="Times New Roman" w:hAnsi="Times New Roman" w:cs="Times New Roman"/>
          <w:kern w:val="0"/>
          <w:sz w:val="28"/>
          <w:szCs w:val="28"/>
          <w:lang w:val="en-GB"/>
        </w:rPr>
        <w:t xml:space="preserve">. </w:t>
      </w:r>
      <w:r w:rsidR="00A51963" w:rsidRPr="00E60FCD">
        <w:rPr>
          <w:rFonts w:ascii="Times New Roman" w:hAnsi="Times New Roman" w:cs="Times New Roman"/>
          <w:kern w:val="0"/>
          <w:sz w:val="28"/>
          <w:szCs w:val="28"/>
          <w:lang w:val="en-GB"/>
        </w:rPr>
        <w:t xml:space="preserve">However, </w:t>
      </w:r>
      <w:r w:rsidR="00EE4CAD" w:rsidRPr="00E60FCD">
        <w:rPr>
          <w:rFonts w:ascii="Times New Roman" w:hAnsi="Times New Roman" w:cs="Times New Roman"/>
          <w:kern w:val="0"/>
          <w:sz w:val="28"/>
          <w:szCs w:val="28"/>
          <w:lang w:val="en-GB"/>
        </w:rPr>
        <w:t xml:space="preserve">no </w:t>
      </w:r>
      <w:r w:rsidR="00A51963" w:rsidRPr="00E60FCD">
        <w:rPr>
          <w:rFonts w:ascii="Times New Roman" w:hAnsi="Times New Roman" w:cs="Times New Roman"/>
          <w:kern w:val="0"/>
          <w:sz w:val="28"/>
          <w:szCs w:val="28"/>
          <w:lang w:val="en-GB"/>
        </w:rPr>
        <w:t xml:space="preserve">significant </w:t>
      </w:r>
      <w:r w:rsidR="00EE4CAD" w:rsidRPr="00E60FCD">
        <w:rPr>
          <w:rFonts w:ascii="Times New Roman" w:hAnsi="Times New Roman" w:cs="Times New Roman"/>
          <w:kern w:val="0"/>
          <w:sz w:val="28"/>
          <w:szCs w:val="28"/>
          <w:lang w:val="en-GB"/>
        </w:rPr>
        <w:t xml:space="preserve">relationship </w:t>
      </w:r>
      <w:r w:rsidR="00A51963" w:rsidRPr="00E60FCD">
        <w:rPr>
          <w:rFonts w:ascii="Times New Roman" w:hAnsi="Times New Roman" w:cs="Times New Roman"/>
          <w:kern w:val="0"/>
          <w:sz w:val="28"/>
          <w:szCs w:val="28"/>
          <w:lang w:val="en-GB"/>
        </w:rPr>
        <w:t xml:space="preserve">between </w:t>
      </w:r>
      <w:r w:rsidR="00657D46" w:rsidRPr="00E60FCD">
        <w:rPr>
          <w:rFonts w:ascii="Times New Roman" w:hAnsi="Times New Roman" w:cs="Times New Roman"/>
          <w:kern w:val="0"/>
          <w:sz w:val="28"/>
          <w:szCs w:val="28"/>
          <w:lang w:val="en-GB"/>
        </w:rPr>
        <w:t>DOC</w:t>
      </w:r>
      <w:r w:rsidR="00A51963" w:rsidRPr="00E60FCD">
        <w:rPr>
          <w:rFonts w:ascii="Times New Roman" w:hAnsi="Times New Roman" w:cs="Times New Roman"/>
          <w:kern w:val="0"/>
          <w:sz w:val="28"/>
          <w:szCs w:val="28"/>
          <w:lang w:val="en-GB"/>
        </w:rPr>
        <w:t xml:space="preserve"> concentration </w:t>
      </w:r>
      <w:r w:rsidR="00657D46" w:rsidRPr="00E60FCD">
        <w:rPr>
          <w:rFonts w:ascii="Times New Roman" w:hAnsi="Times New Roman" w:cs="Times New Roman"/>
          <w:kern w:val="0"/>
          <w:sz w:val="28"/>
          <w:szCs w:val="28"/>
          <w:lang w:val="en-GB"/>
        </w:rPr>
        <w:t>and</w:t>
      </w:r>
      <w:r w:rsidR="00EE4CAD" w:rsidRPr="00E60FCD">
        <w:rPr>
          <w:rFonts w:ascii="Times New Roman" w:hAnsi="Times New Roman" w:cs="Times New Roman"/>
          <w:kern w:val="0"/>
          <w:sz w:val="28"/>
          <w:szCs w:val="28"/>
          <w:lang w:val="en-GB"/>
        </w:rPr>
        <w:t xml:space="preserve"> soil temperature</w:t>
      </w:r>
      <w:r w:rsidR="003918FD" w:rsidRPr="00E60FCD">
        <w:rPr>
          <w:rFonts w:ascii="Times New Roman" w:hAnsi="Times New Roman" w:cs="Times New Roman"/>
          <w:kern w:val="0"/>
          <w:sz w:val="28"/>
          <w:szCs w:val="28"/>
          <w:lang w:val="en-GB"/>
        </w:rPr>
        <w:t xml:space="preserve"> </w:t>
      </w:r>
      <w:r w:rsidR="00657D46" w:rsidRPr="00E60FCD">
        <w:rPr>
          <w:rFonts w:ascii="Times New Roman" w:hAnsi="Times New Roman" w:cs="Times New Roman"/>
          <w:kern w:val="0"/>
          <w:sz w:val="28"/>
          <w:szCs w:val="28"/>
          <w:lang w:val="en-GB"/>
        </w:rPr>
        <w:t>at different depth was detected.</w:t>
      </w:r>
      <w:r w:rsidR="00EE4CAD" w:rsidRPr="00E60FCD">
        <w:rPr>
          <w:rFonts w:ascii="Times New Roman" w:hAnsi="Times New Roman" w:cs="Times New Roman"/>
          <w:kern w:val="0"/>
          <w:sz w:val="28"/>
          <w:szCs w:val="28"/>
          <w:lang w:val="en-GB"/>
        </w:rPr>
        <w:t xml:space="preserve"> </w:t>
      </w:r>
      <w:r w:rsidR="00DA77E8" w:rsidRPr="00E60FCD">
        <w:rPr>
          <w:rFonts w:ascii="Times New Roman" w:hAnsi="Times New Roman" w:cs="Times New Roman"/>
          <w:kern w:val="0"/>
          <w:sz w:val="28"/>
          <w:szCs w:val="28"/>
          <w:lang w:val="en-GB"/>
        </w:rPr>
        <w:t>The DOC concentration</w:t>
      </w:r>
      <w:r w:rsidR="003B571D" w:rsidRPr="00E60FCD">
        <w:rPr>
          <w:rFonts w:ascii="Times New Roman" w:hAnsi="Times New Roman" w:cs="Times New Roman"/>
          <w:kern w:val="0"/>
          <w:sz w:val="28"/>
          <w:szCs w:val="28"/>
          <w:lang w:val="en-GB"/>
        </w:rPr>
        <w:t>s in the upper organic soil layer</w:t>
      </w:r>
      <w:r w:rsidR="00DA77E8" w:rsidRPr="00E60FCD">
        <w:rPr>
          <w:rFonts w:ascii="Times New Roman" w:hAnsi="Times New Roman" w:cs="Times New Roman"/>
          <w:kern w:val="0"/>
          <w:sz w:val="28"/>
          <w:szCs w:val="28"/>
          <w:lang w:val="en-GB"/>
        </w:rPr>
        <w:t xml:space="preserve"> increased remarkably from early to </w:t>
      </w:r>
      <w:r w:rsidR="003B571D" w:rsidRPr="00E60FCD">
        <w:rPr>
          <w:rFonts w:ascii="Times New Roman" w:hAnsi="Times New Roman" w:cs="Times New Roman"/>
          <w:kern w:val="0"/>
          <w:sz w:val="28"/>
          <w:szCs w:val="28"/>
          <w:lang w:val="en-GB"/>
        </w:rPr>
        <w:t xml:space="preserve">late </w:t>
      </w:r>
      <w:r w:rsidR="00DA77E8" w:rsidRPr="00E60FCD">
        <w:rPr>
          <w:rFonts w:ascii="Times New Roman" w:hAnsi="Times New Roman" w:cs="Times New Roman"/>
          <w:kern w:val="0"/>
          <w:sz w:val="28"/>
          <w:szCs w:val="28"/>
          <w:lang w:val="en-GB"/>
        </w:rPr>
        <w:t>Ju</w:t>
      </w:r>
      <w:r w:rsidR="003B571D" w:rsidRPr="00E60FCD">
        <w:rPr>
          <w:rFonts w:ascii="Times New Roman" w:hAnsi="Times New Roman" w:cs="Times New Roman"/>
          <w:kern w:val="0"/>
          <w:sz w:val="28"/>
          <w:szCs w:val="28"/>
          <w:lang w:val="en-GB"/>
        </w:rPr>
        <w:t>ne</w:t>
      </w:r>
      <w:r w:rsidR="00DA77E8" w:rsidRPr="00E60FCD">
        <w:rPr>
          <w:rFonts w:ascii="Times New Roman" w:hAnsi="Times New Roman" w:cs="Times New Roman"/>
          <w:kern w:val="0"/>
          <w:sz w:val="28"/>
          <w:szCs w:val="28"/>
          <w:lang w:val="en-GB"/>
        </w:rPr>
        <w:t xml:space="preserve">, while </w:t>
      </w:r>
      <w:r w:rsidR="003B571D" w:rsidRPr="00E60FCD">
        <w:rPr>
          <w:rFonts w:ascii="Times New Roman" w:hAnsi="Times New Roman" w:cs="Times New Roman"/>
          <w:kern w:val="0"/>
          <w:sz w:val="28"/>
          <w:szCs w:val="28"/>
          <w:lang w:val="en-GB"/>
        </w:rPr>
        <w:t>no meaningful changes were observed from July to late August. Across the whole growing seasons, n</w:t>
      </w:r>
      <w:r w:rsidR="003918FD" w:rsidRPr="00E60FCD">
        <w:rPr>
          <w:rFonts w:ascii="Times New Roman" w:hAnsi="Times New Roman" w:cs="Times New Roman"/>
          <w:kern w:val="0"/>
          <w:sz w:val="28"/>
          <w:szCs w:val="28"/>
          <w:lang w:val="en-GB"/>
        </w:rPr>
        <w:t xml:space="preserve">o significant relationship </w:t>
      </w:r>
      <w:r w:rsidR="00597D8E" w:rsidRPr="00E60FCD">
        <w:rPr>
          <w:rFonts w:ascii="Times New Roman" w:hAnsi="Times New Roman" w:cs="Times New Roman"/>
          <w:kern w:val="0"/>
          <w:sz w:val="28"/>
          <w:szCs w:val="28"/>
          <w:lang w:val="en-GB"/>
        </w:rPr>
        <w:t>was found</w:t>
      </w:r>
      <w:r w:rsidR="003918FD" w:rsidRPr="00E60FCD">
        <w:rPr>
          <w:rFonts w:ascii="Times New Roman" w:hAnsi="Times New Roman" w:cs="Times New Roman"/>
          <w:kern w:val="0"/>
          <w:sz w:val="28"/>
          <w:szCs w:val="28"/>
          <w:lang w:val="en-GB"/>
        </w:rPr>
        <w:t xml:space="preserve"> between the </w:t>
      </w:r>
      <w:r w:rsidR="00657D46" w:rsidRPr="00E60FCD">
        <w:rPr>
          <w:rFonts w:ascii="Times New Roman" w:hAnsi="Times New Roman" w:cs="Times New Roman"/>
          <w:kern w:val="0"/>
          <w:sz w:val="28"/>
          <w:szCs w:val="28"/>
          <w:lang w:val="en-GB"/>
        </w:rPr>
        <w:t>mean</w:t>
      </w:r>
      <w:r w:rsidR="003918FD" w:rsidRPr="00E60FCD">
        <w:rPr>
          <w:rFonts w:ascii="Times New Roman" w:hAnsi="Times New Roman" w:cs="Times New Roman"/>
          <w:kern w:val="0"/>
          <w:sz w:val="28"/>
          <w:szCs w:val="28"/>
          <w:lang w:val="en-GB"/>
        </w:rPr>
        <w:t xml:space="preserve"> DOC concentration and the </w:t>
      </w:r>
      <w:r w:rsidR="00657D46" w:rsidRPr="00E60FCD">
        <w:rPr>
          <w:rFonts w:ascii="Times New Roman" w:hAnsi="Times New Roman" w:cs="Times New Roman"/>
          <w:kern w:val="0"/>
          <w:sz w:val="28"/>
          <w:szCs w:val="28"/>
          <w:lang w:val="en-GB"/>
        </w:rPr>
        <w:t>mean</w:t>
      </w:r>
      <w:r w:rsidR="003918FD" w:rsidRPr="00E60FCD">
        <w:rPr>
          <w:rFonts w:ascii="Times New Roman" w:hAnsi="Times New Roman" w:cs="Times New Roman"/>
          <w:kern w:val="0"/>
          <w:sz w:val="28"/>
          <w:szCs w:val="28"/>
          <w:lang w:val="en-GB"/>
        </w:rPr>
        <w:t xml:space="preserve"> soil temperature</w:t>
      </w:r>
      <w:r w:rsidR="00B91290" w:rsidRPr="00E60FCD">
        <w:rPr>
          <w:rFonts w:ascii="Times New Roman" w:hAnsi="Times New Roman" w:cs="Times New Roman"/>
          <w:kern w:val="0"/>
          <w:sz w:val="28"/>
          <w:szCs w:val="28"/>
          <w:lang w:val="en-GB"/>
        </w:rPr>
        <w:t xml:space="preserve"> </w:t>
      </w:r>
      <w:r w:rsidR="00657D46" w:rsidRPr="00E60FCD">
        <w:rPr>
          <w:rFonts w:ascii="Times New Roman" w:hAnsi="Times New Roman" w:cs="Times New Roman"/>
          <w:kern w:val="0"/>
          <w:sz w:val="28"/>
          <w:szCs w:val="28"/>
          <w:lang w:val="en-GB"/>
        </w:rPr>
        <w:t>for the four group samples</w:t>
      </w:r>
      <w:r w:rsidR="003918FD" w:rsidRPr="00E60FCD">
        <w:rPr>
          <w:rFonts w:ascii="Times New Roman" w:hAnsi="Times New Roman" w:cs="Times New Roman"/>
          <w:kern w:val="0"/>
          <w:sz w:val="28"/>
          <w:szCs w:val="28"/>
          <w:lang w:val="en-GB"/>
        </w:rPr>
        <w:t>.</w:t>
      </w:r>
      <w:r w:rsidR="00A77132" w:rsidRPr="00E60FCD">
        <w:rPr>
          <w:rFonts w:ascii="Times New Roman" w:hAnsi="Times New Roman" w:cs="Times New Roman"/>
          <w:kern w:val="0"/>
          <w:sz w:val="28"/>
          <w:szCs w:val="28"/>
          <w:lang w:val="en-GB"/>
        </w:rPr>
        <w:t xml:space="preserve"> </w:t>
      </w:r>
    </w:p>
    <w:p w14:paraId="7EE57A4B" w14:textId="1E61B0BE" w:rsidR="0039333E" w:rsidRPr="00E60FCD" w:rsidRDefault="0039333E" w:rsidP="00627A55">
      <w:pPr>
        <w:spacing w:beforeLines="50" w:before="156" w:line="480" w:lineRule="auto"/>
        <w:ind w:left="-1" w:firstLineChars="150" w:firstLine="420"/>
        <w:rPr>
          <w:rFonts w:ascii="Times New Roman" w:hAnsi="Times New Roman" w:cs="Times New Roman"/>
          <w:sz w:val="28"/>
          <w:szCs w:val="28"/>
          <w:lang w:val="en-GB"/>
        </w:rPr>
      </w:pPr>
      <w:r w:rsidRPr="00E60FCD">
        <w:rPr>
          <w:rFonts w:ascii="Times New Roman" w:hAnsi="Times New Roman" w:cs="Times New Roman"/>
          <w:kern w:val="0"/>
          <w:sz w:val="28"/>
          <w:szCs w:val="28"/>
          <w:lang w:val="en-GB"/>
        </w:rPr>
        <w:t xml:space="preserve">The HIX, FI, and BIX of the soil </w:t>
      </w:r>
      <w:r w:rsidR="00BA6E63" w:rsidRPr="00E60FCD">
        <w:rPr>
          <w:rFonts w:ascii="Times New Roman" w:hAnsi="Times New Roman" w:cs="Times New Roman"/>
          <w:kern w:val="0"/>
          <w:sz w:val="28"/>
          <w:szCs w:val="28"/>
          <w:lang w:val="en-GB"/>
        </w:rPr>
        <w:t>pore water</w:t>
      </w:r>
      <w:r w:rsidRPr="00E60FCD">
        <w:rPr>
          <w:rFonts w:ascii="Times New Roman" w:hAnsi="Times New Roman" w:cs="Times New Roman"/>
          <w:kern w:val="0"/>
          <w:sz w:val="28"/>
          <w:szCs w:val="28"/>
          <w:lang w:val="en-GB"/>
        </w:rPr>
        <w:t xml:space="preserve"> varied greatly with soil depth (Fig</w:t>
      </w:r>
      <w:r w:rsidR="00295D85" w:rsidRPr="00E60FCD">
        <w:rPr>
          <w:rFonts w:ascii="Times New Roman" w:hAnsi="Times New Roman" w:cs="Times New Roman"/>
          <w:kern w:val="0"/>
          <w:sz w:val="28"/>
          <w:szCs w:val="28"/>
          <w:lang w:val="en-GB"/>
        </w:rPr>
        <w:t>. 9</w:t>
      </w:r>
      <w:r w:rsidRPr="00E60FCD">
        <w:rPr>
          <w:rFonts w:ascii="Times New Roman" w:hAnsi="Times New Roman" w:cs="Times New Roman"/>
          <w:kern w:val="0"/>
          <w:sz w:val="28"/>
          <w:szCs w:val="28"/>
          <w:lang w:val="en-GB"/>
        </w:rPr>
        <w:t xml:space="preserve">). </w:t>
      </w:r>
      <w:r w:rsidR="00BA6E63" w:rsidRPr="00E60FCD">
        <w:rPr>
          <w:rFonts w:ascii="Times New Roman" w:hAnsi="Times New Roman" w:cs="Times New Roman"/>
          <w:kern w:val="0"/>
          <w:sz w:val="28"/>
          <w:szCs w:val="28"/>
          <w:lang w:val="en-GB"/>
        </w:rPr>
        <w:t>P</w:t>
      </w:r>
      <w:r w:rsidRPr="00E60FCD">
        <w:rPr>
          <w:rFonts w:ascii="Times New Roman" w:hAnsi="Times New Roman" w:cs="Times New Roman"/>
          <w:kern w:val="0"/>
          <w:sz w:val="28"/>
          <w:szCs w:val="28"/>
          <w:lang w:val="en-GB"/>
        </w:rPr>
        <w:t xml:space="preserve">ronounced </w:t>
      </w:r>
      <w:r w:rsidR="00BA6E63" w:rsidRPr="00E60FCD">
        <w:rPr>
          <w:rFonts w:ascii="Times New Roman" w:hAnsi="Times New Roman" w:cs="Times New Roman"/>
          <w:kern w:val="0"/>
          <w:sz w:val="28"/>
          <w:szCs w:val="28"/>
          <w:lang w:val="en-GB"/>
        </w:rPr>
        <w:t>changes</w:t>
      </w:r>
      <w:r w:rsidRPr="00E60FCD">
        <w:rPr>
          <w:rFonts w:ascii="Times New Roman" w:hAnsi="Times New Roman" w:cs="Times New Roman"/>
          <w:kern w:val="0"/>
          <w:sz w:val="28"/>
          <w:szCs w:val="28"/>
          <w:lang w:val="en-GB"/>
        </w:rPr>
        <w:t xml:space="preserve"> in the three indexes</w:t>
      </w:r>
      <w:r w:rsidR="00BA6E63" w:rsidRPr="00E60FCD">
        <w:rPr>
          <w:rFonts w:ascii="Times New Roman" w:hAnsi="Times New Roman" w:cs="Times New Roman"/>
          <w:kern w:val="0"/>
          <w:sz w:val="28"/>
          <w:szCs w:val="28"/>
          <w:lang w:val="en-GB"/>
        </w:rPr>
        <w:t xml:space="preserve"> </w:t>
      </w:r>
      <w:r w:rsidR="00280682" w:rsidRPr="00E60FCD">
        <w:rPr>
          <w:rFonts w:ascii="Times New Roman" w:hAnsi="Times New Roman" w:cs="Times New Roman"/>
          <w:kern w:val="0"/>
          <w:sz w:val="28"/>
          <w:szCs w:val="28"/>
          <w:lang w:val="en-GB"/>
        </w:rPr>
        <w:t xml:space="preserve">generally </w:t>
      </w:r>
      <w:r w:rsidR="00BA6E63" w:rsidRPr="00E60FCD">
        <w:rPr>
          <w:rFonts w:ascii="Times New Roman" w:hAnsi="Times New Roman" w:cs="Times New Roman"/>
          <w:kern w:val="0"/>
          <w:sz w:val="28"/>
          <w:szCs w:val="28"/>
          <w:lang w:val="en-GB"/>
        </w:rPr>
        <w:t>happened at the depth on which organic soil transform</w:t>
      </w:r>
      <w:r w:rsidR="00A4104D" w:rsidRPr="00E60FCD">
        <w:rPr>
          <w:rFonts w:ascii="Times New Roman" w:hAnsi="Times New Roman" w:cs="Times New Roman"/>
          <w:kern w:val="0"/>
          <w:sz w:val="28"/>
          <w:szCs w:val="28"/>
          <w:lang w:val="en-GB"/>
        </w:rPr>
        <w:t>ed</w:t>
      </w:r>
      <w:r w:rsidR="00BA6E63" w:rsidRPr="00E60FCD">
        <w:rPr>
          <w:rFonts w:ascii="Times New Roman" w:hAnsi="Times New Roman" w:cs="Times New Roman"/>
          <w:kern w:val="0"/>
          <w:sz w:val="28"/>
          <w:szCs w:val="28"/>
          <w:lang w:val="en-GB"/>
        </w:rPr>
        <w:t xml:space="preserve"> into </w:t>
      </w:r>
      <w:r w:rsidR="00A4104D" w:rsidRPr="00E60FCD">
        <w:rPr>
          <w:rFonts w:ascii="Times New Roman" w:hAnsi="Times New Roman" w:cs="Times New Roman"/>
          <w:kern w:val="0"/>
          <w:sz w:val="28"/>
          <w:szCs w:val="28"/>
          <w:lang w:val="en-GB"/>
        </w:rPr>
        <w:t xml:space="preserve">the </w:t>
      </w:r>
      <w:r w:rsidR="00BA6E63" w:rsidRPr="00E60FCD">
        <w:rPr>
          <w:rFonts w:ascii="Times New Roman" w:hAnsi="Times New Roman" w:cs="Times New Roman"/>
          <w:kern w:val="0"/>
          <w:sz w:val="28"/>
          <w:szCs w:val="28"/>
          <w:lang w:val="en-GB"/>
        </w:rPr>
        <w:t xml:space="preserve">mineral. </w:t>
      </w:r>
      <w:r w:rsidR="00280682" w:rsidRPr="00E60FCD">
        <w:rPr>
          <w:rFonts w:ascii="Times New Roman" w:hAnsi="Times New Roman" w:cs="Times New Roman"/>
          <w:kern w:val="0"/>
          <w:sz w:val="28"/>
          <w:szCs w:val="28"/>
          <w:lang w:val="en-GB"/>
        </w:rPr>
        <w:t xml:space="preserve">The </w:t>
      </w:r>
      <w:r w:rsidRPr="00E60FCD">
        <w:rPr>
          <w:rFonts w:ascii="Times New Roman" w:hAnsi="Times New Roman" w:cs="Times New Roman"/>
          <w:kern w:val="0"/>
          <w:sz w:val="28"/>
          <w:szCs w:val="28"/>
          <w:lang w:val="en-GB"/>
        </w:rPr>
        <w:t xml:space="preserve">HIX </w:t>
      </w:r>
      <w:r w:rsidR="00B521BB" w:rsidRPr="00E60FCD">
        <w:rPr>
          <w:rFonts w:ascii="Times New Roman" w:hAnsi="Times New Roman" w:cs="Times New Roman"/>
          <w:kern w:val="0"/>
          <w:sz w:val="28"/>
          <w:szCs w:val="28"/>
          <w:lang w:val="en-GB"/>
        </w:rPr>
        <w:t xml:space="preserve">values </w:t>
      </w:r>
      <w:r w:rsidR="00280682" w:rsidRPr="00E60FCD">
        <w:rPr>
          <w:rFonts w:ascii="Times New Roman" w:hAnsi="Times New Roman" w:cs="Times New Roman"/>
          <w:kern w:val="0"/>
          <w:sz w:val="28"/>
          <w:szCs w:val="28"/>
          <w:lang w:val="en-GB"/>
        </w:rPr>
        <w:t xml:space="preserve">gradually </w:t>
      </w:r>
      <w:r w:rsidR="00B521BB" w:rsidRPr="00E60FCD">
        <w:rPr>
          <w:rFonts w:ascii="Times New Roman" w:hAnsi="Times New Roman" w:cs="Times New Roman"/>
          <w:kern w:val="0"/>
          <w:sz w:val="28"/>
          <w:szCs w:val="28"/>
          <w:lang w:val="en-GB"/>
        </w:rPr>
        <w:t xml:space="preserve">decreased downwards </w:t>
      </w:r>
      <w:r w:rsidRPr="00E60FCD">
        <w:rPr>
          <w:rFonts w:ascii="Times New Roman" w:hAnsi="Times New Roman" w:cs="Times New Roman"/>
          <w:kern w:val="0"/>
          <w:sz w:val="28"/>
          <w:szCs w:val="28"/>
          <w:lang w:val="en-GB"/>
        </w:rPr>
        <w:t xml:space="preserve">while FI and BIX </w:t>
      </w:r>
      <w:r w:rsidR="00B521BB" w:rsidRPr="00E60FCD">
        <w:rPr>
          <w:rFonts w:ascii="Times New Roman" w:hAnsi="Times New Roman" w:cs="Times New Roman"/>
          <w:kern w:val="0"/>
          <w:sz w:val="28"/>
          <w:szCs w:val="28"/>
          <w:lang w:val="en-GB"/>
        </w:rPr>
        <w:t xml:space="preserve">presented </w:t>
      </w:r>
      <w:r w:rsidRPr="00E60FCD">
        <w:rPr>
          <w:rFonts w:ascii="Times New Roman" w:hAnsi="Times New Roman" w:cs="Times New Roman"/>
          <w:kern w:val="0"/>
          <w:sz w:val="28"/>
          <w:szCs w:val="28"/>
          <w:lang w:val="en-GB"/>
        </w:rPr>
        <w:t xml:space="preserve">the opposite trend. </w:t>
      </w:r>
      <w:r w:rsidR="00644C36" w:rsidRPr="00E60FCD">
        <w:rPr>
          <w:rFonts w:ascii="Times New Roman" w:hAnsi="Times New Roman" w:cs="Times New Roman"/>
          <w:kern w:val="0"/>
          <w:sz w:val="28"/>
          <w:szCs w:val="28"/>
          <w:lang w:val="en-GB"/>
        </w:rPr>
        <w:t>The indexes</w:t>
      </w:r>
      <w:r w:rsidR="00714270" w:rsidRPr="00E60FCD">
        <w:rPr>
          <w:rFonts w:ascii="Times New Roman" w:hAnsi="Times New Roman" w:cs="Times New Roman"/>
          <w:kern w:val="0"/>
          <w:sz w:val="28"/>
          <w:szCs w:val="28"/>
          <w:lang w:val="en-GB"/>
        </w:rPr>
        <w:t xml:space="preserve"> for the upper organic soil layer changed remarkably along</w:t>
      </w:r>
      <w:r w:rsidR="00074BD9" w:rsidRPr="00E60FCD">
        <w:rPr>
          <w:rFonts w:ascii="Times New Roman" w:hAnsi="Times New Roman" w:cs="Times New Roman"/>
          <w:kern w:val="0"/>
          <w:sz w:val="28"/>
          <w:szCs w:val="28"/>
          <w:lang w:val="en-GB"/>
        </w:rPr>
        <w:t xml:space="preserve"> the growing seasons. However,</w:t>
      </w:r>
      <w:r w:rsidR="001462F2" w:rsidRPr="00E60FCD">
        <w:rPr>
          <w:rFonts w:ascii="Times New Roman" w:hAnsi="Times New Roman" w:cs="Times New Roman"/>
          <w:kern w:val="0"/>
          <w:sz w:val="28"/>
          <w:szCs w:val="28"/>
          <w:lang w:val="en-GB"/>
        </w:rPr>
        <w:t xml:space="preserve"> no </w:t>
      </w:r>
      <w:r w:rsidR="00714270" w:rsidRPr="00E60FCD">
        <w:rPr>
          <w:rFonts w:ascii="Times New Roman" w:hAnsi="Times New Roman" w:cs="Times New Roman"/>
          <w:kern w:val="0"/>
          <w:sz w:val="28"/>
          <w:szCs w:val="28"/>
          <w:lang w:val="en-GB"/>
        </w:rPr>
        <w:t>regular trend</w:t>
      </w:r>
      <w:r w:rsidR="001462F2" w:rsidRPr="00E60FCD">
        <w:rPr>
          <w:rFonts w:ascii="Times New Roman" w:hAnsi="Times New Roman" w:cs="Times New Roman"/>
          <w:kern w:val="0"/>
          <w:sz w:val="28"/>
          <w:szCs w:val="28"/>
          <w:lang w:val="en-GB"/>
        </w:rPr>
        <w:t xml:space="preserve"> could be </w:t>
      </w:r>
      <w:r w:rsidR="00714270" w:rsidRPr="00E60FCD">
        <w:rPr>
          <w:rFonts w:ascii="Times New Roman" w:hAnsi="Times New Roman" w:cs="Times New Roman"/>
          <w:kern w:val="0"/>
          <w:sz w:val="28"/>
          <w:szCs w:val="28"/>
          <w:lang w:val="en-GB"/>
        </w:rPr>
        <w:t>found</w:t>
      </w:r>
      <w:r w:rsidR="001462F2" w:rsidRPr="00E60FCD">
        <w:rPr>
          <w:rFonts w:ascii="Times New Roman" w:hAnsi="Times New Roman" w:cs="Times New Roman"/>
          <w:kern w:val="0"/>
          <w:sz w:val="28"/>
          <w:szCs w:val="28"/>
          <w:lang w:val="en-GB"/>
        </w:rPr>
        <w:t xml:space="preserve"> from spring to autumn.</w:t>
      </w:r>
      <w:r w:rsidR="00644C36" w:rsidRPr="00E60FCD">
        <w:rPr>
          <w:rFonts w:ascii="Times New Roman" w:hAnsi="Times New Roman" w:cs="Times New Roman"/>
          <w:kern w:val="0"/>
          <w:sz w:val="28"/>
          <w:szCs w:val="28"/>
          <w:lang w:val="en-GB"/>
        </w:rPr>
        <w:t xml:space="preserve"> </w:t>
      </w:r>
      <w:r w:rsidR="00FF68F0" w:rsidRPr="00E60FCD">
        <w:rPr>
          <w:rFonts w:ascii="Times New Roman" w:hAnsi="Times New Roman" w:cs="Times New Roman"/>
          <w:kern w:val="0"/>
          <w:sz w:val="28"/>
          <w:szCs w:val="28"/>
          <w:lang w:val="en-GB"/>
        </w:rPr>
        <w:t xml:space="preserve">The mean </w:t>
      </w:r>
      <w:r w:rsidR="00FF68F0" w:rsidRPr="00E60FCD">
        <w:rPr>
          <w:rFonts w:ascii="Times New Roman" w:hAnsi="Times New Roman" w:cs="Times New Roman"/>
          <w:sz w:val="28"/>
          <w:szCs w:val="28"/>
          <w:lang w:val="en-GB"/>
        </w:rPr>
        <w:t xml:space="preserve">values </w:t>
      </w:r>
      <w:r w:rsidR="00624FB5" w:rsidRPr="00E60FCD">
        <w:rPr>
          <w:rFonts w:ascii="Times New Roman" w:hAnsi="Times New Roman" w:cs="Times New Roman"/>
          <w:sz w:val="28"/>
          <w:szCs w:val="28"/>
          <w:lang w:val="en-GB"/>
        </w:rPr>
        <w:t xml:space="preserve">for the three </w:t>
      </w:r>
      <w:r w:rsidR="00624FB5" w:rsidRPr="00E60FCD">
        <w:rPr>
          <w:rFonts w:ascii="Times New Roman" w:hAnsi="Times New Roman" w:cs="Times New Roman"/>
          <w:sz w:val="28"/>
          <w:szCs w:val="28"/>
          <w:lang w:val="en-GB"/>
        </w:rPr>
        <w:lastRenderedPageBreak/>
        <w:t xml:space="preserve">indexes </w:t>
      </w:r>
      <w:r w:rsidR="00FF68F0" w:rsidRPr="00E60FCD">
        <w:rPr>
          <w:rFonts w:ascii="Times New Roman" w:hAnsi="Times New Roman" w:cs="Times New Roman"/>
          <w:sz w:val="28"/>
          <w:szCs w:val="28"/>
          <w:lang w:val="en-GB"/>
        </w:rPr>
        <w:t>were 1</w:t>
      </w:r>
      <w:r w:rsidR="00624FB5" w:rsidRPr="00E60FCD">
        <w:rPr>
          <w:rFonts w:ascii="Times New Roman" w:hAnsi="Times New Roman" w:cs="Times New Roman"/>
          <w:sz w:val="28"/>
          <w:szCs w:val="28"/>
          <w:lang w:val="en-GB"/>
        </w:rPr>
        <w:t>6</w:t>
      </w:r>
      <w:r w:rsidR="00FF68F0" w:rsidRPr="00E60FCD">
        <w:rPr>
          <w:rFonts w:ascii="Times New Roman" w:hAnsi="Times New Roman" w:cs="Times New Roman"/>
          <w:sz w:val="28"/>
          <w:szCs w:val="28"/>
          <w:lang w:val="en-GB"/>
        </w:rPr>
        <w:t>.</w:t>
      </w:r>
      <w:r w:rsidR="00624FB5" w:rsidRPr="00E60FCD">
        <w:rPr>
          <w:rFonts w:ascii="Times New Roman" w:hAnsi="Times New Roman" w:cs="Times New Roman"/>
          <w:sz w:val="28"/>
          <w:szCs w:val="28"/>
          <w:lang w:val="en-GB"/>
        </w:rPr>
        <w:t>62, 1.41, and 0.46 respectively during the seasons</w:t>
      </w:r>
      <w:r w:rsidR="00625B03" w:rsidRPr="00E60FCD">
        <w:rPr>
          <w:rFonts w:ascii="Times New Roman" w:hAnsi="Times New Roman" w:cs="Times New Roman"/>
          <w:sz w:val="28"/>
          <w:szCs w:val="28"/>
          <w:lang w:val="en-GB"/>
        </w:rPr>
        <w:t xml:space="preserve"> of 2013</w:t>
      </w:r>
      <w:r w:rsidR="00624FB5" w:rsidRPr="00E60FCD">
        <w:rPr>
          <w:rFonts w:ascii="Times New Roman" w:hAnsi="Times New Roman" w:cs="Times New Roman"/>
          <w:sz w:val="28"/>
          <w:szCs w:val="28"/>
          <w:lang w:val="en-GB"/>
        </w:rPr>
        <w:t xml:space="preserve">. The data indicated a much higher HIX level, while a lower FI and BIX level, in the soil pore water than that </w:t>
      </w:r>
      <w:r w:rsidR="00625B03" w:rsidRPr="00E60FCD">
        <w:rPr>
          <w:rFonts w:ascii="Times New Roman" w:hAnsi="Times New Roman" w:cs="Times New Roman"/>
          <w:sz w:val="28"/>
          <w:szCs w:val="28"/>
          <w:lang w:val="en-GB"/>
        </w:rPr>
        <w:t>in the baseflow</w:t>
      </w:r>
      <w:r w:rsidR="002C71EF" w:rsidRPr="00E60FCD">
        <w:rPr>
          <w:rFonts w:ascii="Times New Roman" w:hAnsi="Times New Roman" w:cs="Times New Roman"/>
          <w:sz w:val="28"/>
          <w:szCs w:val="28"/>
          <w:lang w:val="en-GB"/>
        </w:rPr>
        <w:t xml:space="preserve"> discharge</w:t>
      </w:r>
      <w:r w:rsidR="00624FB5" w:rsidRPr="00E60FCD">
        <w:rPr>
          <w:rFonts w:ascii="Times New Roman" w:hAnsi="Times New Roman" w:cs="Times New Roman"/>
          <w:sz w:val="28"/>
          <w:szCs w:val="28"/>
          <w:lang w:val="en-GB"/>
        </w:rPr>
        <w:t xml:space="preserve">. </w:t>
      </w:r>
      <w:r w:rsidRPr="00E60FCD">
        <w:rPr>
          <w:rFonts w:ascii="Times New Roman" w:hAnsi="Times New Roman" w:cs="Times New Roman"/>
          <w:kern w:val="0"/>
          <w:sz w:val="28"/>
          <w:szCs w:val="28"/>
          <w:lang w:val="en-GB"/>
        </w:rPr>
        <w:t xml:space="preserve">For all of the collected samples, HIX </w:t>
      </w:r>
      <w:r w:rsidR="00B521BB" w:rsidRPr="00E60FCD">
        <w:rPr>
          <w:rFonts w:ascii="Times New Roman" w:hAnsi="Times New Roman" w:cs="Times New Roman"/>
          <w:kern w:val="0"/>
          <w:sz w:val="28"/>
          <w:szCs w:val="28"/>
          <w:lang w:val="en-GB"/>
        </w:rPr>
        <w:t xml:space="preserve">values </w:t>
      </w:r>
      <w:r w:rsidRPr="00E60FCD">
        <w:rPr>
          <w:rFonts w:ascii="Times New Roman" w:hAnsi="Times New Roman" w:cs="Times New Roman"/>
          <w:kern w:val="0"/>
          <w:sz w:val="28"/>
          <w:szCs w:val="28"/>
          <w:lang w:val="en-GB"/>
        </w:rPr>
        <w:t xml:space="preserve">were found to be significantly and positively related to DOC concentrations </w:t>
      </w:r>
      <w:r w:rsidR="00373188" w:rsidRPr="00E60FCD">
        <w:rPr>
          <w:rFonts w:ascii="Times New Roman" w:hAnsi="Times New Roman" w:cs="Times New Roman"/>
          <w:kern w:val="0"/>
          <w:sz w:val="28"/>
          <w:szCs w:val="28"/>
          <w:lang w:val="en-GB"/>
        </w:rPr>
        <w:t xml:space="preserve">of the soil pore water </w:t>
      </w:r>
      <w:r w:rsidRPr="00E60FCD">
        <w:rPr>
          <w:rFonts w:ascii="Times New Roman" w:hAnsi="Times New Roman" w:cs="Times New Roman"/>
          <w:kern w:val="0"/>
          <w:sz w:val="28"/>
          <w:szCs w:val="28"/>
          <w:lang w:val="en-GB"/>
        </w:rPr>
        <w:t>while FI and BIX were inversely and significantly correlated with th</w:t>
      </w:r>
      <w:r w:rsidR="00373188" w:rsidRPr="00E60FCD">
        <w:rPr>
          <w:rFonts w:ascii="Times New Roman" w:hAnsi="Times New Roman" w:cs="Times New Roman"/>
          <w:kern w:val="0"/>
          <w:sz w:val="28"/>
          <w:szCs w:val="28"/>
          <w:lang w:val="en-GB"/>
        </w:rPr>
        <w:t>e parameter</w:t>
      </w:r>
      <w:r w:rsidRPr="00E60FCD">
        <w:rPr>
          <w:rFonts w:ascii="Times New Roman" w:hAnsi="Times New Roman" w:cs="Times New Roman"/>
          <w:kern w:val="0"/>
          <w:sz w:val="28"/>
          <w:szCs w:val="28"/>
          <w:lang w:val="en-GB"/>
        </w:rPr>
        <w:t xml:space="preserve"> (n = 18, p &lt; 0.01). </w:t>
      </w:r>
    </w:p>
    <w:p w14:paraId="36433048" w14:textId="77777777" w:rsidR="00BB2B7B" w:rsidRPr="00E60FCD" w:rsidRDefault="00BB2B7B" w:rsidP="00F52F18">
      <w:pPr>
        <w:spacing w:beforeLines="50" w:before="156" w:line="480" w:lineRule="auto"/>
        <w:rPr>
          <w:rFonts w:ascii="Times New Roman" w:hAnsi="Times New Roman" w:cs="Times New Roman"/>
          <w:kern w:val="0"/>
          <w:sz w:val="28"/>
          <w:szCs w:val="28"/>
          <w:lang w:val="en-GB"/>
        </w:rPr>
      </w:pPr>
    </w:p>
    <w:p w14:paraId="4AA01532" w14:textId="79D0E20F" w:rsidR="007849B5" w:rsidRPr="00E60FCD" w:rsidRDefault="002C0BAF" w:rsidP="00F52F18">
      <w:pPr>
        <w:spacing w:beforeLines="50" w:before="156" w:line="480" w:lineRule="auto"/>
        <w:ind w:left="-1" w:rightChars="12" w:right="25"/>
        <w:rPr>
          <w:rFonts w:ascii="Times New Roman" w:hAnsi="Times New Roman" w:cs="Times New Roman"/>
          <w:kern w:val="0"/>
          <w:sz w:val="28"/>
          <w:szCs w:val="28"/>
          <w:u w:val="single"/>
          <w:lang w:val="en-GB"/>
        </w:rPr>
      </w:pPr>
      <w:r w:rsidRPr="00E60FCD">
        <w:rPr>
          <w:rFonts w:ascii="Times New Roman" w:hAnsi="Times New Roman" w:cs="Times New Roman"/>
          <w:b/>
          <w:kern w:val="0"/>
          <w:sz w:val="28"/>
          <w:szCs w:val="28"/>
          <w:u w:val="single"/>
          <w:lang w:val="en-GB"/>
        </w:rPr>
        <w:t>F</w:t>
      </w:r>
      <w:r w:rsidR="005230F2" w:rsidRPr="00E60FCD">
        <w:rPr>
          <w:rFonts w:ascii="Times New Roman" w:hAnsi="Times New Roman" w:cs="Times New Roman"/>
          <w:b/>
          <w:kern w:val="0"/>
          <w:sz w:val="28"/>
          <w:szCs w:val="28"/>
          <w:u w:val="single"/>
          <w:lang w:val="en-GB"/>
        </w:rPr>
        <w:t xml:space="preserve">ig. </w:t>
      </w:r>
      <w:r w:rsidR="00295D85" w:rsidRPr="00E60FCD">
        <w:rPr>
          <w:rFonts w:ascii="Times New Roman" w:hAnsi="Times New Roman" w:cs="Times New Roman"/>
          <w:b/>
          <w:kern w:val="0"/>
          <w:sz w:val="28"/>
          <w:szCs w:val="28"/>
          <w:u w:val="single"/>
          <w:lang w:val="en-GB"/>
        </w:rPr>
        <w:t>8</w:t>
      </w:r>
      <w:r w:rsidR="007849B5" w:rsidRPr="00E60FCD">
        <w:rPr>
          <w:rFonts w:ascii="Times New Roman" w:hAnsi="Times New Roman" w:cs="Times New Roman"/>
          <w:kern w:val="0"/>
          <w:sz w:val="28"/>
          <w:szCs w:val="28"/>
          <w:u w:val="single"/>
          <w:lang w:val="en-GB"/>
        </w:rPr>
        <w:t xml:space="preserve"> DOC concentrations </w:t>
      </w:r>
      <w:r w:rsidR="000302B5" w:rsidRPr="00E60FCD">
        <w:rPr>
          <w:rFonts w:ascii="Times New Roman" w:hAnsi="Times New Roman" w:cs="Times New Roman"/>
          <w:kern w:val="0"/>
          <w:sz w:val="28"/>
          <w:szCs w:val="28"/>
          <w:u w:val="single"/>
          <w:lang w:val="en-GB"/>
        </w:rPr>
        <w:t>in</w:t>
      </w:r>
      <w:r w:rsidR="007849B5" w:rsidRPr="00E60FCD">
        <w:rPr>
          <w:rFonts w:ascii="Times New Roman" w:hAnsi="Times New Roman" w:cs="Times New Roman"/>
          <w:kern w:val="0"/>
          <w:sz w:val="28"/>
          <w:szCs w:val="28"/>
          <w:u w:val="single"/>
          <w:lang w:val="en-GB"/>
        </w:rPr>
        <w:t xml:space="preserve"> soil pore water along </w:t>
      </w:r>
      <w:r w:rsidR="00597D8E" w:rsidRPr="00E60FCD">
        <w:rPr>
          <w:rFonts w:ascii="Times New Roman" w:hAnsi="Times New Roman" w:cs="Times New Roman"/>
          <w:kern w:val="0"/>
          <w:sz w:val="28"/>
          <w:szCs w:val="28"/>
          <w:u w:val="single"/>
          <w:lang w:val="en-GB"/>
        </w:rPr>
        <w:t xml:space="preserve">the </w:t>
      </w:r>
      <w:r w:rsidR="007849B5" w:rsidRPr="00E60FCD">
        <w:rPr>
          <w:rFonts w:ascii="Times New Roman" w:hAnsi="Times New Roman" w:cs="Times New Roman"/>
          <w:kern w:val="0"/>
          <w:sz w:val="28"/>
          <w:szCs w:val="28"/>
          <w:u w:val="single"/>
          <w:lang w:val="en-GB"/>
        </w:rPr>
        <w:t xml:space="preserve">soil profile </w:t>
      </w:r>
      <w:r w:rsidR="000302B5" w:rsidRPr="00E60FCD">
        <w:rPr>
          <w:rFonts w:ascii="Times New Roman" w:hAnsi="Times New Roman" w:cs="Times New Roman"/>
          <w:kern w:val="0"/>
          <w:sz w:val="28"/>
          <w:szCs w:val="28"/>
          <w:u w:val="single"/>
          <w:lang w:val="en-GB"/>
        </w:rPr>
        <w:t>for</w:t>
      </w:r>
      <w:r w:rsidR="007849B5" w:rsidRPr="00E60FCD">
        <w:rPr>
          <w:rFonts w:ascii="Times New Roman" w:hAnsi="Times New Roman" w:cs="Times New Roman"/>
          <w:kern w:val="0"/>
          <w:sz w:val="28"/>
          <w:szCs w:val="28"/>
          <w:u w:val="single"/>
          <w:lang w:val="en-GB"/>
        </w:rPr>
        <w:t xml:space="preserve"> 2013.</w:t>
      </w:r>
    </w:p>
    <w:p w14:paraId="468090A8" w14:textId="77777777" w:rsidR="00BB2B7B" w:rsidRPr="00E60FCD" w:rsidRDefault="00BB2B7B" w:rsidP="00F52F18">
      <w:pPr>
        <w:tabs>
          <w:tab w:val="left" w:pos="1440"/>
        </w:tabs>
        <w:spacing w:beforeLines="50" w:before="156" w:line="480" w:lineRule="auto"/>
        <w:rPr>
          <w:rFonts w:ascii="Times New Roman" w:hAnsi="Times New Roman" w:cs="Times New Roman"/>
          <w:kern w:val="0"/>
          <w:sz w:val="28"/>
          <w:szCs w:val="28"/>
          <w:lang w:val="en-GB"/>
        </w:rPr>
      </w:pPr>
    </w:p>
    <w:p w14:paraId="4D3A5479" w14:textId="055CB1A7" w:rsidR="00BB2B7B" w:rsidRPr="00E60FCD" w:rsidRDefault="002C0BAF" w:rsidP="00F52F18">
      <w:pPr>
        <w:spacing w:beforeLines="50" w:before="156" w:line="480" w:lineRule="auto"/>
        <w:ind w:left="-1"/>
        <w:rPr>
          <w:rFonts w:ascii="Times New Roman" w:hAnsi="Times New Roman" w:cs="Times New Roman"/>
          <w:kern w:val="0"/>
          <w:sz w:val="28"/>
          <w:szCs w:val="28"/>
          <w:lang w:val="en-GB"/>
        </w:rPr>
      </w:pPr>
      <w:r w:rsidRPr="00E60FCD">
        <w:rPr>
          <w:rFonts w:ascii="Times New Roman" w:hAnsi="Times New Roman" w:cs="Times New Roman"/>
          <w:b/>
          <w:kern w:val="0"/>
          <w:sz w:val="28"/>
          <w:szCs w:val="28"/>
          <w:u w:val="single"/>
          <w:lang w:val="en-GB"/>
        </w:rPr>
        <w:t>F</w:t>
      </w:r>
      <w:r w:rsidR="005230F2" w:rsidRPr="00E60FCD">
        <w:rPr>
          <w:rFonts w:ascii="Times New Roman" w:hAnsi="Times New Roman" w:cs="Times New Roman"/>
          <w:b/>
          <w:kern w:val="0"/>
          <w:sz w:val="28"/>
          <w:szCs w:val="28"/>
          <w:u w:val="single"/>
          <w:lang w:val="en-GB"/>
        </w:rPr>
        <w:t xml:space="preserve">ig. </w:t>
      </w:r>
      <w:r w:rsidR="00295D85" w:rsidRPr="00E60FCD">
        <w:rPr>
          <w:rFonts w:ascii="Times New Roman" w:hAnsi="Times New Roman" w:cs="Times New Roman"/>
          <w:b/>
          <w:kern w:val="0"/>
          <w:sz w:val="28"/>
          <w:szCs w:val="28"/>
          <w:u w:val="single"/>
          <w:lang w:val="en-GB"/>
        </w:rPr>
        <w:t>9</w:t>
      </w:r>
      <w:r w:rsidR="007849B5" w:rsidRPr="00E60FCD">
        <w:rPr>
          <w:rFonts w:ascii="Times New Roman" w:hAnsi="Times New Roman" w:cs="Times New Roman"/>
          <w:kern w:val="0"/>
          <w:sz w:val="28"/>
          <w:szCs w:val="28"/>
          <w:u w:val="single"/>
          <w:lang w:val="en-GB"/>
        </w:rPr>
        <w:t xml:space="preserve"> Vertical distribution of the three </w:t>
      </w:r>
      <w:r w:rsidR="006916B0" w:rsidRPr="00E60FCD">
        <w:rPr>
          <w:rFonts w:ascii="Times New Roman" w:hAnsi="Times New Roman" w:cs="Times New Roman"/>
          <w:kern w:val="0"/>
          <w:sz w:val="28"/>
          <w:szCs w:val="28"/>
          <w:u w:val="single"/>
          <w:lang w:val="en-GB"/>
        </w:rPr>
        <w:t>s</w:t>
      </w:r>
      <w:r w:rsidR="007849B5" w:rsidRPr="00E60FCD">
        <w:rPr>
          <w:rFonts w:ascii="Times New Roman" w:hAnsi="Times New Roman" w:cs="Times New Roman"/>
          <w:kern w:val="0"/>
          <w:sz w:val="28"/>
          <w:szCs w:val="28"/>
          <w:u w:val="single"/>
          <w:lang w:val="en-GB"/>
        </w:rPr>
        <w:t xml:space="preserve">pectral indexes for soil pore water along the soil profile </w:t>
      </w:r>
      <w:r w:rsidR="006916B0" w:rsidRPr="00E60FCD">
        <w:rPr>
          <w:rFonts w:ascii="Times New Roman" w:hAnsi="Times New Roman" w:cs="Times New Roman"/>
          <w:kern w:val="0"/>
          <w:sz w:val="28"/>
          <w:szCs w:val="28"/>
          <w:u w:val="single"/>
          <w:lang w:val="en-GB"/>
        </w:rPr>
        <w:t xml:space="preserve">for </w:t>
      </w:r>
      <w:r w:rsidR="007849B5" w:rsidRPr="00E60FCD">
        <w:rPr>
          <w:rFonts w:ascii="Times New Roman" w:hAnsi="Times New Roman" w:cs="Times New Roman"/>
          <w:kern w:val="0"/>
          <w:sz w:val="28"/>
          <w:szCs w:val="28"/>
          <w:u w:val="single"/>
          <w:lang w:val="en-GB"/>
        </w:rPr>
        <w:t>2013.</w:t>
      </w:r>
    </w:p>
    <w:p w14:paraId="51C77ED2" w14:textId="77777777" w:rsidR="004850D6" w:rsidRPr="00E60FCD" w:rsidRDefault="004850D6" w:rsidP="00F52F18">
      <w:pPr>
        <w:autoSpaceDE w:val="0"/>
        <w:autoSpaceDN w:val="0"/>
        <w:adjustRightInd w:val="0"/>
        <w:spacing w:beforeLines="50" w:before="156" w:line="480" w:lineRule="auto"/>
        <w:rPr>
          <w:rFonts w:ascii="Times New Roman" w:hAnsi="Times New Roman" w:cs="Times New Roman"/>
          <w:b/>
          <w:sz w:val="28"/>
          <w:szCs w:val="28"/>
          <w:lang w:val="en-GB"/>
        </w:rPr>
      </w:pPr>
    </w:p>
    <w:p w14:paraId="6D592876" w14:textId="77777777" w:rsidR="00EE71C0" w:rsidRPr="00E60FCD" w:rsidRDefault="00011392" w:rsidP="00F52F18">
      <w:pPr>
        <w:autoSpaceDE w:val="0"/>
        <w:autoSpaceDN w:val="0"/>
        <w:adjustRightInd w:val="0"/>
        <w:spacing w:beforeLines="50" w:before="156" w:line="480" w:lineRule="auto"/>
        <w:rPr>
          <w:rFonts w:ascii="Times New Roman" w:hAnsi="Times New Roman" w:cs="Times New Roman"/>
          <w:b/>
          <w:sz w:val="28"/>
          <w:szCs w:val="28"/>
          <w:lang w:val="en-GB"/>
        </w:rPr>
      </w:pPr>
      <w:r w:rsidRPr="00E60FCD">
        <w:rPr>
          <w:rFonts w:ascii="Times New Roman" w:hAnsi="Times New Roman" w:cs="Times New Roman"/>
          <w:b/>
          <w:sz w:val="28"/>
          <w:szCs w:val="28"/>
          <w:lang w:val="en-GB"/>
        </w:rPr>
        <w:t>4</w:t>
      </w:r>
      <w:r w:rsidR="005230F2" w:rsidRPr="00E60FCD">
        <w:rPr>
          <w:rFonts w:ascii="Times New Roman" w:hAnsi="Times New Roman" w:cs="Times New Roman"/>
          <w:b/>
          <w:sz w:val="28"/>
          <w:szCs w:val="28"/>
          <w:lang w:val="en-GB"/>
        </w:rPr>
        <w:t>.</w:t>
      </w:r>
      <w:r w:rsidRPr="00E60FCD">
        <w:rPr>
          <w:rFonts w:ascii="Times New Roman" w:hAnsi="Times New Roman" w:cs="Times New Roman"/>
          <w:b/>
          <w:sz w:val="28"/>
          <w:szCs w:val="28"/>
          <w:lang w:val="en-GB"/>
        </w:rPr>
        <w:t xml:space="preserve"> </w:t>
      </w:r>
      <w:r w:rsidR="00EE71C0" w:rsidRPr="00E60FCD">
        <w:rPr>
          <w:rFonts w:ascii="Times New Roman" w:hAnsi="Times New Roman" w:cs="Times New Roman"/>
          <w:b/>
          <w:sz w:val="28"/>
          <w:szCs w:val="28"/>
          <w:lang w:val="en-GB"/>
        </w:rPr>
        <w:t>D</w:t>
      </w:r>
      <w:r w:rsidR="005230F2" w:rsidRPr="00E60FCD">
        <w:rPr>
          <w:rFonts w:ascii="Times New Roman" w:hAnsi="Times New Roman" w:cs="Times New Roman"/>
          <w:b/>
          <w:sz w:val="28"/>
          <w:szCs w:val="28"/>
          <w:lang w:val="en-GB"/>
        </w:rPr>
        <w:t>iscussion</w:t>
      </w:r>
    </w:p>
    <w:p w14:paraId="10721F78" w14:textId="3CE0C032" w:rsidR="008374DE" w:rsidRPr="00E60FCD" w:rsidRDefault="00011392" w:rsidP="00F52F18">
      <w:pPr>
        <w:autoSpaceDE w:val="0"/>
        <w:autoSpaceDN w:val="0"/>
        <w:adjustRightInd w:val="0"/>
        <w:spacing w:beforeLines="50" w:before="156" w:line="480" w:lineRule="auto"/>
        <w:jc w:val="left"/>
        <w:rPr>
          <w:rFonts w:ascii="Times New Roman" w:hAnsi="Times New Roman" w:cs="Times New Roman"/>
          <w:b/>
          <w:kern w:val="0"/>
          <w:sz w:val="28"/>
          <w:szCs w:val="28"/>
          <w:lang w:val="en-GB"/>
        </w:rPr>
      </w:pPr>
      <w:r w:rsidRPr="00E60FCD">
        <w:rPr>
          <w:rFonts w:ascii="Times New Roman" w:hAnsi="Times New Roman" w:cs="Times New Roman"/>
          <w:b/>
          <w:kern w:val="0"/>
          <w:sz w:val="28"/>
          <w:szCs w:val="28"/>
          <w:lang w:val="en-GB"/>
        </w:rPr>
        <w:t>4.1</w:t>
      </w:r>
      <w:r w:rsidR="005230F2" w:rsidRPr="00E60FCD">
        <w:rPr>
          <w:rFonts w:ascii="Times New Roman" w:hAnsi="Times New Roman" w:cs="Times New Roman"/>
          <w:b/>
          <w:kern w:val="0"/>
          <w:sz w:val="28"/>
          <w:szCs w:val="28"/>
          <w:lang w:val="en-GB"/>
        </w:rPr>
        <w:t>.</w:t>
      </w:r>
      <w:r w:rsidRPr="00E60FCD">
        <w:rPr>
          <w:rFonts w:ascii="Times New Roman" w:hAnsi="Times New Roman" w:cs="Times New Roman"/>
          <w:b/>
          <w:kern w:val="0"/>
          <w:sz w:val="28"/>
          <w:szCs w:val="28"/>
          <w:lang w:val="en-GB"/>
        </w:rPr>
        <w:t xml:space="preserve"> </w:t>
      </w:r>
      <w:r w:rsidR="008374DE" w:rsidRPr="00E60FCD">
        <w:rPr>
          <w:rFonts w:ascii="Times New Roman" w:hAnsi="Times New Roman" w:cs="Times New Roman"/>
          <w:b/>
          <w:kern w:val="0"/>
          <w:sz w:val="28"/>
          <w:szCs w:val="28"/>
          <w:lang w:val="en-GB"/>
        </w:rPr>
        <w:t>DOC concentrations</w:t>
      </w:r>
      <w:r w:rsidR="00993929" w:rsidRPr="00E60FCD">
        <w:rPr>
          <w:rFonts w:ascii="Times New Roman" w:hAnsi="Times New Roman" w:cs="Times New Roman"/>
          <w:b/>
          <w:kern w:val="0"/>
          <w:sz w:val="28"/>
          <w:szCs w:val="28"/>
          <w:lang w:val="en-GB"/>
        </w:rPr>
        <w:t xml:space="preserve"> and </w:t>
      </w:r>
      <w:r w:rsidR="00C62FD0" w:rsidRPr="00E60FCD">
        <w:rPr>
          <w:rFonts w:ascii="Times New Roman" w:hAnsi="Times New Roman" w:cs="Times New Roman"/>
          <w:b/>
          <w:kern w:val="0"/>
          <w:sz w:val="28"/>
          <w:szCs w:val="28"/>
          <w:lang w:val="en-GB"/>
        </w:rPr>
        <w:t>yield</w:t>
      </w:r>
    </w:p>
    <w:p w14:paraId="59B0CA0A" w14:textId="340F98C9" w:rsidR="00622179" w:rsidRPr="00E60FCD" w:rsidRDefault="004D4062" w:rsidP="000D6612">
      <w:pPr>
        <w:autoSpaceDE w:val="0"/>
        <w:autoSpaceDN w:val="0"/>
        <w:adjustRightInd w:val="0"/>
        <w:spacing w:beforeLines="50" w:before="156" w:line="480" w:lineRule="auto"/>
        <w:ind w:leftChars="50" w:left="105" w:firstLineChars="150" w:firstLine="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 xml:space="preserve">DOC concentrations in </w:t>
      </w:r>
      <w:r w:rsidR="00510D3D" w:rsidRPr="00E60FCD">
        <w:rPr>
          <w:rFonts w:ascii="Times New Roman" w:hAnsi="Times New Roman" w:cs="Times New Roman"/>
          <w:kern w:val="0"/>
          <w:sz w:val="28"/>
          <w:szCs w:val="28"/>
          <w:lang w:val="en-GB"/>
        </w:rPr>
        <w:t>boreal rivers</w:t>
      </w:r>
      <w:r w:rsidRPr="00E60FCD">
        <w:rPr>
          <w:rFonts w:ascii="Times New Roman" w:hAnsi="Times New Roman" w:cs="Times New Roman"/>
          <w:kern w:val="0"/>
          <w:sz w:val="28"/>
          <w:szCs w:val="28"/>
          <w:lang w:val="en-GB"/>
        </w:rPr>
        <w:t xml:space="preserve"> have been reported to vary considerably</w:t>
      </w:r>
      <w:r w:rsidR="008E61C4" w:rsidRPr="00E60FCD">
        <w:rPr>
          <w:rFonts w:ascii="Times New Roman" w:hAnsi="Times New Roman" w:cs="Times New Roman"/>
          <w:kern w:val="0"/>
          <w:sz w:val="28"/>
          <w:szCs w:val="28"/>
          <w:lang w:val="en-GB"/>
        </w:rPr>
        <w:t xml:space="preserve"> </w:t>
      </w:r>
      <w:r w:rsidR="002D062F" w:rsidRPr="00E60FCD">
        <w:rPr>
          <w:rFonts w:ascii="Times New Roman" w:hAnsi="Times New Roman" w:cs="Times New Roman"/>
          <w:kern w:val="0"/>
          <w:sz w:val="28"/>
          <w:szCs w:val="28"/>
          <w:lang w:val="en-GB"/>
        </w:rPr>
        <w:t>owing to variable hydrolog</w:t>
      </w:r>
      <w:r w:rsidR="006A4218" w:rsidRPr="00E60FCD">
        <w:rPr>
          <w:rFonts w:ascii="Times New Roman" w:hAnsi="Times New Roman" w:cs="Times New Roman"/>
          <w:kern w:val="0"/>
          <w:sz w:val="28"/>
          <w:szCs w:val="28"/>
          <w:lang w:val="en-GB"/>
        </w:rPr>
        <w:t>y</w:t>
      </w:r>
      <w:r w:rsidR="00092EAA" w:rsidRPr="00E60FCD">
        <w:rPr>
          <w:rFonts w:ascii="Times New Roman" w:hAnsi="Times New Roman" w:cs="Times New Roman"/>
          <w:kern w:val="0"/>
          <w:sz w:val="28"/>
          <w:szCs w:val="28"/>
          <w:lang w:val="en-GB"/>
        </w:rPr>
        <w:t>, soil</w:t>
      </w:r>
      <w:r w:rsidR="002D062F" w:rsidRPr="00E60FCD">
        <w:rPr>
          <w:rFonts w:ascii="Times New Roman" w:hAnsi="Times New Roman" w:cs="Times New Roman"/>
          <w:kern w:val="0"/>
          <w:sz w:val="28"/>
          <w:szCs w:val="28"/>
          <w:lang w:val="en-GB"/>
        </w:rPr>
        <w:t xml:space="preserve"> </w:t>
      </w:r>
      <w:r w:rsidR="006A4218" w:rsidRPr="00E60FCD">
        <w:rPr>
          <w:rFonts w:ascii="Times New Roman" w:hAnsi="Times New Roman" w:cs="Times New Roman"/>
          <w:kern w:val="0"/>
          <w:sz w:val="28"/>
          <w:szCs w:val="28"/>
          <w:lang w:val="en-GB"/>
        </w:rPr>
        <w:t xml:space="preserve">type </w:t>
      </w:r>
      <w:r w:rsidR="00A7592A" w:rsidRPr="00E60FCD">
        <w:rPr>
          <w:rFonts w:ascii="Times New Roman" w:hAnsi="Times New Roman" w:cs="Times New Roman"/>
          <w:kern w:val="0"/>
          <w:sz w:val="28"/>
          <w:szCs w:val="28"/>
          <w:lang w:val="en-GB"/>
        </w:rPr>
        <w:t xml:space="preserve">and </w:t>
      </w:r>
      <w:r w:rsidR="006A4218" w:rsidRPr="00E60FCD">
        <w:rPr>
          <w:rFonts w:ascii="Times New Roman" w:hAnsi="Times New Roman" w:cs="Times New Roman"/>
          <w:kern w:val="0"/>
          <w:sz w:val="28"/>
          <w:szCs w:val="28"/>
          <w:lang w:val="en-GB"/>
        </w:rPr>
        <w:t>topography</w:t>
      </w:r>
      <w:r w:rsidR="00A7592A" w:rsidRPr="00E60FCD">
        <w:rPr>
          <w:rFonts w:ascii="Times New Roman" w:hAnsi="Times New Roman" w:cs="Times New Roman"/>
          <w:kern w:val="0"/>
          <w:sz w:val="28"/>
          <w:szCs w:val="28"/>
          <w:lang w:val="en-GB"/>
        </w:rPr>
        <w:t xml:space="preserve"> (</w:t>
      </w:r>
      <w:r w:rsidR="006A4218" w:rsidRPr="00E60FCD">
        <w:rPr>
          <w:rFonts w:ascii="Times New Roman" w:hAnsi="Times New Roman" w:cs="Times New Roman"/>
          <w:kern w:val="0"/>
          <w:sz w:val="28"/>
          <w:szCs w:val="28"/>
          <w:lang w:val="en-GB"/>
        </w:rPr>
        <w:t xml:space="preserve">Andersson and Nyberg, 2008; </w:t>
      </w:r>
      <w:r w:rsidR="00A62A9A" w:rsidRPr="00E60FCD">
        <w:rPr>
          <w:rFonts w:ascii="Times New Roman" w:hAnsi="Times New Roman" w:cs="Times New Roman"/>
          <w:kern w:val="0"/>
          <w:sz w:val="28"/>
          <w:szCs w:val="28"/>
          <w:lang w:val="en-GB"/>
        </w:rPr>
        <w:t xml:space="preserve">Tunaley </w:t>
      </w:r>
      <w:r w:rsidR="00E605C6" w:rsidRPr="00E60FCD">
        <w:rPr>
          <w:rFonts w:ascii="Times New Roman" w:hAnsi="Times New Roman" w:cs="Times New Roman"/>
          <w:kern w:val="0"/>
          <w:sz w:val="28"/>
          <w:szCs w:val="28"/>
          <w:lang w:val="en-GB"/>
        </w:rPr>
        <w:t xml:space="preserve">et al., 2016; </w:t>
      </w:r>
      <w:r w:rsidR="00092EAA" w:rsidRPr="00E60FCD">
        <w:rPr>
          <w:rFonts w:ascii="Times New Roman" w:hAnsi="Times New Roman" w:cs="Times New Roman"/>
          <w:kern w:val="0"/>
          <w:sz w:val="28"/>
          <w:szCs w:val="28"/>
          <w:lang w:val="en-GB"/>
        </w:rPr>
        <w:t xml:space="preserve">Broder et al., </w:t>
      </w:r>
      <w:r w:rsidR="00E605C6" w:rsidRPr="00E60FCD">
        <w:rPr>
          <w:rFonts w:ascii="Times New Roman" w:hAnsi="Times New Roman" w:cs="Times New Roman"/>
          <w:kern w:val="0"/>
          <w:sz w:val="28"/>
          <w:szCs w:val="28"/>
          <w:lang w:val="en-GB"/>
        </w:rPr>
        <w:t>2017</w:t>
      </w:r>
      <w:r w:rsidR="00A7592A" w:rsidRPr="00E60FCD">
        <w:rPr>
          <w:rFonts w:ascii="Times New Roman" w:hAnsi="Times New Roman" w:cs="Times New Roman"/>
          <w:kern w:val="0"/>
          <w:sz w:val="28"/>
          <w:szCs w:val="28"/>
          <w:lang w:val="en-GB"/>
        </w:rPr>
        <w:t>)</w:t>
      </w:r>
      <w:r w:rsidR="002D062F" w:rsidRPr="00E60FCD">
        <w:rPr>
          <w:rFonts w:ascii="Times New Roman" w:hAnsi="Times New Roman" w:cs="Times New Roman"/>
          <w:kern w:val="0"/>
          <w:sz w:val="28"/>
          <w:szCs w:val="28"/>
          <w:lang w:val="en-GB"/>
        </w:rPr>
        <w:t xml:space="preserve">. </w:t>
      </w:r>
      <w:r w:rsidR="00561AE0" w:rsidRPr="00E60FCD">
        <w:rPr>
          <w:rFonts w:ascii="Times New Roman" w:hAnsi="Times New Roman" w:cs="Times New Roman"/>
          <w:kern w:val="0"/>
          <w:sz w:val="28"/>
          <w:szCs w:val="28"/>
          <w:lang w:val="en-GB"/>
        </w:rPr>
        <w:t xml:space="preserve">Theoretically, the presence of organic soils in the catchment would contribute to high DOC concentrations in connected rivers. However, no </w:t>
      </w:r>
      <w:r w:rsidR="00561AE0" w:rsidRPr="00E60FCD">
        <w:rPr>
          <w:rFonts w:ascii="Times New Roman" w:hAnsi="Times New Roman" w:cs="Times New Roman"/>
          <w:kern w:val="0"/>
          <w:sz w:val="28"/>
          <w:szCs w:val="28"/>
          <w:lang w:val="en-GB"/>
        </w:rPr>
        <w:lastRenderedPageBreak/>
        <w:t xml:space="preserve">direct relation between organic soil extent and mean DOC concentration was extensively found across the boreal regions. </w:t>
      </w:r>
      <w:r w:rsidR="00DC274A" w:rsidRPr="00E60FCD">
        <w:rPr>
          <w:rFonts w:ascii="Times New Roman" w:hAnsi="Times New Roman" w:cs="Times New Roman"/>
          <w:kern w:val="0"/>
          <w:sz w:val="28"/>
          <w:szCs w:val="28"/>
          <w:lang w:val="en-GB"/>
        </w:rPr>
        <w:t xml:space="preserve">In our study, the </w:t>
      </w:r>
      <w:r w:rsidR="00415172" w:rsidRPr="00E60FCD">
        <w:rPr>
          <w:rFonts w:ascii="Times New Roman" w:hAnsi="Times New Roman" w:cs="Times New Roman"/>
          <w:kern w:val="0"/>
          <w:sz w:val="28"/>
          <w:szCs w:val="28"/>
          <w:lang w:val="en-GB"/>
        </w:rPr>
        <w:t>annual mean</w:t>
      </w:r>
      <w:r w:rsidR="00DC274A" w:rsidRPr="00E60FCD">
        <w:rPr>
          <w:rFonts w:ascii="Times New Roman" w:hAnsi="Times New Roman" w:cs="Times New Roman"/>
          <w:kern w:val="0"/>
          <w:sz w:val="28"/>
          <w:szCs w:val="28"/>
          <w:lang w:val="en-GB"/>
        </w:rPr>
        <w:t xml:space="preserve"> concentration</w:t>
      </w:r>
      <w:r w:rsidR="000B5948" w:rsidRPr="00E60FCD">
        <w:rPr>
          <w:rFonts w:ascii="Times New Roman" w:hAnsi="Times New Roman" w:cs="Times New Roman"/>
          <w:kern w:val="0"/>
          <w:sz w:val="28"/>
          <w:szCs w:val="28"/>
          <w:lang w:val="en-GB"/>
        </w:rPr>
        <w:t xml:space="preserve">, </w:t>
      </w:r>
      <w:r w:rsidR="00DC274A" w:rsidRPr="00E60FCD">
        <w:rPr>
          <w:rFonts w:ascii="Times New Roman" w:hAnsi="Times New Roman" w:cs="Times New Roman"/>
          <w:kern w:val="0"/>
          <w:sz w:val="28"/>
          <w:szCs w:val="28"/>
          <w:lang w:val="en-GB"/>
        </w:rPr>
        <w:t>15.44 mg L</w:t>
      </w:r>
      <w:r w:rsidR="00DC274A" w:rsidRPr="00E60FCD">
        <w:rPr>
          <w:rFonts w:ascii="Times New Roman" w:hAnsi="Times New Roman" w:cs="Times New Roman"/>
          <w:kern w:val="0"/>
          <w:sz w:val="28"/>
          <w:szCs w:val="28"/>
          <w:vertAlign w:val="superscript"/>
          <w:lang w:val="en-GB"/>
        </w:rPr>
        <w:t>-1</w:t>
      </w:r>
      <w:r w:rsidR="00DC274A" w:rsidRPr="00E60FCD">
        <w:rPr>
          <w:rFonts w:ascii="Times New Roman" w:hAnsi="Times New Roman" w:cs="Times New Roman"/>
          <w:kern w:val="0"/>
          <w:sz w:val="28"/>
          <w:szCs w:val="28"/>
          <w:lang w:val="en-GB"/>
        </w:rPr>
        <w:t xml:space="preserve">, </w:t>
      </w:r>
      <w:r w:rsidR="00044ECA" w:rsidRPr="00E60FCD">
        <w:rPr>
          <w:rFonts w:ascii="Times New Roman" w:hAnsi="Times New Roman" w:cs="Times New Roman"/>
          <w:kern w:val="0"/>
          <w:sz w:val="28"/>
          <w:szCs w:val="28"/>
          <w:lang w:val="en-GB"/>
        </w:rPr>
        <w:t>was</w:t>
      </w:r>
      <w:r w:rsidR="00133D7B" w:rsidRPr="00E60FCD">
        <w:rPr>
          <w:rFonts w:ascii="Times New Roman" w:hAnsi="Times New Roman" w:cs="Times New Roman"/>
          <w:kern w:val="0"/>
          <w:sz w:val="28"/>
          <w:szCs w:val="28"/>
          <w:lang w:val="en-GB"/>
        </w:rPr>
        <w:t xml:space="preserve"> </w:t>
      </w:r>
      <w:r w:rsidR="00415172" w:rsidRPr="00E60FCD">
        <w:rPr>
          <w:rFonts w:ascii="Times New Roman" w:hAnsi="Times New Roman" w:cs="Times New Roman"/>
          <w:kern w:val="0"/>
          <w:sz w:val="28"/>
          <w:szCs w:val="28"/>
          <w:lang w:val="en-GB"/>
        </w:rPr>
        <w:t xml:space="preserve">in </w:t>
      </w:r>
      <w:r w:rsidR="00F2517A" w:rsidRPr="00E60FCD">
        <w:rPr>
          <w:rFonts w:ascii="Times New Roman" w:hAnsi="Times New Roman" w:cs="Times New Roman"/>
          <w:kern w:val="0"/>
          <w:sz w:val="28"/>
          <w:szCs w:val="28"/>
          <w:lang w:val="en-GB"/>
        </w:rPr>
        <w:t>the middle</w:t>
      </w:r>
      <w:r w:rsidR="000B5948" w:rsidRPr="00E60FCD">
        <w:rPr>
          <w:rFonts w:ascii="Times New Roman" w:hAnsi="Times New Roman" w:cs="Times New Roman"/>
          <w:kern w:val="0"/>
          <w:sz w:val="28"/>
          <w:szCs w:val="28"/>
          <w:lang w:val="en-GB"/>
        </w:rPr>
        <w:t xml:space="preserve"> range</w:t>
      </w:r>
      <w:r w:rsidR="002D062F" w:rsidRPr="00E60FCD">
        <w:rPr>
          <w:rFonts w:ascii="Times New Roman" w:hAnsi="Times New Roman" w:cs="Times New Roman"/>
          <w:kern w:val="0"/>
          <w:sz w:val="28"/>
          <w:szCs w:val="28"/>
          <w:lang w:val="en-GB"/>
        </w:rPr>
        <w:t xml:space="preserve"> </w:t>
      </w:r>
      <w:r w:rsidR="00F2517A" w:rsidRPr="00E60FCD">
        <w:rPr>
          <w:rFonts w:ascii="Times New Roman" w:hAnsi="Times New Roman" w:cs="Times New Roman"/>
          <w:kern w:val="0"/>
          <w:sz w:val="28"/>
          <w:szCs w:val="28"/>
          <w:lang w:val="en-GB"/>
        </w:rPr>
        <w:t xml:space="preserve">of </w:t>
      </w:r>
      <w:r w:rsidR="002D062F" w:rsidRPr="00E60FCD">
        <w:rPr>
          <w:rFonts w:ascii="Times New Roman" w:hAnsi="Times New Roman" w:cs="Times New Roman"/>
          <w:kern w:val="0"/>
          <w:sz w:val="28"/>
          <w:szCs w:val="28"/>
          <w:lang w:val="en-GB"/>
        </w:rPr>
        <w:t xml:space="preserve">reported </w:t>
      </w:r>
      <w:r w:rsidR="00B529AD" w:rsidRPr="00E60FCD">
        <w:rPr>
          <w:rFonts w:ascii="Times New Roman" w:hAnsi="Times New Roman" w:cs="Times New Roman"/>
          <w:kern w:val="0"/>
          <w:sz w:val="28"/>
          <w:szCs w:val="28"/>
          <w:lang w:val="en-GB"/>
        </w:rPr>
        <w:t>limits</w:t>
      </w:r>
      <w:r w:rsidR="002D062F" w:rsidRPr="00E60FCD">
        <w:rPr>
          <w:rFonts w:ascii="Times New Roman" w:hAnsi="Times New Roman" w:cs="Times New Roman"/>
          <w:kern w:val="0"/>
          <w:sz w:val="28"/>
          <w:szCs w:val="28"/>
          <w:lang w:val="en-GB"/>
        </w:rPr>
        <w:t xml:space="preserve"> from </w:t>
      </w:r>
      <w:r w:rsidR="002D7C4A" w:rsidRPr="00E60FCD">
        <w:rPr>
          <w:rFonts w:ascii="Times New Roman" w:hAnsi="Times New Roman" w:cs="Times New Roman"/>
          <w:kern w:val="0"/>
          <w:sz w:val="28"/>
          <w:szCs w:val="28"/>
          <w:lang w:val="en-GB"/>
        </w:rPr>
        <w:t>1.52</w:t>
      </w:r>
      <w:r w:rsidR="002D062F" w:rsidRPr="00E60FCD">
        <w:rPr>
          <w:rFonts w:ascii="Times New Roman" w:hAnsi="Times New Roman" w:cs="Times New Roman"/>
          <w:kern w:val="0"/>
          <w:sz w:val="28"/>
          <w:szCs w:val="28"/>
          <w:lang w:val="en-GB"/>
        </w:rPr>
        <w:t xml:space="preserve"> to </w:t>
      </w:r>
      <w:r w:rsidR="00F2517A" w:rsidRPr="00E60FCD">
        <w:rPr>
          <w:rFonts w:ascii="Times New Roman" w:hAnsi="Times New Roman" w:cs="Times New Roman"/>
          <w:kern w:val="0"/>
          <w:sz w:val="28"/>
          <w:szCs w:val="28"/>
          <w:lang w:val="en-GB"/>
        </w:rPr>
        <w:t>35.3</w:t>
      </w:r>
      <w:r w:rsidR="002D062F" w:rsidRPr="00E60FCD">
        <w:rPr>
          <w:rFonts w:ascii="Times New Roman" w:hAnsi="Times New Roman" w:cs="Times New Roman"/>
          <w:kern w:val="0"/>
          <w:sz w:val="28"/>
          <w:szCs w:val="28"/>
          <w:lang w:val="en-GB"/>
        </w:rPr>
        <w:t xml:space="preserve"> mg L</w:t>
      </w:r>
      <w:r w:rsidR="002D062F" w:rsidRPr="00E60FCD">
        <w:rPr>
          <w:rFonts w:ascii="Times New Roman" w:hAnsi="Times New Roman" w:cs="Times New Roman"/>
          <w:kern w:val="0"/>
          <w:sz w:val="28"/>
          <w:szCs w:val="28"/>
          <w:vertAlign w:val="superscript"/>
          <w:lang w:val="en-GB"/>
        </w:rPr>
        <w:t>-1</w:t>
      </w:r>
      <w:r w:rsidR="00B529AD" w:rsidRPr="00E60FCD">
        <w:rPr>
          <w:rFonts w:ascii="Times New Roman" w:hAnsi="Times New Roman" w:cs="Times New Roman"/>
          <w:kern w:val="0"/>
          <w:sz w:val="28"/>
          <w:szCs w:val="28"/>
          <w:lang w:val="en-GB"/>
        </w:rPr>
        <w:t xml:space="preserve"> </w:t>
      </w:r>
      <w:r w:rsidR="00C76489" w:rsidRPr="00E60FCD">
        <w:rPr>
          <w:rFonts w:ascii="Times New Roman" w:hAnsi="Times New Roman" w:cs="Times New Roman"/>
          <w:kern w:val="0"/>
          <w:sz w:val="28"/>
          <w:szCs w:val="28"/>
          <w:lang w:val="en-GB"/>
        </w:rPr>
        <w:t xml:space="preserve">in the boreal regions </w:t>
      </w:r>
      <w:r w:rsidR="00B529AD" w:rsidRPr="00E60FCD">
        <w:rPr>
          <w:rFonts w:ascii="Times New Roman" w:hAnsi="Times New Roman" w:cs="Times New Roman"/>
          <w:kern w:val="0"/>
          <w:sz w:val="28"/>
          <w:szCs w:val="28"/>
          <w:lang w:val="en-GB"/>
        </w:rPr>
        <w:t>(</w:t>
      </w:r>
      <w:r w:rsidR="002D7C4A" w:rsidRPr="00E60FCD">
        <w:rPr>
          <w:rFonts w:ascii="Times New Roman" w:hAnsi="Times New Roman" w:cs="Times New Roman"/>
          <w:kern w:val="0"/>
          <w:sz w:val="28"/>
          <w:szCs w:val="28"/>
          <w:lang w:val="en-GB"/>
        </w:rPr>
        <w:t>Yates et al., 2016;</w:t>
      </w:r>
      <w:r w:rsidR="00F2517A" w:rsidRPr="00E60FCD">
        <w:rPr>
          <w:rFonts w:ascii="Times New Roman" w:hAnsi="Times New Roman" w:cs="Times New Roman"/>
          <w:kern w:val="0"/>
          <w:sz w:val="28"/>
          <w:szCs w:val="28"/>
          <w:lang w:val="en-GB"/>
        </w:rPr>
        <w:t xml:space="preserve"> Avagyan et al., 2016</w:t>
      </w:r>
      <w:r w:rsidR="00B529AD" w:rsidRPr="00E60FCD">
        <w:rPr>
          <w:rFonts w:ascii="Times New Roman" w:hAnsi="Times New Roman" w:cs="Times New Roman"/>
          <w:kern w:val="0"/>
          <w:sz w:val="28"/>
          <w:szCs w:val="28"/>
          <w:lang w:val="en-GB"/>
        </w:rPr>
        <w:t>)</w:t>
      </w:r>
      <w:r w:rsidR="00133D7B" w:rsidRPr="00E60FCD">
        <w:rPr>
          <w:rFonts w:ascii="Times New Roman" w:hAnsi="Times New Roman" w:cs="Times New Roman"/>
          <w:kern w:val="0"/>
          <w:sz w:val="28"/>
          <w:szCs w:val="28"/>
          <w:lang w:val="en-GB"/>
        </w:rPr>
        <w:t>.</w:t>
      </w:r>
      <w:r w:rsidR="00415172" w:rsidRPr="00E60FCD">
        <w:rPr>
          <w:rFonts w:ascii="Times New Roman" w:hAnsi="Times New Roman" w:cs="Times New Roman"/>
          <w:kern w:val="0"/>
          <w:sz w:val="28"/>
          <w:szCs w:val="28"/>
          <w:lang w:val="en-GB"/>
        </w:rPr>
        <w:t xml:space="preserve"> </w:t>
      </w:r>
      <w:r w:rsidR="00044ECA" w:rsidRPr="00E60FCD">
        <w:rPr>
          <w:rFonts w:ascii="Times New Roman" w:hAnsi="Times New Roman" w:cs="Times New Roman"/>
          <w:kern w:val="0"/>
          <w:sz w:val="28"/>
          <w:szCs w:val="28"/>
          <w:lang w:val="en-GB"/>
        </w:rPr>
        <w:t>It was</w:t>
      </w:r>
      <w:r w:rsidR="00E74983" w:rsidRPr="00E60FCD">
        <w:rPr>
          <w:rFonts w:ascii="Times New Roman" w:hAnsi="Times New Roman" w:cs="Times New Roman"/>
          <w:kern w:val="0"/>
          <w:sz w:val="28"/>
          <w:szCs w:val="28"/>
          <w:lang w:val="en-GB"/>
        </w:rPr>
        <w:t xml:space="preserve"> noteworthy that t</w:t>
      </w:r>
      <w:r w:rsidR="007843D9" w:rsidRPr="00E60FCD">
        <w:rPr>
          <w:rFonts w:ascii="Times New Roman" w:hAnsi="Times New Roman" w:cs="Times New Roman"/>
          <w:kern w:val="0"/>
          <w:sz w:val="28"/>
          <w:szCs w:val="28"/>
          <w:lang w:val="en-GB"/>
        </w:rPr>
        <w:t xml:space="preserve">he </w:t>
      </w:r>
      <w:r w:rsidR="00BB43F8" w:rsidRPr="00E60FCD">
        <w:rPr>
          <w:rFonts w:ascii="Times New Roman" w:hAnsi="Times New Roman" w:cs="Times New Roman"/>
          <w:kern w:val="0"/>
          <w:sz w:val="28"/>
          <w:szCs w:val="28"/>
          <w:lang w:val="en-GB"/>
        </w:rPr>
        <w:t xml:space="preserve">mean </w:t>
      </w:r>
      <w:r w:rsidR="007843D9" w:rsidRPr="00E60FCD">
        <w:rPr>
          <w:rFonts w:ascii="Times New Roman" w:hAnsi="Times New Roman" w:cs="Times New Roman"/>
          <w:kern w:val="0"/>
          <w:sz w:val="28"/>
          <w:szCs w:val="28"/>
          <w:lang w:val="en-GB"/>
        </w:rPr>
        <w:t xml:space="preserve">DOC concentrations </w:t>
      </w:r>
      <w:r w:rsidR="00596FFA" w:rsidRPr="00E60FCD">
        <w:rPr>
          <w:rFonts w:ascii="Times New Roman" w:hAnsi="Times New Roman" w:cs="Times New Roman"/>
          <w:kern w:val="0"/>
          <w:sz w:val="28"/>
          <w:szCs w:val="28"/>
          <w:lang w:val="en-GB"/>
        </w:rPr>
        <w:t xml:space="preserve">in discharge </w:t>
      </w:r>
      <w:r w:rsidR="00F97080" w:rsidRPr="00E60FCD">
        <w:rPr>
          <w:rFonts w:ascii="Times New Roman" w:hAnsi="Times New Roman" w:cs="Times New Roman"/>
          <w:kern w:val="0"/>
          <w:sz w:val="28"/>
          <w:szCs w:val="28"/>
          <w:lang w:val="en-GB"/>
        </w:rPr>
        <w:t>varied</w:t>
      </w:r>
      <w:r w:rsidR="00B15BCC" w:rsidRPr="00E60FCD">
        <w:rPr>
          <w:rFonts w:ascii="Times New Roman" w:hAnsi="Times New Roman" w:cs="Times New Roman"/>
          <w:kern w:val="0"/>
          <w:sz w:val="28"/>
          <w:szCs w:val="28"/>
          <w:lang w:val="en-GB"/>
        </w:rPr>
        <w:t xml:space="preserve"> greatly from wet to dry year. </w:t>
      </w:r>
      <w:r w:rsidR="00B63DA3" w:rsidRPr="00E60FCD">
        <w:rPr>
          <w:rFonts w:ascii="Times New Roman" w:hAnsi="Times New Roman" w:cs="Times New Roman"/>
          <w:kern w:val="0"/>
          <w:sz w:val="28"/>
          <w:szCs w:val="28"/>
          <w:lang w:val="en-GB"/>
        </w:rPr>
        <w:t xml:space="preserve">Although the predominant control of the discharge has been proved, </w:t>
      </w:r>
      <w:r w:rsidR="00B63DA3" w:rsidRPr="00E60FCD">
        <w:rPr>
          <w:rFonts w:ascii="Times New Roman" w:hAnsi="Times New Roman" w:cs="Times New Roman"/>
          <w:sz w:val="28"/>
          <w:szCs w:val="28"/>
        </w:rPr>
        <w:t>a</w:t>
      </w:r>
      <w:r w:rsidR="000970E7" w:rsidRPr="00E60FCD">
        <w:rPr>
          <w:rFonts w:ascii="Times New Roman" w:hAnsi="Times New Roman" w:cs="Times New Roman"/>
          <w:sz w:val="28"/>
          <w:szCs w:val="28"/>
        </w:rPr>
        <w:t xml:space="preserve">nalysis of covariance </w:t>
      </w:r>
      <w:r w:rsidR="00B63DA3" w:rsidRPr="00E60FCD">
        <w:rPr>
          <w:rFonts w:ascii="Times New Roman" w:hAnsi="Times New Roman" w:cs="Times New Roman"/>
          <w:sz w:val="28"/>
          <w:szCs w:val="28"/>
        </w:rPr>
        <w:t>indicates</w:t>
      </w:r>
      <w:r w:rsidR="000970E7" w:rsidRPr="00E60FCD">
        <w:rPr>
          <w:rFonts w:ascii="Times New Roman" w:hAnsi="Times New Roman" w:cs="Times New Roman"/>
          <w:sz w:val="28"/>
          <w:szCs w:val="28"/>
        </w:rPr>
        <w:t xml:space="preserve"> that there ought to be other factors leading to the </w:t>
      </w:r>
      <w:r w:rsidR="00BB43F8" w:rsidRPr="00E60FCD">
        <w:rPr>
          <w:rFonts w:ascii="Times New Roman" w:hAnsi="Times New Roman" w:cs="Times New Roman"/>
          <w:sz w:val="28"/>
          <w:szCs w:val="28"/>
        </w:rPr>
        <w:t>inter-annual variation</w:t>
      </w:r>
      <w:r w:rsidR="00B63DA3" w:rsidRPr="00E60FCD">
        <w:rPr>
          <w:rFonts w:ascii="Times New Roman" w:hAnsi="Times New Roman" w:cs="Times New Roman"/>
          <w:sz w:val="28"/>
          <w:szCs w:val="28"/>
        </w:rPr>
        <w:t>s</w:t>
      </w:r>
      <w:r w:rsidR="000970E7" w:rsidRPr="00E60FCD">
        <w:rPr>
          <w:rFonts w:ascii="Times New Roman" w:hAnsi="Times New Roman" w:cs="Times New Roman"/>
          <w:sz w:val="28"/>
          <w:szCs w:val="28"/>
        </w:rPr>
        <w:t>.</w:t>
      </w:r>
      <w:r w:rsidR="00BB43F8" w:rsidRPr="00E60FCD">
        <w:rPr>
          <w:rFonts w:ascii="Times New Roman" w:hAnsi="Times New Roman" w:cs="Times New Roman"/>
          <w:sz w:val="28"/>
          <w:szCs w:val="28"/>
        </w:rPr>
        <w:t xml:space="preserve"> </w:t>
      </w:r>
      <w:r w:rsidR="00BA57AD" w:rsidRPr="00E60FCD">
        <w:rPr>
          <w:rFonts w:ascii="Times New Roman" w:hAnsi="Times New Roman" w:cs="Times New Roman"/>
          <w:sz w:val="28"/>
          <w:szCs w:val="28"/>
        </w:rPr>
        <w:t>T</w:t>
      </w:r>
      <w:r w:rsidR="00650223" w:rsidRPr="00E60FCD">
        <w:rPr>
          <w:rFonts w:ascii="Times New Roman" w:hAnsi="Times New Roman" w:cs="Times New Roman"/>
          <w:sz w:val="28"/>
          <w:szCs w:val="28"/>
        </w:rPr>
        <w:t>emperature seem</w:t>
      </w:r>
      <w:r w:rsidR="00044ECA" w:rsidRPr="00E60FCD">
        <w:rPr>
          <w:rFonts w:ascii="Times New Roman" w:hAnsi="Times New Roman" w:cs="Times New Roman"/>
          <w:sz w:val="28"/>
          <w:szCs w:val="28"/>
        </w:rPr>
        <w:t>ed</w:t>
      </w:r>
      <w:r w:rsidR="00650223" w:rsidRPr="00E60FCD">
        <w:rPr>
          <w:rFonts w:ascii="Times New Roman" w:hAnsi="Times New Roman" w:cs="Times New Roman"/>
          <w:sz w:val="28"/>
          <w:szCs w:val="28"/>
        </w:rPr>
        <w:t xml:space="preserve"> </w:t>
      </w:r>
      <w:r w:rsidR="00BA57AD" w:rsidRPr="00E60FCD">
        <w:rPr>
          <w:rFonts w:ascii="Times New Roman" w:hAnsi="Times New Roman" w:cs="Times New Roman"/>
          <w:sz w:val="28"/>
          <w:szCs w:val="28"/>
        </w:rPr>
        <w:t xml:space="preserve">to be the most possible factor for the concurrence of the highest mean temperature and the highest adjusted mean concentration in 2013 (Table 2). </w:t>
      </w:r>
      <w:r w:rsidR="00A558C0" w:rsidRPr="00E60FCD">
        <w:rPr>
          <w:rFonts w:ascii="Times New Roman" w:hAnsi="Times New Roman" w:cs="Times New Roman"/>
          <w:sz w:val="28"/>
          <w:szCs w:val="28"/>
        </w:rPr>
        <w:t>However, no convincing proof c</w:t>
      </w:r>
      <w:r w:rsidR="00044ECA" w:rsidRPr="00E60FCD">
        <w:rPr>
          <w:rFonts w:ascii="Times New Roman" w:hAnsi="Times New Roman" w:cs="Times New Roman"/>
          <w:sz w:val="28"/>
          <w:szCs w:val="28"/>
        </w:rPr>
        <w:t>ould</w:t>
      </w:r>
      <w:r w:rsidR="00A558C0" w:rsidRPr="00E60FCD">
        <w:rPr>
          <w:rFonts w:ascii="Times New Roman" w:hAnsi="Times New Roman" w:cs="Times New Roman"/>
          <w:sz w:val="28"/>
          <w:szCs w:val="28"/>
        </w:rPr>
        <w:t xml:space="preserve"> be provided from </w:t>
      </w:r>
      <w:r w:rsidR="00CB3586" w:rsidRPr="00E60FCD">
        <w:rPr>
          <w:rFonts w:ascii="Times New Roman" w:hAnsi="Times New Roman" w:cs="Times New Roman"/>
          <w:sz w:val="28"/>
          <w:szCs w:val="28"/>
        </w:rPr>
        <w:t>field</w:t>
      </w:r>
      <w:r w:rsidR="00A558C0" w:rsidRPr="00E60FCD">
        <w:rPr>
          <w:rFonts w:ascii="Times New Roman" w:hAnsi="Times New Roman" w:cs="Times New Roman"/>
          <w:sz w:val="28"/>
          <w:szCs w:val="28"/>
        </w:rPr>
        <w:t xml:space="preserve"> dataset by far, </w:t>
      </w:r>
      <w:r w:rsidR="00FE1F2A" w:rsidRPr="00E60FCD">
        <w:rPr>
          <w:rFonts w:ascii="Times New Roman" w:hAnsi="Times New Roman" w:cs="Times New Roman"/>
          <w:sz w:val="28"/>
          <w:szCs w:val="28"/>
        </w:rPr>
        <w:t>more detailed study is needed</w:t>
      </w:r>
      <w:r w:rsidR="00A558C0" w:rsidRPr="00E60FCD">
        <w:rPr>
          <w:rFonts w:ascii="Times New Roman" w:hAnsi="Times New Roman" w:cs="Times New Roman"/>
          <w:sz w:val="28"/>
          <w:szCs w:val="28"/>
        </w:rPr>
        <w:t xml:space="preserve"> </w:t>
      </w:r>
      <w:r w:rsidR="00FE3CC5" w:rsidRPr="00E60FCD">
        <w:rPr>
          <w:rFonts w:ascii="Times New Roman" w:hAnsi="Times New Roman" w:cs="Times New Roman"/>
          <w:sz w:val="28"/>
          <w:szCs w:val="28"/>
        </w:rPr>
        <w:t>in the approaching research.</w:t>
      </w:r>
    </w:p>
    <w:p w14:paraId="48C1A114" w14:textId="50EFF0C2" w:rsidR="00984A56" w:rsidRPr="00E60FCD" w:rsidRDefault="00327302" w:rsidP="000D6612">
      <w:pPr>
        <w:autoSpaceDE w:val="0"/>
        <w:autoSpaceDN w:val="0"/>
        <w:adjustRightInd w:val="0"/>
        <w:spacing w:beforeLines="50" w:before="156" w:line="480" w:lineRule="auto"/>
        <w:ind w:leftChars="50" w:left="105" w:firstLineChars="150" w:firstLine="420"/>
        <w:rPr>
          <w:rFonts w:ascii="Times New Roman" w:hAnsi="Times New Roman" w:cs="Times New Roman"/>
          <w:kern w:val="0"/>
          <w:sz w:val="28"/>
          <w:szCs w:val="28"/>
          <w:lang w:val="en-GB"/>
        </w:rPr>
      </w:pPr>
      <w:r w:rsidRPr="00E60FCD">
        <w:rPr>
          <w:rFonts w:ascii="Times New Roman" w:hAnsi="Times New Roman" w:cs="Times New Roman"/>
          <w:sz w:val="28"/>
          <w:szCs w:val="28"/>
          <w:lang w:val="en-GB"/>
        </w:rPr>
        <w:t>According to our data,</w:t>
      </w:r>
      <w:r w:rsidR="00755574" w:rsidRPr="00E60FCD">
        <w:rPr>
          <w:rFonts w:ascii="Times New Roman" w:hAnsi="Times New Roman" w:cs="Times New Roman"/>
          <w:sz w:val="28"/>
          <w:szCs w:val="28"/>
          <w:lang w:val="en-GB"/>
        </w:rPr>
        <w:t xml:space="preserve"> the </w:t>
      </w:r>
      <w:r w:rsidRPr="00E60FCD">
        <w:rPr>
          <w:rFonts w:ascii="Times New Roman" w:hAnsi="Times New Roman" w:cs="Times New Roman"/>
          <w:sz w:val="28"/>
          <w:szCs w:val="28"/>
          <w:lang w:val="en-GB"/>
        </w:rPr>
        <w:t xml:space="preserve">DOC </w:t>
      </w:r>
      <w:r w:rsidR="00755574" w:rsidRPr="00E60FCD">
        <w:rPr>
          <w:rFonts w:ascii="Times New Roman" w:hAnsi="Times New Roman" w:cs="Times New Roman"/>
          <w:sz w:val="28"/>
          <w:szCs w:val="28"/>
          <w:lang w:val="en-GB"/>
        </w:rPr>
        <w:t>yield</w:t>
      </w:r>
      <w:r w:rsidRPr="00E60FCD">
        <w:rPr>
          <w:rFonts w:ascii="Times New Roman" w:hAnsi="Times New Roman" w:cs="Times New Roman"/>
          <w:sz w:val="28"/>
          <w:szCs w:val="28"/>
          <w:lang w:val="en-GB"/>
        </w:rPr>
        <w:t xml:space="preserve"> from the studied catchment </w:t>
      </w:r>
      <w:r w:rsidR="00044ECA" w:rsidRPr="00E60FCD">
        <w:rPr>
          <w:rFonts w:ascii="Times New Roman" w:hAnsi="Times New Roman" w:cs="Times New Roman"/>
          <w:sz w:val="28"/>
          <w:szCs w:val="28"/>
          <w:lang w:val="en-GB"/>
        </w:rPr>
        <w:t>was</w:t>
      </w:r>
      <w:r w:rsidRPr="00E60FCD">
        <w:rPr>
          <w:rFonts w:ascii="Times New Roman" w:hAnsi="Times New Roman" w:cs="Times New Roman"/>
          <w:sz w:val="28"/>
          <w:szCs w:val="28"/>
          <w:lang w:val="en-GB"/>
        </w:rPr>
        <w:t xml:space="preserve"> estimated at 4.</w:t>
      </w:r>
      <w:r w:rsidR="00C43499" w:rsidRPr="00E60FCD">
        <w:rPr>
          <w:rFonts w:ascii="Times New Roman" w:hAnsi="Times New Roman" w:cs="Times New Roman"/>
          <w:sz w:val="28"/>
          <w:szCs w:val="28"/>
          <w:lang w:val="en-GB"/>
        </w:rPr>
        <w:t>7</w:t>
      </w:r>
      <w:r w:rsidRPr="00E60FCD">
        <w:rPr>
          <w:rFonts w:ascii="Times New Roman" w:hAnsi="Times New Roman" w:cs="Times New Roman"/>
          <w:sz w:val="28"/>
          <w:szCs w:val="28"/>
          <w:lang w:val="en-GB"/>
        </w:rPr>
        <w:t xml:space="preserve"> g m</w:t>
      </w:r>
      <w:r w:rsidRPr="00E60FCD">
        <w:rPr>
          <w:rFonts w:ascii="Times New Roman" w:hAnsi="Times New Roman" w:cs="Times New Roman"/>
          <w:sz w:val="28"/>
          <w:szCs w:val="28"/>
          <w:vertAlign w:val="superscript"/>
          <w:lang w:val="en-GB"/>
        </w:rPr>
        <w:t>-2</w:t>
      </w:r>
      <w:r w:rsidRPr="00E60FCD">
        <w:rPr>
          <w:rFonts w:ascii="Times New Roman" w:hAnsi="Times New Roman" w:cs="Times New Roman"/>
          <w:sz w:val="28"/>
          <w:szCs w:val="28"/>
          <w:lang w:val="en-GB"/>
        </w:rPr>
        <w:t xml:space="preserve"> yr</w:t>
      </w:r>
      <w:r w:rsidRPr="00E60FCD">
        <w:rPr>
          <w:rFonts w:ascii="Times New Roman" w:hAnsi="Times New Roman" w:cs="Times New Roman"/>
          <w:sz w:val="28"/>
          <w:szCs w:val="28"/>
          <w:vertAlign w:val="superscript"/>
          <w:lang w:val="en-GB"/>
        </w:rPr>
        <w:t>-1</w:t>
      </w:r>
      <w:r w:rsidRPr="00E60FCD">
        <w:rPr>
          <w:rFonts w:ascii="Times New Roman" w:hAnsi="Times New Roman" w:cs="Times New Roman"/>
          <w:sz w:val="28"/>
          <w:szCs w:val="28"/>
          <w:lang w:val="en-GB"/>
        </w:rPr>
        <w:t xml:space="preserve">, which </w:t>
      </w:r>
      <w:r w:rsidR="00044ECA" w:rsidRPr="00E60FCD">
        <w:rPr>
          <w:rFonts w:ascii="Times New Roman" w:hAnsi="Times New Roman" w:cs="Times New Roman"/>
          <w:sz w:val="28"/>
          <w:szCs w:val="28"/>
          <w:lang w:val="en-GB"/>
        </w:rPr>
        <w:t>was</w:t>
      </w:r>
      <w:r w:rsidRPr="00E60FCD">
        <w:rPr>
          <w:rFonts w:ascii="Times New Roman" w:hAnsi="Times New Roman" w:cs="Times New Roman"/>
          <w:sz w:val="28"/>
          <w:szCs w:val="28"/>
          <w:lang w:val="en-GB"/>
        </w:rPr>
        <w:t xml:space="preserve"> in the lower range of reported permafrost es</w:t>
      </w:r>
      <w:r w:rsidR="005073BF" w:rsidRPr="00E60FCD">
        <w:rPr>
          <w:rFonts w:ascii="Times New Roman" w:hAnsi="Times New Roman" w:cs="Times New Roman"/>
          <w:sz w:val="28"/>
          <w:szCs w:val="28"/>
          <w:lang w:val="en-GB"/>
        </w:rPr>
        <w:t>timates ranging from 1 to 35 g</w:t>
      </w:r>
      <w:r w:rsidRPr="00E60FCD">
        <w:rPr>
          <w:rFonts w:ascii="Times New Roman" w:hAnsi="Times New Roman" w:cs="Times New Roman"/>
          <w:sz w:val="28"/>
          <w:szCs w:val="28"/>
          <w:lang w:val="en-GB"/>
        </w:rPr>
        <w:t xml:space="preserve"> m</w:t>
      </w:r>
      <w:r w:rsidRPr="00E60FCD">
        <w:rPr>
          <w:rFonts w:ascii="Times New Roman" w:hAnsi="Times New Roman" w:cs="Times New Roman"/>
          <w:sz w:val="28"/>
          <w:szCs w:val="28"/>
          <w:vertAlign w:val="superscript"/>
          <w:lang w:val="en-GB"/>
        </w:rPr>
        <w:t>-1</w:t>
      </w:r>
      <w:r w:rsidRPr="00E60FCD">
        <w:rPr>
          <w:rFonts w:ascii="Times New Roman" w:hAnsi="Times New Roman" w:cs="Times New Roman"/>
          <w:sz w:val="28"/>
          <w:szCs w:val="28"/>
          <w:lang w:val="en-GB"/>
        </w:rPr>
        <w:t xml:space="preserve"> yr</w:t>
      </w:r>
      <w:r w:rsidRPr="00E60FCD">
        <w:rPr>
          <w:rFonts w:ascii="Times New Roman" w:hAnsi="Times New Roman" w:cs="Times New Roman"/>
          <w:sz w:val="28"/>
          <w:szCs w:val="28"/>
          <w:vertAlign w:val="superscript"/>
          <w:lang w:val="en-GB"/>
        </w:rPr>
        <w:t xml:space="preserve">-1 </w:t>
      </w:r>
      <w:r w:rsidRPr="00E60FCD">
        <w:rPr>
          <w:rFonts w:ascii="Times New Roman" w:hAnsi="Times New Roman" w:cs="Times New Roman"/>
          <w:sz w:val="28"/>
          <w:szCs w:val="28"/>
          <w:lang w:val="en-GB"/>
        </w:rPr>
        <w:t>(Fraser et al., 2001; Dinsmore et al., 2010</w:t>
      </w:r>
      <w:r w:rsidR="00755574" w:rsidRPr="00E60FCD">
        <w:rPr>
          <w:rFonts w:ascii="Times New Roman" w:hAnsi="Times New Roman" w:cs="Times New Roman"/>
          <w:sz w:val="28"/>
          <w:szCs w:val="28"/>
          <w:lang w:val="en-GB"/>
        </w:rPr>
        <w:t xml:space="preserve">; </w:t>
      </w:r>
      <w:r w:rsidR="007C6F69" w:rsidRPr="00E60FCD">
        <w:rPr>
          <w:rFonts w:ascii="Times New Roman" w:hAnsi="Times New Roman" w:cs="Times New Roman"/>
          <w:sz w:val="28"/>
          <w:szCs w:val="28"/>
          <w:lang w:val="en-GB"/>
        </w:rPr>
        <w:t>Moody et al., 2016</w:t>
      </w:r>
      <w:r w:rsidRPr="00E60FCD">
        <w:rPr>
          <w:rFonts w:ascii="Times New Roman" w:hAnsi="Times New Roman" w:cs="Times New Roman"/>
          <w:sz w:val="28"/>
          <w:szCs w:val="28"/>
          <w:lang w:val="en-GB"/>
        </w:rPr>
        <w:t xml:space="preserve">). </w:t>
      </w:r>
      <w:r w:rsidR="00AF5C68" w:rsidRPr="00E60FCD">
        <w:rPr>
          <w:rFonts w:ascii="Times New Roman" w:hAnsi="Times New Roman" w:cs="Times New Roman"/>
          <w:sz w:val="28"/>
          <w:szCs w:val="28"/>
          <w:lang w:val="en-GB"/>
        </w:rPr>
        <w:t>Typically, t</w:t>
      </w:r>
      <w:r w:rsidR="00755574" w:rsidRPr="00E60FCD">
        <w:rPr>
          <w:rFonts w:ascii="Times New Roman" w:hAnsi="Times New Roman" w:cs="Times New Roman"/>
          <w:sz w:val="28"/>
          <w:szCs w:val="28"/>
          <w:lang w:val="en-GB"/>
        </w:rPr>
        <w:t xml:space="preserve">he </w:t>
      </w:r>
      <w:r w:rsidR="008E61C4" w:rsidRPr="00E60FCD">
        <w:rPr>
          <w:rFonts w:ascii="Times New Roman" w:hAnsi="Times New Roman" w:cs="Times New Roman"/>
          <w:sz w:val="28"/>
          <w:szCs w:val="28"/>
          <w:lang w:val="en-GB"/>
        </w:rPr>
        <w:t xml:space="preserve">DOC </w:t>
      </w:r>
      <w:r w:rsidR="00755574" w:rsidRPr="00E60FCD">
        <w:rPr>
          <w:rFonts w:ascii="Times New Roman" w:hAnsi="Times New Roman" w:cs="Times New Roman"/>
          <w:sz w:val="28"/>
          <w:szCs w:val="28"/>
          <w:lang w:val="en-GB"/>
        </w:rPr>
        <w:t xml:space="preserve">yield </w:t>
      </w:r>
      <w:r w:rsidR="009F57D8" w:rsidRPr="00E60FCD">
        <w:rPr>
          <w:rFonts w:ascii="Times New Roman" w:hAnsi="Times New Roman" w:cs="Times New Roman"/>
          <w:sz w:val="28"/>
          <w:szCs w:val="28"/>
          <w:lang w:val="en-GB"/>
        </w:rPr>
        <w:t xml:space="preserve">in </w:t>
      </w:r>
      <w:r w:rsidR="00F95567" w:rsidRPr="00E60FCD">
        <w:rPr>
          <w:rFonts w:ascii="Times New Roman" w:hAnsi="Times New Roman" w:cs="Times New Roman"/>
          <w:sz w:val="28"/>
          <w:szCs w:val="28"/>
          <w:lang w:val="en-GB"/>
        </w:rPr>
        <w:t>our catchment</w:t>
      </w:r>
      <w:r w:rsidR="009F57D8" w:rsidRPr="00E60FCD">
        <w:rPr>
          <w:rFonts w:ascii="Times New Roman" w:hAnsi="Times New Roman" w:cs="Times New Roman"/>
          <w:sz w:val="28"/>
          <w:szCs w:val="28"/>
          <w:lang w:val="en-GB"/>
        </w:rPr>
        <w:t xml:space="preserve"> </w:t>
      </w:r>
      <w:r w:rsidR="00044ECA" w:rsidRPr="00E60FCD">
        <w:rPr>
          <w:rFonts w:ascii="Times New Roman" w:hAnsi="Times New Roman" w:cs="Times New Roman"/>
          <w:sz w:val="28"/>
          <w:szCs w:val="28"/>
          <w:lang w:val="en-GB"/>
        </w:rPr>
        <w:t>was</w:t>
      </w:r>
      <w:r w:rsidR="00755574" w:rsidRPr="00E60FCD">
        <w:rPr>
          <w:rFonts w:ascii="Times New Roman" w:hAnsi="Times New Roman" w:cs="Times New Roman"/>
          <w:sz w:val="28"/>
          <w:szCs w:val="28"/>
          <w:lang w:val="en-GB"/>
        </w:rPr>
        <w:t xml:space="preserve"> less than the net DOC loss from UK land </w:t>
      </w:r>
      <w:r w:rsidR="008E61C4" w:rsidRPr="00E60FCD">
        <w:rPr>
          <w:rFonts w:ascii="Times New Roman" w:hAnsi="Times New Roman" w:cs="Times New Roman"/>
          <w:sz w:val="28"/>
          <w:szCs w:val="28"/>
          <w:lang w:val="en-GB"/>
        </w:rPr>
        <w:t>(</w:t>
      </w:r>
      <w:r w:rsidR="00C43499" w:rsidRPr="00E60FCD">
        <w:rPr>
          <w:rFonts w:ascii="Times New Roman" w:hAnsi="Times New Roman" w:cs="Times New Roman"/>
          <w:sz w:val="28"/>
          <w:szCs w:val="28"/>
          <w:lang w:val="en-GB"/>
        </w:rPr>
        <w:t>2.1</w:t>
      </w:r>
      <w:r w:rsidR="00755574" w:rsidRPr="00E60FCD">
        <w:rPr>
          <w:rFonts w:ascii="Times New Roman" w:hAnsi="Times New Roman" w:cs="Times New Roman"/>
          <w:sz w:val="28"/>
          <w:szCs w:val="28"/>
          <w:lang w:val="en-GB"/>
        </w:rPr>
        <w:t>-</w:t>
      </w:r>
      <w:r w:rsidR="00C43499" w:rsidRPr="00E60FCD">
        <w:rPr>
          <w:rFonts w:ascii="Times New Roman" w:hAnsi="Times New Roman" w:cs="Times New Roman"/>
          <w:sz w:val="28"/>
          <w:szCs w:val="28"/>
          <w:lang w:val="en-GB"/>
        </w:rPr>
        <w:t>11.5</w:t>
      </w:r>
      <w:r w:rsidR="00755574" w:rsidRPr="00E60FCD">
        <w:rPr>
          <w:rFonts w:ascii="Times New Roman" w:hAnsi="Times New Roman" w:cs="Times New Roman"/>
          <w:sz w:val="28"/>
          <w:szCs w:val="28"/>
          <w:lang w:val="en-GB"/>
        </w:rPr>
        <w:t xml:space="preserve"> g m</w:t>
      </w:r>
      <w:r w:rsidR="00755574" w:rsidRPr="00E60FCD">
        <w:rPr>
          <w:rFonts w:ascii="Times New Roman" w:hAnsi="Times New Roman" w:cs="Times New Roman"/>
          <w:sz w:val="28"/>
          <w:szCs w:val="28"/>
          <w:vertAlign w:val="superscript"/>
          <w:lang w:val="en-GB"/>
        </w:rPr>
        <w:t>-2</w:t>
      </w:r>
      <w:r w:rsidR="00755574" w:rsidRPr="00E60FCD">
        <w:rPr>
          <w:rFonts w:ascii="Times New Roman" w:hAnsi="Times New Roman" w:cs="Times New Roman"/>
          <w:sz w:val="28"/>
          <w:szCs w:val="28"/>
          <w:lang w:val="en-GB"/>
        </w:rPr>
        <w:t xml:space="preserve"> yr</w:t>
      </w:r>
      <w:r w:rsidR="00755574" w:rsidRPr="00E60FCD">
        <w:rPr>
          <w:rFonts w:ascii="Times New Roman" w:hAnsi="Times New Roman" w:cs="Times New Roman"/>
          <w:sz w:val="28"/>
          <w:szCs w:val="28"/>
          <w:vertAlign w:val="superscript"/>
          <w:lang w:val="en-GB"/>
        </w:rPr>
        <w:t>-1</w:t>
      </w:r>
      <w:r w:rsidR="008E61C4" w:rsidRPr="00E60FCD">
        <w:rPr>
          <w:rFonts w:ascii="Times New Roman" w:hAnsi="Times New Roman" w:cs="Times New Roman"/>
          <w:sz w:val="28"/>
          <w:szCs w:val="28"/>
          <w:lang w:val="en-GB"/>
        </w:rPr>
        <w:t>)</w:t>
      </w:r>
      <w:r w:rsidR="00755574" w:rsidRPr="00E60FCD">
        <w:rPr>
          <w:rFonts w:ascii="Times New Roman" w:hAnsi="Times New Roman" w:cs="Times New Roman"/>
          <w:sz w:val="28"/>
          <w:szCs w:val="28"/>
          <w:vertAlign w:val="superscript"/>
          <w:lang w:val="en-GB"/>
        </w:rPr>
        <w:t xml:space="preserve"> </w:t>
      </w:r>
      <w:r w:rsidR="00755574" w:rsidRPr="00E60FCD">
        <w:rPr>
          <w:rFonts w:ascii="Times New Roman" w:hAnsi="Times New Roman" w:cs="Times New Roman"/>
          <w:sz w:val="28"/>
          <w:szCs w:val="28"/>
          <w:lang w:val="en-GB"/>
        </w:rPr>
        <w:t>(</w:t>
      </w:r>
      <w:r w:rsidR="00C43499" w:rsidRPr="00E60FCD">
        <w:rPr>
          <w:rFonts w:ascii="Times New Roman" w:hAnsi="Times New Roman" w:cs="Times New Roman"/>
          <w:sz w:val="28"/>
          <w:szCs w:val="28"/>
          <w:lang w:val="en-GB"/>
        </w:rPr>
        <w:t>Moody</w:t>
      </w:r>
      <w:r w:rsidR="00755574" w:rsidRPr="00E60FCD">
        <w:rPr>
          <w:rFonts w:ascii="Times New Roman" w:hAnsi="Times New Roman" w:cs="Times New Roman"/>
          <w:sz w:val="28"/>
          <w:szCs w:val="28"/>
          <w:lang w:val="en-GB"/>
        </w:rPr>
        <w:t xml:space="preserve"> et al., 201</w:t>
      </w:r>
      <w:r w:rsidR="00C43499" w:rsidRPr="00E60FCD">
        <w:rPr>
          <w:rFonts w:ascii="Times New Roman" w:hAnsi="Times New Roman" w:cs="Times New Roman"/>
          <w:sz w:val="28"/>
          <w:szCs w:val="28"/>
          <w:lang w:val="en-GB"/>
        </w:rPr>
        <w:t>3</w:t>
      </w:r>
      <w:r w:rsidR="00755574" w:rsidRPr="00E60FCD">
        <w:rPr>
          <w:rFonts w:ascii="Times New Roman" w:hAnsi="Times New Roman" w:cs="Times New Roman"/>
          <w:sz w:val="28"/>
          <w:szCs w:val="28"/>
          <w:lang w:val="en-GB"/>
        </w:rPr>
        <w:t>)</w:t>
      </w:r>
      <w:r w:rsidR="00AF5C68" w:rsidRPr="00E60FCD">
        <w:rPr>
          <w:rFonts w:ascii="Times New Roman" w:hAnsi="Times New Roman" w:cs="Times New Roman"/>
          <w:sz w:val="28"/>
          <w:szCs w:val="28"/>
          <w:lang w:val="en-GB"/>
        </w:rPr>
        <w:t xml:space="preserve">, while higher than that </w:t>
      </w:r>
      <w:r w:rsidR="00F95567" w:rsidRPr="00E60FCD">
        <w:rPr>
          <w:rFonts w:ascii="Times New Roman" w:hAnsi="Times New Roman" w:cs="Times New Roman"/>
          <w:sz w:val="28"/>
          <w:szCs w:val="28"/>
          <w:lang w:val="en-GB"/>
        </w:rPr>
        <w:t>in</w:t>
      </w:r>
      <w:r w:rsidR="00AF5C68" w:rsidRPr="00E60FCD">
        <w:rPr>
          <w:rFonts w:ascii="Times New Roman" w:hAnsi="Times New Roman" w:cs="Times New Roman"/>
          <w:sz w:val="28"/>
          <w:szCs w:val="28"/>
          <w:lang w:val="en-GB"/>
        </w:rPr>
        <w:t xml:space="preserve"> Finnish rivers (3.5 g m</w:t>
      </w:r>
      <w:r w:rsidR="00AF5C68" w:rsidRPr="00E60FCD">
        <w:rPr>
          <w:rFonts w:ascii="Times New Roman" w:hAnsi="Times New Roman" w:cs="Times New Roman"/>
          <w:sz w:val="28"/>
          <w:szCs w:val="28"/>
          <w:vertAlign w:val="superscript"/>
          <w:lang w:val="en-GB"/>
        </w:rPr>
        <w:t>-2</w:t>
      </w:r>
      <w:r w:rsidR="00AF5C68" w:rsidRPr="00E60FCD">
        <w:rPr>
          <w:rFonts w:ascii="Times New Roman" w:hAnsi="Times New Roman" w:cs="Times New Roman"/>
          <w:sz w:val="28"/>
          <w:szCs w:val="28"/>
          <w:lang w:val="en-GB"/>
        </w:rPr>
        <w:t xml:space="preserve"> yr</w:t>
      </w:r>
      <w:r w:rsidR="00AF5C68" w:rsidRPr="00E60FCD">
        <w:rPr>
          <w:rFonts w:ascii="Times New Roman" w:hAnsi="Times New Roman" w:cs="Times New Roman"/>
          <w:sz w:val="28"/>
          <w:szCs w:val="28"/>
          <w:vertAlign w:val="superscript"/>
          <w:lang w:val="en-GB"/>
        </w:rPr>
        <w:t>-1</w:t>
      </w:r>
      <w:r w:rsidR="00AF5C68" w:rsidRPr="00E60FCD">
        <w:rPr>
          <w:rFonts w:ascii="Times New Roman" w:hAnsi="Times New Roman" w:cs="Times New Roman"/>
          <w:sz w:val="28"/>
          <w:szCs w:val="28"/>
          <w:lang w:val="en-GB"/>
        </w:rPr>
        <w:t>)</w:t>
      </w:r>
      <w:r w:rsidR="00CC2B0C" w:rsidRPr="00E60FCD">
        <w:rPr>
          <w:rFonts w:ascii="Times New Roman" w:hAnsi="Times New Roman" w:cs="Times New Roman"/>
          <w:sz w:val="28"/>
          <w:szCs w:val="28"/>
          <w:lang w:val="en-GB"/>
        </w:rPr>
        <w:t xml:space="preserve"> (R</w:t>
      </w:r>
      <w:r w:rsidR="00CC2B0C" w:rsidRPr="00E60FCD">
        <w:rPr>
          <w:rFonts w:ascii="Times New Roman" w:eastAsia="宋体" w:hAnsi="Times New Roman" w:cs="Times New Roman"/>
          <w:sz w:val="28"/>
          <w:szCs w:val="28"/>
          <w:lang w:val="en-GB"/>
        </w:rPr>
        <w:t>äike et al., 2012</w:t>
      </w:r>
      <w:r w:rsidR="00CC2B0C" w:rsidRPr="00E60FCD">
        <w:rPr>
          <w:rFonts w:ascii="Times New Roman" w:hAnsi="Times New Roman" w:cs="Times New Roman"/>
          <w:sz w:val="28"/>
          <w:szCs w:val="28"/>
          <w:lang w:val="en-GB"/>
        </w:rPr>
        <w:t>)</w:t>
      </w:r>
      <w:r w:rsidR="00F95567" w:rsidRPr="00E60FCD">
        <w:rPr>
          <w:rFonts w:ascii="Times New Roman" w:hAnsi="Times New Roman" w:cs="Times New Roman"/>
          <w:sz w:val="28"/>
          <w:szCs w:val="28"/>
          <w:lang w:val="en-GB"/>
        </w:rPr>
        <w:t>,</w:t>
      </w:r>
      <w:r w:rsidR="00D10D79" w:rsidRPr="00E60FCD">
        <w:rPr>
          <w:rFonts w:ascii="Times New Roman" w:hAnsi="Times New Roman" w:cs="Times New Roman"/>
          <w:sz w:val="28"/>
          <w:szCs w:val="28"/>
          <w:lang w:val="en-GB"/>
        </w:rPr>
        <w:t xml:space="preserve"> and that </w:t>
      </w:r>
      <w:r w:rsidR="00F95567" w:rsidRPr="00E60FCD">
        <w:rPr>
          <w:rFonts w:ascii="Times New Roman" w:hAnsi="Times New Roman" w:cs="Times New Roman"/>
          <w:sz w:val="28"/>
          <w:szCs w:val="28"/>
          <w:lang w:val="en-GB"/>
        </w:rPr>
        <w:t>in</w:t>
      </w:r>
      <w:r w:rsidR="00280E4E" w:rsidRPr="00E60FCD">
        <w:rPr>
          <w:rFonts w:ascii="Times New Roman" w:hAnsi="Times New Roman" w:cs="Times New Roman"/>
          <w:sz w:val="28"/>
          <w:szCs w:val="28"/>
          <w:lang w:val="en-GB"/>
        </w:rPr>
        <w:t xml:space="preserve"> </w:t>
      </w:r>
      <w:r w:rsidR="00D10D79" w:rsidRPr="00E60FCD">
        <w:rPr>
          <w:rFonts w:ascii="Times New Roman" w:hAnsi="Times New Roman" w:cs="Times New Roman"/>
          <w:sz w:val="28"/>
          <w:szCs w:val="28"/>
          <w:lang w:val="en-GB"/>
        </w:rPr>
        <w:t>Yukon River in Alaska (1.4-3.7 g m</w:t>
      </w:r>
      <w:r w:rsidR="00D10D79" w:rsidRPr="00E60FCD">
        <w:rPr>
          <w:rFonts w:ascii="Times New Roman" w:hAnsi="Times New Roman" w:cs="Times New Roman"/>
          <w:sz w:val="28"/>
          <w:szCs w:val="28"/>
          <w:vertAlign w:val="superscript"/>
          <w:lang w:val="en-GB"/>
        </w:rPr>
        <w:t>-2</w:t>
      </w:r>
      <w:r w:rsidR="00D10D79" w:rsidRPr="00E60FCD">
        <w:rPr>
          <w:rFonts w:ascii="Times New Roman" w:hAnsi="Times New Roman" w:cs="Times New Roman"/>
          <w:sz w:val="28"/>
          <w:szCs w:val="28"/>
          <w:lang w:val="en-GB"/>
        </w:rPr>
        <w:t xml:space="preserve"> yr</w:t>
      </w:r>
      <w:r w:rsidR="00D10D79" w:rsidRPr="00E60FCD">
        <w:rPr>
          <w:rFonts w:ascii="Times New Roman" w:hAnsi="Times New Roman" w:cs="Times New Roman"/>
          <w:sz w:val="28"/>
          <w:szCs w:val="28"/>
          <w:vertAlign w:val="superscript"/>
          <w:lang w:val="en-GB"/>
        </w:rPr>
        <w:t>-1</w:t>
      </w:r>
      <w:r w:rsidR="00D10D79" w:rsidRPr="00E60FCD">
        <w:rPr>
          <w:rFonts w:ascii="Times New Roman" w:hAnsi="Times New Roman" w:cs="Times New Roman"/>
          <w:sz w:val="28"/>
          <w:szCs w:val="28"/>
          <w:lang w:val="en-GB"/>
        </w:rPr>
        <w:t>) (Striegl et al., 2007)</w:t>
      </w:r>
      <w:r w:rsidR="00F95567" w:rsidRPr="00E60FCD">
        <w:rPr>
          <w:rFonts w:ascii="Times New Roman" w:hAnsi="Times New Roman" w:cs="Times New Roman"/>
          <w:sz w:val="28"/>
          <w:szCs w:val="28"/>
          <w:lang w:val="en-GB"/>
        </w:rPr>
        <w:t xml:space="preserve">, and that in </w:t>
      </w:r>
      <w:r w:rsidR="00280E4E" w:rsidRPr="00E60FCD">
        <w:rPr>
          <w:rFonts w:ascii="Times New Roman" w:hAnsi="Times New Roman" w:cs="Times New Roman"/>
          <w:sz w:val="28"/>
          <w:szCs w:val="28"/>
          <w:lang w:val="en-GB"/>
        </w:rPr>
        <w:t>c</w:t>
      </w:r>
      <w:r w:rsidR="00F95567" w:rsidRPr="00E60FCD">
        <w:rPr>
          <w:rFonts w:ascii="Times New Roman" w:hAnsi="Times New Roman" w:cs="Times New Roman"/>
          <w:sz w:val="28"/>
          <w:szCs w:val="28"/>
          <w:lang w:val="en-GB"/>
        </w:rPr>
        <w:t>entral Siberian rivers (2.8-4.7 g m</w:t>
      </w:r>
      <w:r w:rsidR="00F95567" w:rsidRPr="00E60FCD">
        <w:rPr>
          <w:rFonts w:ascii="Times New Roman" w:hAnsi="Times New Roman" w:cs="Times New Roman"/>
          <w:sz w:val="28"/>
          <w:szCs w:val="28"/>
          <w:vertAlign w:val="superscript"/>
          <w:lang w:val="en-GB"/>
        </w:rPr>
        <w:t>-2</w:t>
      </w:r>
      <w:r w:rsidR="00F95567" w:rsidRPr="00E60FCD">
        <w:rPr>
          <w:rFonts w:ascii="Times New Roman" w:hAnsi="Times New Roman" w:cs="Times New Roman"/>
          <w:sz w:val="28"/>
          <w:szCs w:val="28"/>
          <w:lang w:val="en-GB"/>
        </w:rPr>
        <w:t xml:space="preserve"> yr</w:t>
      </w:r>
      <w:r w:rsidR="00F95567" w:rsidRPr="00E60FCD">
        <w:rPr>
          <w:rFonts w:ascii="Times New Roman" w:hAnsi="Times New Roman" w:cs="Times New Roman"/>
          <w:sz w:val="28"/>
          <w:szCs w:val="28"/>
          <w:vertAlign w:val="superscript"/>
          <w:lang w:val="en-GB"/>
        </w:rPr>
        <w:t>-1</w:t>
      </w:r>
      <w:r w:rsidR="00F95567" w:rsidRPr="00E60FCD">
        <w:rPr>
          <w:rFonts w:ascii="Times New Roman" w:hAnsi="Times New Roman" w:cs="Times New Roman"/>
          <w:sz w:val="28"/>
          <w:szCs w:val="28"/>
          <w:lang w:val="en-GB"/>
        </w:rPr>
        <w:t>) (Prokushkin et al., 2011).</w:t>
      </w:r>
      <w:r w:rsidR="0038488E" w:rsidRPr="00E60FCD">
        <w:rPr>
          <w:rFonts w:ascii="Times New Roman" w:hAnsi="Times New Roman" w:cs="Times New Roman" w:hint="eastAsia"/>
          <w:sz w:val="28"/>
          <w:szCs w:val="28"/>
          <w:lang w:val="en-GB"/>
        </w:rPr>
        <w:t xml:space="preserve"> </w:t>
      </w:r>
      <w:r w:rsidR="00824D73" w:rsidRPr="00E60FCD">
        <w:rPr>
          <w:rFonts w:ascii="Times New Roman" w:hAnsi="Times New Roman" w:cs="Times New Roman"/>
          <w:sz w:val="28"/>
          <w:szCs w:val="28"/>
          <w:lang w:val="en-GB"/>
        </w:rPr>
        <w:t>According to the e</w:t>
      </w:r>
      <w:r w:rsidR="00E256B3" w:rsidRPr="00E60FCD">
        <w:rPr>
          <w:rFonts w:ascii="Times New Roman" w:hAnsi="Times New Roman" w:cs="Times New Roman"/>
          <w:sz w:val="28"/>
          <w:szCs w:val="28"/>
          <w:lang w:val="en-GB"/>
        </w:rPr>
        <w:t>stimation</w:t>
      </w:r>
      <w:r w:rsidR="00824D73" w:rsidRPr="00E60FCD">
        <w:rPr>
          <w:rFonts w:ascii="Times New Roman" w:hAnsi="Times New Roman" w:cs="Times New Roman"/>
          <w:sz w:val="28"/>
          <w:szCs w:val="28"/>
          <w:lang w:val="en-GB"/>
        </w:rPr>
        <w:t xml:space="preserve"> </w:t>
      </w:r>
      <w:r w:rsidR="00E256B3" w:rsidRPr="00E60FCD">
        <w:rPr>
          <w:rFonts w:ascii="Times New Roman" w:hAnsi="Times New Roman" w:cs="Times New Roman"/>
          <w:sz w:val="28"/>
          <w:szCs w:val="28"/>
          <w:lang w:val="en-GB"/>
        </w:rPr>
        <w:t>from</w:t>
      </w:r>
      <w:r w:rsidR="00824D73" w:rsidRPr="00E60FCD">
        <w:rPr>
          <w:rFonts w:ascii="Times New Roman" w:hAnsi="Times New Roman" w:cs="Times New Roman"/>
          <w:sz w:val="28"/>
          <w:szCs w:val="28"/>
          <w:lang w:val="en-GB"/>
        </w:rPr>
        <w:t xml:space="preserve"> </w:t>
      </w:r>
      <w:r w:rsidR="00824D73" w:rsidRPr="00E60FCD">
        <w:rPr>
          <w:rFonts w:ascii="Times New Roman" w:hAnsi="Times New Roman" w:cs="Times New Roman"/>
          <w:sz w:val="28"/>
          <w:szCs w:val="28"/>
          <w:lang w:val="en-GB"/>
        </w:rPr>
        <w:lastRenderedPageBreak/>
        <w:t>Kichlighter et al. (2013), pan Arctic rivers export</w:t>
      </w:r>
      <w:r w:rsidR="00044ECA" w:rsidRPr="00E60FCD">
        <w:rPr>
          <w:rFonts w:ascii="Times New Roman" w:hAnsi="Times New Roman" w:cs="Times New Roman"/>
          <w:sz w:val="28"/>
          <w:szCs w:val="28"/>
          <w:lang w:val="en-GB"/>
        </w:rPr>
        <w:t>ed</w:t>
      </w:r>
      <w:r w:rsidR="00824D73" w:rsidRPr="00E60FCD">
        <w:rPr>
          <w:rFonts w:ascii="Times New Roman" w:hAnsi="Times New Roman" w:cs="Times New Roman"/>
          <w:sz w:val="28"/>
          <w:szCs w:val="28"/>
          <w:lang w:val="en-GB"/>
        </w:rPr>
        <w:t xml:space="preserve"> 32 Tg C yr</w:t>
      </w:r>
      <w:r w:rsidR="00824D73" w:rsidRPr="00E60FCD">
        <w:rPr>
          <w:rFonts w:ascii="Times New Roman" w:hAnsi="Times New Roman" w:cs="Times New Roman"/>
          <w:sz w:val="28"/>
          <w:szCs w:val="28"/>
          <w:vertAlign w:val="superscript"/>
          <w:lang w:val="en-GB"/>
        </w:rPr>
        <w:t>-1</w:t>
      </w:r>
      <w:r w:rsidR="00824D73" w:rsidRPr="00E60FCD">
        <w:rPr>
          <w:rFonts w:ascii="Times New Roman" w:hAnsi="Times New Roman" w:cs="Times New Roman"/>
          <w:sz w:val="28"/>
          <w:szCs w:val="28"/>
          <w:lang w:val="en-GB"/>
        </w:rPr>
        <w:t xml:space="preserve"> of DOC to the Arctic Ocean, which indicate</w:t>
      </w:r>
      <w:r w:rsidR="00044ECA" w:rsidRPr="00E60FCD">
        <w:rPr>
          <w:rFonts w:ascii="Times New Roman" w:hAnsi="Times New Roman" w:cs="Times New Roman"/>
          <w:sz w:val="28"/>
          <w:szCs w:val="28"/>
          <w:lang w:val="en-GB"/>
        </w:rPr>
        <w:t>d</w:t>
      </w:r>
      <w:r w:rsidR="00824D73" w:rsidRPr="00E60FCD">
        <w:rPr>
          <w:rFonts w:ascii="Times New Roman" w:hAnsi="Times New Roman" w:cs="Times New Roman"/>
          <w:sz w:val="28"/>
          <w:szCs w:val="28"/>
          <w:lang w:val="en-GB"/>
        </w:rPr>
        <w:t xml:space="preserve"> </w:t>
      </w:r>
      <w:r w:rsidR="00630DA3" w:rsidRPr="00E60FCD">
        <w:rPr>
          <w:rFonts w:ascii="Times New Roman" w:hAnsi="Times New Roman" w:cs="Times New Roman"/>
          <w:sz w:val="28"/>
          <w:szCs w:val="28"/>
          <w:lang w:val="en-GB"/>
        </w:rPr>
        <w:t>a mean yield</w:t>
      </w:r>
      <w:r w:rsidR="00824D73" w:rsidRPr="00E60FCD">
        <w:rPr>
          <w:rFonts w:ascii="Times New Roman" w:hAnsi="Times New Roman" w:cs="Times New Roman"/>
          <w:sz w:val="28"/>
          <w:szCs w:val="28"/>
          <w:lang w:val="en-GB"/>
        </w:rPr>
        <w:t xml:space="preserve"> of 5.1 g m</w:t>
      </w:r>
      <w:r w:rsidR="00824D73" w:rsidRPr="00E60FCD">
        <w:rPr>
          <w:rFonts w:ascii="Times New Roman" w:hAnsi="Times New Roman" w:cs="Times New Roman"/>
          <w:sz w:val="28"/>
          <w:szCs w:val="28"/>
          <w:vertAlign w:val="superscript"/>
          <w:lang w:val="en-GB"/>
        </w:rPr>
        <w:t>-2</w:t>
      </w:r>
      <w:r w:rsidR="00824D73" w:rsidRPr="00E60FCD">
        <w:rPr>
          <w:rFonts w:ascii="Times New Roman" w:hAnsi="Times New Roman" w:cs="Times New Roman"/>
          <w:sz w:val="28"/>
          <w:szCs w:val="28"/>
          <w:lang w:val="en-GB"/>
        </w:rPr>
        <w:t xml:space="preserve"> yr</w:t>
      </w:r>
      <w:r w:rsidR="00824D73" w:rsidRPr="00E60FCD">
        <w:rPr>
          <w:rFonts w:ascii="Times New Roman" w:hAnsi="Times New Roman" w:cs="Times New Roman"/>
          <w:sz w:val="28"/>
          <w:szCs w:val="28"/>
          <w:vertAlign w:val="superscript"/>
          <w:lang w:val="en-GB"/>
        </w:rPr>
        <w:t>-1</w:t>
      </w:r>
      <w:r w:rsidR="00630DA3" w:rsidRPr="00E60FCD">
        <w:rPr>
          <w:rFonts w:ascii="Times New Roman" w:hAnsi="Times New Roman" w:cs="Times New Roman"/>
          <w:sz w:val="28"/>
          <w:szCs w:val="28"/>
          <w:lang w:val="en-GB"/>
        </w:rPr>
        <w:t xml:space="preserve"> from the pan Arctic land</w:t>
      </w:r>
      <w:r w:rsidR="00824D73" w:rsidRPr="00E60FCD">
        <w:rPr>
          <w:rFonts w:ascii="Times New Roman" w:hAnsi="Times New Roman" w:cs="Times New Roman"/>
          <w:sz w:val="28"/>
          <w:szCs w:val="28"/>
          <w:lang w:val="en-GB"/>
        </w:rPr>
        <w:t xml:space="preserve">. </w:t>
      </w:r>
      <w:r w:rsidR="00681996" w:rsidRPr="00E60FCD">
        <w:rPr>
          <w:rFonts w:ascii="Times New Roman" w:hAnsi="Times New Roman" w:cs="Times New Roman"/>
          <w:sz w:val="28"/>
          <w:szCs w:val="28"/>
          <w:lang w:val="en-GB"/>
        </w:rPr>
        <w:t xml:space="preserve">In total, there </w:t>
      </w:r>
      <w:r w:rsidR="00DA1362" w:rsidRPr="00E60FCD">
        <w:rPr>
          <w:rFonts w:ascii="Times New Roman" w:hAnsi="Times New Roman" w:cs="Times New Roman"/>
          <w:sz w:val="28"/>
          <w:szCs w:val="28"/>
          <w:lang w:val="en-GB"/>
        </w:rPr>
        <w:t>seem</w:t>
      </w:r>
      <w:r w:rsidR="00044ECA" w:rsidRPr="00E60FCD">
        <w:rPr>
          <w:rFonts w:ascii="Times New Roman" w:hAnsi="Times New Roman" w:cs="Times New Roman"/>
          <w:sz w:val="28"/>
          <w:szCs w:val="28"/>
          <w:lang w:val="en-GB"/>
        </w:rPr>
        <w:t>ed</w:t>
      </w:r>
      <w:r w:rsidR="00DA1362" w:rsidRPr="00E60FCD">
        <w:rPr>
          <w:rFonts w:ascii="Times New Roman" w:hAnsi="Times New Roman" w:cs="Times New Roman"/>
          <w:sz w:val="28"/>
          <w:szCs w:val="28"/>
          <w:lang w:val="en-GB"/>
        </w:rPr>
        <w:t xml:space="preserve"> to be</w:t>
      </w:r>
      <w:r w:rsidR="00681996" w:rsidRPr="00E60FCD">
        <w:rPr>
          <w:rFonts w:ascii="Times New Roman" w:hAnsi="Times New Roman" w:cs="Times New Roman"/>
          <w:sz w:val="28"/>
          <w:szCs w:val="28"/>
          <w:lang w:val="en-GB"/>
        </w:rPr>
        <w:t xml:space="preserve"> </w:t>
      </w:r>
      <w:r w:rsidR="00E53795" w:rsidRPr="00E60FCD">
        <w:rPr>
          <w:rFonts w:ascii="Times New Roman" w:hAnsi="Times New Roman" w:cs="Times New Roman"/>
          <w:sz w:val="28"/>
          <w:szCs w:val="28"/>
          <w:lang w:val="en-GB"/>
        </w:rPr>
        <w:t>no clear trend</w:t>
      </w:r>
      <w:r w:rsidR="00681996" w:rsidRPr="00E60FCD">
        <w:rPr>
          <w:rFonts w:ascii="Times New Roman" w:hAnsi="Times New Roman" w:cs="Times New Roman"/>
          <w:sz w:val="28"/>
          <w:szCs w:val="28"/>
          <w:lang w:val="en-GB"/>
        </w:rPr>
        <w:t xml:space="preserve"> in DOC yield from </w:t>
      </w:r>
      <w:r w:rsidR="00DA1362" w:rsidRPr="00E60FCD">
        <w:rPr>
          <w:rFonts w:ascii="Times New Roman" w:hAnsi="Times New Roman" w:cs="Times New Roman"/>
          <w:sz w:val="28"/>
          <w:szCs w:val="28"/>
          <w:lang w:val="en-GB"/>
        </w:rPr>
        <w:t xml:space="preserve">the </w:t>
      </w:r>
      <w:r w:rsidR="00681996" w:rsidRPr="00E60FCD">
        <w:rPr>
          <w:rFonts w:ascii="Times New Roman" w:hAnsi="Times New Roman" w:cs="Times New Roman"/>
          <w:sz w:val="28"/>
          <w:szCs w:val="28"/>
          <w:lang w:val="en-GB"/>
        </w:rPr>
        <w:t xml:space="preserve">north </w:t>
      </w:r>
      <w:r w:rsidR="00DA1362" w:rsidRPr="00E60FCD">
        <w:rPr>
          <w:rFonts w:ascii="Times New Roman" w:hAnsi="Times New Roman" w:cs="Times New Roman"/>
          <w:sz w:val="28"/>
          <w:szCs w:val="28"/>
          <w:lang w:val="en-GB"/>
        </w:rPr>
        <w:t>parts of the Eurasian permafrost to the south boundary.</w:t>
      </w:r>
      <w:r w:rsidR="00423283" w:rsidRPr="00E60FCD">
        <w:rPr>
          <w:rFonts w:ascii="Times New Roman" w:hAnsi="Times New Roman" w:cs="Times New Roman"/>
          <w:sz w:val="28"/>
          <w:szCs w:val="28"/>
          <w:lang w:val="en-GB"/>
        </w:rPr>
        <w:t xml:space="preserve"> </w:t>
      </w:r>
      <w:r w:rsidR="00984A56" w:rsidRPr="00E60FCD">
        <w:rPr>
          <w:rFonts w:ascii="Times New Roman" w:hAnsi="Times New Roman" w:cs="Times New Roman"/>
          <w:sz w:val="28"/>
          <w:szCs w:val="28"/>
          <w:lang w:val="en-GB"/>
        </w:rPr>
        <w:t>To estimate DOC load from boreal lands more accurately, detailed field studies in the regions ou</w:t>
      </w:r>
      <w:r w:rsidR="00381904" w:rsidRPr="00E60FCD">
        <w:rPr>
          <w:rFonts w:ascii="Times New Roman" w:hAnsi="Times New Roman" w:cs="Times New Roman"/>
          <w:sz w:val="28"/>
          <w:szCs w:val="28"/>
          <w:lang w:val="en-GB"/>
        </w:rPr>
        <w:t>t of research were still needed.</w:t>
      </w:r>
    </w:p>
    <w:p w14:paraId="78C96FFF" w14:textId="3DB11A9D" w:rsidR="00823098" w:rsidRPr="00E60FCD" w:rsidRDefault="0038488E" w:rsidP="00984A56">
      <w:pPr>
        <w:autoSpaceDE w:val="0"/>
        <w:autoSpaceDN w:val="0"/>
        <w:adjustRightInd w:val="0"/>
        <w:spacing w:beforeLines="50" w:before="156" w:line="480" w:lineRule="auto"/>
        <w:ind w:leftChars="50" w:left="105" w:firstLineChars="150" w:firstLine="420"/>
        <w:rPr>
          <w:rFonts w:ascii="Times New Roman" w:hAnsi="Times New Roman" w:cs="Times New Roman"/>
          <w:sz w:val="28"/>
          <w:szCs w:val="28"/>
          <w:lang w:val="en-GB"/>
        </w:rPr>
      </w:pPr>
      <w:r w:rsidRPr="00E60FCD">
        <w:rPr>
          <w:rFonts w:ascii="Times New Roman" w:hAnsi="Times New Roman" w:cs="Times New Roman"/>
          <w:sz w:val="28"/>
          <w:szCs w:val="28"/>
          <w:lang w:val="en-GB"/>
        </w:rPr>
        <w:t>Based on the data of</w:t>
      </w:r>
      <w:r w:rsidR="00327302" w:rsidRPr="00E60FCD">
        <w:rPr>
          <w:rFonts w:ascii="Times New Roman" w:hAnsi="Times New Roman" w:cs="Times New Roman"/>
          <w:sz w:val="28"/>
          <w:szCs w:val="28"/>
          <w:lang w:val="en-GB"/>
        </w:rPr>
        <w:t xml:space="preserve"> Miao (2014), the net ecosystem exchange (NEE) of </w:t>
      </w:r>
      <w:r w:rsidR="00327302" w:rsidRPr="00E60FCD">
        <w:rPr>
          <w:rFonts w:ascii="Times New Roman" w:hAnsi="Times New Roman" w:cs="Times New Roman" w:hint="eastAsia"/>
          <w:sz w:val="28"/>
          <w:szCs w:val="28"/>
          <w:lang w:val="en-GB"/>
        </w:rPr>
        <w:t>peatland</w:t>
      </w:r>
      <w:r w:rsidR="00327302" w:rsidRPr="00E60FCD">
        <w:rPr>
          <w:rFonts w:ascii="Times New Roman" w:hAnsi="Times New Roman" w:cs="Times New Roman"/>
          <w:sz w:val="28"/>
          <w:szCs w:val="28"/>
          <w:lang w:val="en-GB"/>
        </w:rPr>
        <w:t xml:space="preserve"> in the study catchment determined from carbon dioxide and methane fluxes between peatland surfaces and th</w:t>
      </w:r>
      <w:r w:rsidR="00561C7A" w:rsidRPr="00E60FCD">
        <w:rPr>
          <w:rFonts w:ascii="Times New Roman" w:hAnsi="Times New Roman" w:cs="Times New Roman"/>
          <w:sz w:val="28"/>
          <w:szCs w:val="28"/>
          <w:lang w:val="en-GB"/>
        </w:rPr>
        <w:t xml:space="preserve">e atmosphere </w:t>
      </w:r>
      <w:r w:rsidR="00044ECA" w:rsidRPr="00E60FCD">
        <w:rPr>
          <w:rFonts w:ascii="Times New Roman" w:hAnsi="Times New Roman" w:cs="Times New Roman"/>
          <w:sz w:val="28"/>
          <w:szCs w:val="28"/>
          <w:lang w:val="en-GB"/>
        </w:rPr>
        <w:t>was</w:t>
      </w:r>
      <w:r w:rsidR="00561C7A" w:rsidRPr="00E60FCD">
        <w:rPr>
          <w:rFonts w:ascii="Times New Roman" w:hAnsi="Times New Roman" w:cs="Times New Roman"/>
          <w:sz w:val="28"/>
          <w:szCs w:val="28"/>
          <w:lang w:val="en-GB"/>
        </w:rPr>
        <w:t xml:space="preserve"> 30.59 ± 1.98 g</w:t>
      </w:r>
      <w:r w:rsidR="00327302" w:rsidRPr="00E60FCD">
        <w:rPr>
          <w:rFonts w:ascii="Times New Roman" w:hAnsi="Times New Roman" w:cs="Times New Roman"/>
          <w:sz w:val="28"/>
          <w:szCs w:val="28"/>
          <w:lang w:val="en-GB"/>
        </w:rPr>
        <w:t xml:space="preserve"> m</w:t>
      </w:r>
      <w:r w:rsidR="00327302" w:rsidRPr="00E60FCD">
        <w:rPr>
          <w:rFonts w:ascii="Times New Roman" w:hAnsi="Times New Roman" w:cs="Times New Roman"/>
          <w:sz w:val="28"/>
          <w:szCs w:val="28"/>
          <w:vertAlign w:val="superscript"/>
          <w:lang w:val="en-GB"/>
        </w:rPr>
        <w:t>-2</w:t>
      </w:r>
      <w:r w:rsidR="00327302" w:rsidRPr="00E60FCD">
        <w:rPr>
          <w:rFonts w:ascii="Times New Roman" w:hAnsi="Times New Roman" w:cs="Times New Roman"/>
          <w:sz w:val="28"/>
          <w:szCs w:val="28"/>
          <w:lang w:val="en-GB"/>
        </w:rPr>
        <w:t xml:space="preserve"> yr</w:t>
      </w:r>
      <w:r w:rsidR="00327302" w:rsidRPr="00E60FCD">
        <w:rPr>
          <w:rFonts w:ascii="Times New Roman" w:hAnsi="Times New Roman" w:cs="Times New Roman"/>
          <w:sz w:val="28"/>
          <w:szCs w:val="28"/>
          <w:vertAlign w:val="superscript"/>
          <w:lang w:val="en-GB"/>
        </w:rPr>
        <w:t>-1</w:t>
      </w:r>
      <w:r w:rsidR="00327302" w:rsidRPr="00E60FCD">
        <w:rPr>
          <w:rFonts w:ascii="Times New Roman" w:hAnsi="Times New Roman" w:cs="Times New Roman"/>
          <w:sz w:val="28"/>
          <w:szCs w:val="28"/>
          <w:lang w:val="en-GB"/>
        </w:rPr>
        <w:t xml:space="preserve">. </w:t>
      </w:r>
      <w:r w:rsidR="005F6FEB" w:rsidRPr="00E60FCD">
        <w:rPr>
          <w:rFonts w:ascii="Times New Roman" w:hAnsi="Times New Roman" w:cs="Times New Roman"/>
          <w:sz w:val="28"/>
          <w:szCs w:val="28"/>
          <w:lang w:val="en-GB"/>
        </w:rPr>
        <w:t>T</w:t>
      </w:r>
      <w:r w:rsidR="00327302" w:rsidRPr="00E60FCD">
        <w:rPr>
          <w:rFonts w:ascii="Times New Roman" w:hAnsi="Times New Roman" w:cs="Times New Roman"/>
          <w:sz w:val="28"/>
          <w:szCs w:val="28"/>
          <w:lang w:val="en-GB"/>
        </w:rPr>
        <w:t xml:space="preserve">he </w:t>
      </w:r>
      <w:r w:rsidR="00FE3F1E" w:rsidRPr="00E60FCD">
        <w:rPr>
          <w:rFonts w:ascii="Times New Roman" w:hAnsi="Times New Roman" w:cs="Times New Roman"/>
          <w:sz w:val="28"/>
          <w:szCs w:val="28"/>
          <w:lang w:val="en-GB"/>
        </w:rPr>
        <w:t xml:space="preserve">estimated </w:t>
      </w:r>
      <w:r w:rsidR="00327302" w:rsidRPr="00E60FCD">
        <w:rPr>
          <w:rFonts w:ascii="Times New Roman" w:hAnsi="Times New Roman" w:cs="Times New Roman"/>
          <w:sz w:val="28"/>
          <w:szCs w:val="28"/>
          <w:lang w:val="en-GB"/>
        </w:rPr>
        <w:t xml:space="preserve">DOC </w:t>
      </w:r>
      <w:r w:rsidR="005F6FEB" w:rsidRPr="00E60FCD">
        <w:rPr>
          <w:rFonts w:ascii="Times New Roman" w:hAnsi="Times New Roman" w:cs="Times New Roman"/>
          <w:sz w:val="28"/>
          <w:szCs w:val="28"/>
          <w:lang w:val="en-GB"/>
        </w:rPr>
        <w:t>yield in our study</w:t>
      </w:r>
      <w:r w:rsidR="009A1FBD" w:rsidRPr="00E60FCD">
        <w:rPr>
          <w:rFonts w:ascii="Times New Roman" w:hAnsi="Times New Roman" w:cs="Times New Roman"/>
          <w:sz w:val="28"/>
          <w:szCs w:val="28"/>
          <w:lang w:val="en-GB"/>
        </w:rPr>
        <w:t xml:space="preserve"> </w:t>
      </w:r>
      <w:r w:rsidR="00327302" w:rsidRPr="00E60FCD">
        <w:rPr>
          <w:rFonts w:ascii="Times New Roman" w:hAnsi="Times New Roman" w:cs="Times New Roman"/>
          <w:sz w:val="28"/>
          <w:szCs w:val="28"/>
          <w:lang w:val="en-GB"/>
        </w:rPr>
        <w:t>account</w:t>
      </w:r>
      <w:r w:rsidR="00044ECA" w:rsidRPr="00E60FCD">
        <w:rPr>
          <w:rFonts w:ascii="Times New Roman" w:hAnsi="Times New Roman" w:cs="Times New Roman"/>
          <w:sz w:val="28"/>
          <w:szCs w:val="28"/>
          <w:lang w:val="en-GB"/>
        </w:rPr>
        <w:t>ed</w:t>
      </w:r>
      <w:r w:rsidR="009A1FBD" w:rsidRPr="00E60FCD">
        <w:rPr>
          <w:rFonts w:ascii="Times New Roman" w:hAnsi="Times New Roman" w:cs="Times New Roman"/>
          <w:sz w:val="28"/>
          <w:szCs w:val="28"/>
          <w:lang w:val="en-GB"/>
        </w:rPr>
        <w:t xml:space="preserve"> roughly</w:t>
      </w:r>
      <w:r w:rsidR="00327302" w:rsidRPr="00E60FCD">
        <w:rPr>
          <w:rFonts w:ascii="Times New Roman" w:hAnsi="Times New Roman" w:cs="Times New Roman"/>
          <w:sz w:val="28"/>
          <w:szCs w:val="28"/>
          <w:lang w:val="en-GB"/>
        </w:rPr>
        <w:t xml:space="preserve"> for </w:t>
      </w:r>
      <w:r w:rsidR="008A4710" w:rsidRPr="00E60FCD">
        <w:rPr>
          <w:rFonts w:ascii="Times New Roman" w:hAnsi="Times New Roman" w:cs="Times New Roman"/>
          <w:sz w:val="28"/>
          <w:szCs w:val="28"/>
          <w:lang w:val="en-GB"/>
        </w:rPr>
        <w:t xml:space="preserve">18.3% </w:t>
      </w:r>
      <w:r w:rsidR="00327302" w:rsidRPr="00E60FCD">
        <w:rPr>
          <w:rFonts w:ascii="Times New Roman" w:hAnsi="Times New Roman" w:cs="Times New Roman"/>
          <w:sz w:val="28"/>
          <w:szCs w:val="28"/>
          <w:lang w:val="en-GB"/>
        </w:rPr>
        <w:t xml:space="preserve">of the </w:t>
      </w:r>
      <w:r w:rsidR="003057A5" w:rsidRPr="00E60FCD">
        <w:rPr>
          <w:rFonts w:ascii="Times New Roman" w:hAnsi="Times New Roman" w:cs="Times New Roman"/>
          <w:sz w:val="28"/>
          <w:szCs w:val="28"/>
          <w:lang w:val="en-GB"/>
        </w:rPr>
        <w:t>net ecosystem carbon balance</w:t>
      </w:r>
      <w:r w:rsidR="002D5FB0" w:rsidRPr="00E60FCD">
        <w:rPr>
          <w:rFonts w:ascii="Times New Roman" w:hAnsi="Times New Roman" w:cs="Times New Roman"/>
          <w:sz w:val="28"/>
          <w:szCs w:val="28"/>
          <w:lang w:val="en-GB"/>
        </w:rPr>
        <w:t xml:space="preserve"> in the </w:t>
      </w:r>
      <w:r w:rsidR="005F6FEB" w:rsidRPr="00E60FCD">
        <w:rPr>
          <w:rFonts w:ascii="Times New Roman" w:hAnsi="Times New Roman" w:cs="Times New Roman"/>
          <w:sz w:val="28"/>
          <w:szCs w:val="28"/>
          <w:lang w:val="en-GB"/>
        </w:rPr>
        <w:t>catchment</w:t>
      </w:r>
      <w:r w:rsidR="00327302" w:rsidRPr="00E60FCD">
        <w:rPr>
          <w:rFonts w:ascii="Times New Roman" w:hAnsi="Times New Roman" w:cs="Times New Roman"/>
          <w:sz w:val="28"/>
          <w:szCs w:val="28"/>
          <w:lang w:val="en-GB"/>
        </w:rPr>
        <w:t>.</w:t>
      </w:r>
      <w:r w:rsidR="002D5FB0" w:rsidRPr="00E60FCD">
        <w:rPr>
          <w:rFonts w:ascii="Times New Roman" w:hAnsi="Times New Roman" w:cs="Times New Roman"/>
          <w:sz w:val="28"/>
          <w:szCs w:val="28"/>
          <w:lang w:val="en-GB"/>
        </w:rPr>
        <w:t xml:space="preserve"> </w:t>
      </w:r>
      <w:r w:rsidR="009A1FBD" w:rsidRPr="00E60FCD">
        <w:rPr>
          <w:rFonts w:ascii="Times New Roman" w:hAnsi="Times New Roman" w:cs="Times New Roman"/>
          <w:sz w:val="28"/>
          <w:szCs w:val="28"/>
          <w:lang w:val="en-GB"/>
        </w:rPr>
        <w:t xml:space="preserve">As the upland mountains, covered by mineral soils extensively, would likely export much less DOC </w:t>
      </w:r>
      <w:r w:rsidR="005F6FEB" w:rsidRPr="00E60FCD">
        <w:rPr>
          <w:rFonts w:ascii="Times New Roman" w:hAnsi="Times New Roman" w:cs="Times New Roman"/>
          <w:sz w:val="28"/>
          <w:szCs w:val="28"/>
          <w:lang w:val="en-GB"/>
        </w:rPr>
        <w:t xml:space="preserve">to the stream </w:t>
      </w:r>
      <w:r w:rsidR="009A1FBD" w:rsidRPr="00E60FCD">
        <w:rPr>
          <w:rFonts w:ascii="Times New Roman" w:hAnsi="Times New Roman" w:cs="Times New Roman"/>
          <w:sz w:val="28"/>
          <w:szCs w:val="28"/>
          <w:lang w:val="en-GB"/>
        </w:rPr>
        <w:t>than the peatland,</w:t>
      </w:r>
      <w:r w:rsidR="00B93AB0" w:rsidRPr="00E60FCD">
        <w:rPr>
          <w:rFonts w:ascii="Times New Roman" w:hAnsi="Times New Roman" w:cs="Times New Roman"/>
          <w:sz w:val="28"/>
          <w:szCs w:val="28"/>
          <w:lang w:val="en-GB"/>
        </w:rPr>
        <w:t xml:space="preserve"> </w:t>
      </w:r>
      <w:r w:rsidR="002F017E" w:rsidRPr="00E60FCD">
        <w:rPr>
          <w:rFonts w:ascii="Times New Roman" w:hAnsi="Times New Roman" w:cs="Times New Roman"/>
          <w:sz w:val="28"/>
          <w:szCs w:val="28"/>
          <w:lang w:val="en-GB"/>
        </w:rPr>
        <w:t xml:space="preserve">the DOC yield from the sole peatland should be </w:t>
      </w:r>
      <w:r w:rsidR="006E4045" w:rsidRPr="00E60FCD">
        <w:rPr>
          <w:rFonts w:ascii="Times New Roman" w:hAnsi="Times New Roman" w:cs="Times New Roman"/>
          <w:sz w:val="28"/>
          <w:szCs w:val="28"/>
          <w:lang w:val="en-GB"/>
        </w:rPr>
        <w:t xml:space="preserve">much </w:t>
      </w:r>
      <w:r w:rsidR="002F017E" w:rsidRPr="00E60FCD">
        <w:rPr>
          <w:rFonts w:ascii="Times New Roman" w:hAnsi="Times New Roman" w:cs="Times New Roman"/>
          <w:sz w:val="28"/>
          <w:szCs w:val="28"/>
          <w:lang w:val="en-GB"/>
        </w:rPr>
        <w:t>higher than 4.7 g m</w:t>
      </w:r>
      <w:r w:rsidR="002F017E" w:rsidRPr="00E60FCD">
        <w:rPr>
          <w:rFonts w:ascii="Times New Roman" w:hAnsi="Times New Roman" w:cs="Times New Roman"/>
          <w:sz w:val="28"/>
          <w:szCs w:val="28"/>
          <w:vertAlign w:val="superscript"/>
          <w:lang w:val="en-GB"/>
        </w:rPr>
        <w:t>-2</w:t>
      </w:r>
      <w:r w:rsidR="002F017E" w:rsidRPr="00E60FCD">
        <w:rPr>
          <w:rFonts w:ascii="Times New Roman" w:hAnsi="Times New Roman" w:cs="Times New Roman"/>
          <w:sz w:val="28"/>
          <w:szCs w:val="28"/>
          <w:lang w:val="en-GB"/>
        </w:rPr>
        <w:t xml:space="preserve"> yr</w:t>
      </w:r>
      <w:r w:rsidR="002F017E" w:rsidRPr="00E60FCD">
        <w:rPr>
          <w:rFonts w:ascii="Times New Roman" w:hAnsi="Times New Roman" w:cs="Times New Roman"/>
          <w:sz w:val="28"/>
          <w:szCs w:val="28"/>
          <w:vertAlign w:val="superscript"/>
          <w:lang w:val="en-GB"/>
        </w:rPr>
        <w:t>-1</w:t>
      </w:r>
      <w:r w:rsidR="002F017E" w:rsidRPr="00E60FCD">
        <w:rPr>
          <w:rFonts w:ascii="Times New Roman" w:hAnsi="Times New Roman" w:cs="Times New Roman"/>
          <w:sz w:val="28"/>
          <w:szCs w:val="28"/>
          <w:lang w:val="en-GB"/>
        </w:rPr>
        <w:t xml:space="preserve">, and hence </w:t>
      </w:r>
      <w:r w:rsidR="00B93AB0" w:rsidRPr="00E60FCD">
        <w:rPr>
          <w:rFonts w:ascii="Times New Roman" w:hAnsi="Times New Roman" w:cs="Times New Roman"/>
          <w:sz w:val="28"/>
          <w:szCs w:val="28"/>
          <w:lang w:val="en-GB"/>
        </w:rPr>
        <w:t>t</w:t>
      </w:r>
      <w:r w:rsidR="00327302" w:rsidRPr="00E60FCD">
        <w:rPr>
          <w:rFonts w:ascii="Times New Roman" w:hAnsi="Times New Roman" w:cs="Times New Roman"/>
          <w:sz w:val="28"/>
          <w:szCs w:val="28"/>
          <w:lang w:val="en-GB"/>
        </w:rPr>
        <w:t xml:space="preserve">he </w:t>
      </w:r>
      <w:r w:rsidR="0023709C" w:rsidRPr="00E60FCD">
        <w:rPr>
          <w:rFonts w:ascii="Times New Roman" w:hAnsi="Times New Roman" w:cs="Times New Roman"/>
          <w:sz w:val="28"/>
          <w:szCs w:val="28"/>
          <w:lang w:val="en-GB"/>
        </w:rPr>
        <w:t>proportion</w:t>
      </w:r>
      <w:r w:rsidR="00327302" w:rsidRPr="00E60FCD">
        <w:rPr>
          <w:rFonts w:ascii="Times New Roman" w:hAnsi="Times New Roman" w:cs="Times New Roman"/>
          <w:sz w:val="28"/>
          <w:szCs w:val="28"/>
          <w:lang w:val="en-GB"/>
        </w:rPr>
        <w:t xml:space="preserve"> </w:t>
      </w:r>
      <w:r w:rsidR="00044ECA" w:rsidRPr="00E60FCD">
        <w:rPr>
          <w:rFonts w:ascii="Times New Roman" w:hAnsi="Times New Roman" w:cs="Times New Roman"/>
          <w:sz w:val="28"/>
          <w:szCs w:val="28"/>
          <w:lang w:val="en-GB"/>
        </w:rPr>
        <w:t>was</w:t>
      </w:r>
      <w:r w:rsidR="00413600" w:rsidRPr="00E60FCD">
        <w:rPr>
          <w:rFonts w:ascii="Times New Roman" w:hAnsi="Times New Roman" w:cs="Times New Roman"/>
          <w:sz w:val="28"/>
          <w:szCs w:val="28"/>
          <w:lang w:val="en-GB"/>
        </w:rPr>
        <w:t xml:space="preserve"> </w:t>
      </w:r>
      <w:r w:rsidR="002D5FB0" w:rsidRPr="00E60FCD">
        <w:rPr>
          <w:rFonts w:ascii="Times New Roman" w:hAnsi="Times New Roman" w:cs="Times New Roman"/>
          <w:sz w:val="28"/>
          <w:szCs w:val="28"/>
          <w:lang w:val="en-GB"/>
        </w:rPr>
        <w:t xml:space="preserve">a </w:t>
      </w:r>
      <w:r w:rsidR="00B93AB0" w:rsidRPr="00E60FCD">
        <w:rPr>
          <w:rFonts w:ascii="Times New Roman" w:hAnsi="Times New Roman" w:cs="Times New Roman"/>
          <w:sz w:val="28"/>
          <w:szCs w:val="28"/>
          <w:lang w:val="en-GB"/>
        </w:rPr>
        <w:t xml:space="preserve">very </w:t>
      </w:r>
      <w:r w:rsidR="002D5FB0" w:rsidRPr="00E60FCD">
        <w:rPr>
          <w:rFonts w:ascii="Times New Roman" w:hAnsi="Times New Roman" w:cs="Times New Roman"/>
          <w:sz w:val="28"/>
          <w:szCs w:val="28"/>
          <w:lang w:val="en-GB"/>
        </w:rPr>
        <w:t>conservative estimate</w:t>
      </w:r>
      <w:r w:rsidR="00B93AB0" w:rsidRPr="00E60FCD">
        <w:rPr>
          <w:rFonts w:ascii="Times New Roman" w:hAnsi="Times New Roman" w:cs="Times New Roman"/>
          <w:sz w:val="28"/>
          <w:szCs w:val="28"/>
          <w:lang w:val="en-GB"/>
        </w:rPr>
        <w:t>.</w:t>
      </w:r>
      <w:r w:rsidR="00901B8E" w:rsidRPr="00E60FCD">
        <w:rPr>
          <w:rFonts w:ascii="Times New Roman" w:hAnsi="Times New Roman" w:cs="Times New Roman"/>
          <w:sz w:val="28"/>
          <w:szCs w:val="28"/>
          <w:lang w:val="en-GB"/>
        </w:rPr>
        <w:t xml:space="preserve"> </w:t>
      </w:r>
      <w:r w:rsidR="008D4CE7" w:rsidRPr="00E60FCD">
        <w:rPr>
          <w:rFonts w:ascii="Times New Roman" w:hAnsi="Times New Roman" w:cs="Times New Roman"/>
          <w:sz w:val="28"/>
          <w:szCs w:val="28"/>
          <w:lang w:val="en-GB"/>
        </w:rPr>
        <w:t>However, our data still highlight</w:t>
      </w:r>
      <w:r w:rsidR="00044ECA" w:rsidRPr="00E60FCD">
        <w:rPr>
          <w:rFonts w:ascii="Times New Roman" w:hAnsi="Times New Roman" w:cs="Times New Roman"/>
          <w:sz w:val="28"/>
          <w:szCs w:val="28"/>
          <w:lang w:val="en-GB"/>
        </w:rPr>
        <w:t>ed</w:t>
      </w:r>
      <w:r w:rsidR="008D4CE7" w:rsidRPr="00E60FCD">
        <w:rPr>
          <w:rFonts w:ascii="Times New Roman" w:hAnsi="Times New Roman" w:cs="Times New Roman"/>
          <w:sz w:val="28"/>
          <w:szCs w:val="28"/>
          <w:lang w:val="en-GB"/>
        </w:rPr>
        <w:t xml:space="preserve"> the importance of stream carbon export for peatland net ecosystem carbon balance. Any disturbance altering DOC export magnitudes should disrupt the balance between of carbon sequestration and release in the peatland. </w:t>
      </w:r>
      <w:r w:rsidR="00CF4C58" w:rsidRPr="00E60FCD">
        <w:rPr>
          <w:rFonts w:ascii="Times New Roman" w:hAnsi="Times New Roman" w:cs="Times New Roman"/>
          <w:sz w:val="28"/>
          <w:szCs w:val="28"/>
          <w:lang w:val="en-GB"/>
        </w:rPr>
        <w:t xml:space="preserve">In contrast to other studies, </w:t>
      </w:r>
      <w:r w:rsidR="00B93AB0" w:rsidRPr="00E60FCD">
        <w:rPr>
          <w:rFonts w:ascii="Times New Roman" w:hAnsi="Times New Roman" w:cs="Times New Roman"/>
          <w:sz w:val="28"/>
          <w:szCs w:val="28"/>
          <w:lang w:val="en-GB"/>
        </w:rPr>
        <w:t xml:space="preserve">the proportion </w:t>
      </w:r>
      <w:r w:rsidR="00044ECA" w:rsidRPr="00E60FCD">
        <w:rPr>
          <w:rFonts w:ascii="Times New Roman" w:hAnsi="Times New Roman" w:cs="Times New Roman"/>
          <w:sz w:val="28"/>
          <w:szCs w:val="28"/>
          <w:lang w:val="en-GB"/>
        </w:rPr>
        <w:t>was</w:t>
      </w:r>
      <w:r w:rsidR="00B93AB0" w:rsidRPr="00E60FCD">
        <w:rPr>
          <w:rFonts w:ascii="Times New Roman" w:hAnsi="Times New Roman" w:cs="Times New Roman"/>
          <w:sz w:val="28"/>
          <w:szCs w:val="28"/>
          <w:lang w:val="en-GB"/>
        </w:rPr>
        <w:t xml:space="preserve"> much higher than that in a northwest Russia river </w:t>
      </w:r>
      <w:r w:rsidR="00CF4C58" w:rsidRPr="00E60FCD">
        <w:rPr>
          <w:rFonts w:ascii="Times New Roman" w:hAnsi="Times New Roman" w:cs="Times New Roman"/>
          <w:sz w:val="28"/>
          <w:szCs w:val="28"/>
          <w:lang w:val="en-GB"/>
        </w:rPr>
        <w:t xml:space="preserve">through </w:t>
      </w:r>
      <w:r w:rsidR="00B93AB0" w:rsidRPr="00E60FCD">
        <w:rPr>
          <w:rFonts w:ascii="Times New Roman" w:hAnsi="Times New Roman" w:cs="Times New Roman"/>
          <w:sz w:val="28"/>
          <w:szCs w:val="28"/>
          <w:lang w:val="en-GB"/>
        </w:rPr>
        <w:t xml:space="preserve">which </w:t>
      </w:r>
      <w:r w:rsidR="00CF4C58" w:rsidRPr="00E60FCD">
        <w:rPr>
          <w:rFonts w:ascii="Times New Roman" w:hAnsi="Times New Roman" w:cs="Times New Roman"/>
          <w:sz w:val="28"/>
          <w:szCs w:val="28"/>
          <w:lang w:val="en-GB"/>
        </w:rPr>
        <w:t>the exported</w:t>
      </w:r>
      <w:r w:rsidR="00B93AB0" w:rsidRPr="00E60FCD">
        <w:rPr>
          <w:rFonts w:ascii="Times New Roman" w:hAnsi="Times New Roman" w:cs="Times New Roman"/>
          <w:sz w:val="28"/>
          <w:szCs w:val="28"/>
          <w:lang w:val="en-GB"/>
        </w:rPr>
        <w:t xml:space="preserve"> DOC </w:t>
      </w:r>
      <w:r w:rsidR="00CF4C58" w:rsidRPr="00E60FCD">
        <w:rPr>
          <w:rFonts w:ascii="Times New Roman" w:hAnsi="Times New Roman" w:cs="Times New Roman"/>
          <w:sz w:val="28"/>
          <w:szCs w:val="28"/>
          <w:lang w:val="en-GB"/>
        </w:rPr>
        <w:t>account</w:t>
      </w:r>
      <w:r w:rsidR="00044ECA" w:rsidRPr="00E60FCD">
        <w:rPr>
          <w:rFonts w:ascii="Times New Roman" w:hAnsi="Times New Roman" w:cs="Times New Roman"/>
          <w:sz w:val="28"/>
          <w:szCs w:val="28"/>
          <w:lang w:val="en-GB"/>
        </w:rPr>
        <w:t>ed</w:t>
      </w:r>
      <w:r w:rsidR="00CF4C58" w:rsidRPr="00E60FCD">
        <w:rPr>
          <w:rFonts w:ascii="Times New Roman" w:hAnsi="Times New Roman" w:cs="Times New Roman"/>
          <w:sz w:val="28"/>
          <w:szCs w:val="28"/>
          <w:lang w:val="en-GB"/>
        </w:rPr>
        <w:t xml:space="preserve"> for </w:t>
      </w:r>
      <w:r w:rsidR="00B93AB0" w:rsidRPr="00E60FCD">
        <w:rPr>
          <w:rFonts w:ascii="Times New Roman" w:hAnsi="Times New Roman" w:cs="Times New Roman"/>
          <w:sz w:val="28"/>
          <w:szCs w:val="28"/>
          <w:lang w:val="en-GB"/>
        </w:rPr>
        <w:t xml:space="preserve">5.6-8.5% of </w:t>
      </w:r>
      <w:r w:rsidR="00CF4C58" w:rsidRPr="00E60FCD">
        <w:rPr>
          <w:rFonts w:ascii="Times New Roman" w:hAnsi="Times New Roman" w:cs="Times New Roman"/>
          <w:sz w:val="28"/>
          <w:szCs w:val="28"/>
          <w:lang w:val="en-GB"/>
        </w:rPr>
        <w:t xml:space="preserve">the total </w:t>
      </w:r>
      <w:r w:rsidR="00B93AB0" w:rsidRPr="00E60FCD">
        <w:rPr>
          <w:rFonts w:ascii="Times New Roman" w:hAnsi="Times New Roman" w:cs="Times New Roman"/>
          <w:sz w:val="28"/>
          <w:szCs w:val="28"/>
          <w:lang w:val="en-GB"/>
        </w:rPr>
        <w:t>carbon sequestration</w:t>
      </w:r>
      <w:r w:rsidR="00106089" w:rsidRPr="00E60FCD">
        <w:rPr>
          <w:rFonts w:ascii="Times New Roman" w:hAnsi="Times New Roman" w:cs="Times New Roman"/>
          <w:sz w:val="28"/>
          <w:szCs w:val="28"/>
          <w:lang w:val="en-GB"/>
        </w:rPr>
        <w:t xml:space="preserve"> in the peatlands</w:t>
      </w:r>
      <w:r w:rsidR="006E3ADD" w:rsidRPr="00E60FCD">
        <w:rPr>
          <w:rFonts w:ascii="Times New Roman" w:hAnsi="Times New Roman" w:cs="Times New Roman"/>
          <w:sz w:val="28"/>
          <w:szCs w:val="28"/>
          <w:lang w:val="en-GB"/>
        </w:rPr>
        <w:t xml:space="preserve"> (Avagyan et al., 2016)</w:t>
      </w:r>
      <w:r w:rsidR="00485C14" w:rsidRPr="00E60FCD">
        <w:rPr>
          <w:rFonts w:ascii="Times New Roman" w:hAnsi="Times New Roman" w:cs="Times New Roman"/>
          <w:sz w:val="28"/>
          <w:szCs w:val="28"/>
          <w:lang w:val="en-GB"/>
        </w:rPr>
        <w:t>, while</w:t>
      </w:r>
      <w:r w:rsidR="004E5E9B" w:rsidRPr="00E60FCD">
        <w:rPr>
          <w:rFonts w:ascii="Times New Roman" w:hAnsi="Times New Roman" w:cs="Times New Roman"/>
          <w:sz w:val="28"/>
          <w:szCs w:val="28"/>
          <w:lang w:val="en-GB"/>
        </w:rPr>
        <w:t xml:space="preserve"> </w:t>
      </w:r>
      <w:r w:rsidR="00044ECA" w:rsidRPr="00E60FCD">
        <w:rPr>
          <w:rFonts w:ascii="Times New Roman" w:hAnsi="Times New Roman" w:cs="Times New Roman"/>
          <w:sz w:val="28"/>
          <w:szCs w:val="28"/>
          <w:lang w:val="en-GB"/>
        </w:rPr>
        <w:t>was</w:t>
      </w:r>
      <w:r w:rsidR="004E5E9B" w:rsidRPr="00E60FCD">
        <w:rPr>
          <w:rFonts w:ascii="Times New Roman" w:hAnsi="Times New Roman" w:cs="Times New Roman"/>
          <w:sz w:val="28"/>
          <w:szCs w:val="28"/>
          <w:lang w:val="en-GB"/>
        </w:rPr>
        <w:t xml:space="preserve"> </w:t>
      </w:r>
      <w:r w:rsidR="005A7C3A" w:rsidRPr="00E60FCD">
        <w:rPr>
          <w:rFonts w:ascii="Times New Roman" w:hAnsi="Times New Roman" w:cs="Times New Roman"/>
          <w:sz w:val="28"/>
          <w:szCs w:val="28"/>
          <w:lang w:val="en-GB"/>
        </w:rPr>
        <w:t>close</w:t>
      </w:r>
      <w:r w:rsidR="004E5E9B" w:rsidRPr="00E60FCD">
        <w:rPr>
          <w:rFonts w:ascii="Times New Roman" w:hAnsi="Times New Roman" w:cs="Times New Roman"/>
          <w:sz w:val="28"/>
          <w:szCs w:val="28"/>
          <w:lang w:val="en-GB"/>
        </w:rPr>
        <w:t xml:space="preserve"> to the </w:t>
      </w:r>
      <w:r w:rsidR="00AD0027" w:rsidRPr="00E60FCD">
        <w:rPr>
          <w:rFonts w:ascii="Times New Roman" w:hAnsi="Times New Roman" w:cs="Times New Roman"/>
          <w:sz w:val="28"/>
          <w:szCs w:val="28"/>
          <w:lang w:val="en-GB"/>
        </w:rPr>
        <w:t xml:space="preserve">peat </w:t>
      </w:r>
      <w:r w:rsidR="004E5E9B" w:rsidRPr="00E60FCD">
        <w:rPr>
          <w:rFonts w:ascii="Times New Roman" w:hAnsi="Times New Roman" w:cs="Times New Roman"/>
          <w:sz w:val="28"/>
          <w:szCs w:val="28"/>
          <w:lang w:val="en-GB"/>
        </w:rPr>
        <w:t>catchment</w:t>
      </w:r>
      <w:r w:rsidR="00CF4C58" w:rsidRPr="00E60FCD">
        <w:rPr>
          <w:rFonts w:ascii="Times New Roman" w:hAnsi="Times New Roman" w:cs="Times New Roman"/>
          <w:sz w:val="28"/>
          <w:szCs w:val="28"/>
          <w:lang w:val="en-GB"/>
        </w:rPr>
        <w:t xml:space="preserve"> </w:t>
      </w:r>
      <w:r w:rsidR="00CF4C58" w:rsidRPr="00E60FCD">
        <w:rPr>
          <w:rFonts w:ascii="Times New Roman" w:hAnsi="Times New Roman" w:cs="Times New Roman"/>
          <w:sz w:val="28"/>
          <w:szCs w:val="28"/>
          <w:lang w:val="en-GB"/>
        </w:rPr>
        <w:lastRenderedPageBreak/>
        <w:t>in Scotland</w:t>
      </w:r>
      <w:r w:rsidR="004E5E9B" w:rsidRPr="00E60FCD">
        <w:rPr>
          <w:rFonts w:ascii="Times New Roman" w:hAnsi="Times New Roman" w:cs="Times New Roman"/>
          <w:sz w:val="28"/>
          <w:szCs w:val="28"/>
          <w:lang w:val="en-GB"/>
        </w:rPr>
        <w:t xml:space="preserve"> wh</w:t>
      </w:r>
      <w:r w:rsidR="00CF4C58" w:rsidRPr="00E60FCD">
        <w:rPr>
          <w:rFonts w:ascii="Times New Roman" w:hAnsi="Times New Roman" w:cs="Times New Roman"/>
          <w:sz w:val="28"/>
          <w:szCs w:val="28"/>
          <w:lang w:val="en-GB"/>
        </w:rPr>
        <w:t>ere</w:t>
      </w:r>
      <w:r w:rsidR="004E5E9B" w:rsidRPr="00E60FCD">
        <w:rPr>
          <w:rFonts w:ascii="Times New Roman" w:hAnsi="Times New Roman" w:cs="Times New Roman"/>
          <w:sz w:val="28"/>
          <w:szCs w:val="28"/>
          <w:lang w:val="en-GB"/>
        </w:rPr>
        <w:t xml:space="preserve"> DOC represented a loss of 24% of NEE</w:t>
      </w:r>
      <w:r w:rsidR="00485C14" w:rsidRPr="00E60FCD">
        <w:rPr>
          <w:rFonts w:ascii="Times New Roman" w:hAnsi="Times New Roman" w:cs="Times New Roman"/>
          <w:sz w:val="28"/>
          <w:szCs w:val="28"/>
          <w:lang w:val="en-GB"/>
        </w:rPr>
        <w:t xml:space="preserve"> (Dinsmore et al., 2010).</w:t>
      </w:r>
      <w:r w:rsidR="00823098" w:rsidRPr="00E60FCD">
        <w:rPr>
          <w:rFonts w:ascii="Times New Roman" w:hAnsi="Times New Roman" w:cs="Times New Roman"/>
          <w:sz w:val="28"/>
          <w:szCs w:val="28"/>
          <w:lang w:val="en-GB"/>
        </w:rPr>
        <w:t xml:space="preserve"> </w:t>
      </w:r>
    </w:p>
    <w:p w14:paraId="1D6D6A6D" w14:textId="30FC2B61" w:rsidR="00993929" w:rsidRPr="00E60FCD" w:rsidRDefault="000D2464" w:rsidP="00F52F18">
      <w:pPr>
        <w:autoSpaceDE w:val="0"/>
        <w:autoSpaceDN w:val="0"/>
        <w:adjustRightInd w:val="0"/>
        <w:spacing w:beforeLines="50" w:before="156" w:line="480" w:lineRule="auto"/>
        <w:jc w:val="left"/>
        <w:rPr>
          <w:rFonts w:ascii="Times New Roman" w:hAnsi="Times New Roman" w:cs="Times New Roman"/>
          <w:b/>
          <w:kern w:val="0"/>
          <w:sz w:val="28"/>
          <w:szCs w:val="28"/>
          <w:lang w:val="en-GB"/>
        </w:rPr>
      </w:pPr>
      <w:r w:rsidRPr="00E60FCD">
        <w:rPr>
          <w:rFonts w:ascii="Times New Roman" w:hAnsi="Times New Roman" w:cs="Times New Roman"/>
          <w:b/>
          <w:kern w:val="0"/>
          <w:sz w:val="28"/>
          <w:szCs w:val="28"/>
          <w:lang w:val="en-GB"/>
        </w:rPr>
        <w:t>4.2. Flow pathway</w:t>
      </w:r>
      <w:r w:rsidR="00DC5975" w:rsidRPr="00E60FCD">
        <w:rPr>
          <w:rFonts w:ascii="Times New Roman" w:hAnsi="Times New Roman" w:cs="Times New Roman"/>
          <w:b/>
          <w:kern w:val="0"/>
          <w:sz w:val="28"/>
          <w:szCs w:val="28"/>
          <w:lang w:val="en-GB"/>
        </w:rPr>
        <w:t xml:space="preserve"> </w:t>
      </w:r>
      <w:r w:rsidRPr="00E60FCD">
        <w:rPr>
          <w:rFonts w:ascii="Times New Roman" w:hAnsi="Times New Roman" w:cs="Times New Roman"/>
          <w:b/>
          <w:kern w:val="0"/>
          <w:sz w:val="28"/>
          <w:szCs w:val="28"/>
          <w:lang w:val="en-GB"/>
        </w:rPr>
        <w:t xml:space="preserve">and DOC export </w:t>
      </w:r>
    </w:p>
    <w:p w14:paraId="178FCE1B" w14:textId="61BDBFB6" w:rsidR="00452DBF" w:rsidRPr="00E60FCD" w:rsidRDefault="00D70E7A" w:rsidP="00F52F18">
      <w:pPr>
        <w:autoSpaceDE w:val="0"/>
        <w:autoSpaceDN w:val="0"/>
        <w:adjustRightInd w:val="0"/>
        <w:spacing w:beforeLines="50" w:before="156" w:line="480" w:lineRule="auto"/>
        <w:ind w:firstLineChars="150" w:firstLine="420"/>
        <w:rPr>
          <w:rFonts w:ascii="Times New Roman" w:hAnsi="Times New Roman" w:cs="Times New Roman"/>
          <w:kern w:val="0"/>
          <w:sz w:val="28"/>
          <w:szCs w:val="28"/>
          <w:lang w:val="en-GB"/>
        </w:rPr>
      </w:pPr>
      <w:r w:rsidRPr="00E60FCD">
        <w:rPr>
          <w:rFonts w:ascii="Times New Roman" w:hAnsi="Times New Roman" w:cs="Times New Roman" w:hint="eastAsia"/>
          <w:kern w:val="0"/>
          <w:sz w:val="28"/>
          <w:szCs w:val="28"/>
          <w:lang w:val="en-GB"/>
        </w:rPr>
        <w:t>The increase in DOC concentration with st</w:t>
      </w:r>
      <w:r w:rsidR="00FC2051" w:rsidRPr="00E60FCD">
        <w:rPr>
          <w:rFonts w:ascii="Times New Roman" w:hAnsi="Times New Roman" w:cs="Times New Roman"/>
          <w:kern w:val="0"/>
          <w:sz w:val="28"/>
          <w:szCs w:val="28"/>
          <w:lang w:val="en-GB"/>
        </w:rPr>
        <w:t>r</w:t>
      </w:r>
      <w:r w:rsidRPr="00E60FCD">
        <w:rPr>
          <w:rFonts w:ascii="Times New Roman" w:hAnsi="Times New Roman" w:cs="Times New Roman" w:hint="eastAsia"/>
          <w:kern w:val="0"/>
          <w:sz w:val="28"/>
          <w:szCs w:val="28"/>
          <w:lang w:val="en-GB"/>
        </w:rPr>
        <w:t>eam discharge</w:t>
      </w:r>
      <w:r w:rsidRPr="00E60FCD">
        <w:rPr>
          <w:rFonts w:ascii="Times New Roman" w:hAnsi="Times New Roman" w:cs="Times New Roman"/>
          <w:kern w:val="0"/>
          <w:sz w:val="28"/>
          <w:szCs w:val="28"/>
          <w:lang w:val="en-GB"/>
        </w:rPr>
        <w:t xml:space="preserve"> </w:t>
      </w:r>
      <w:r w:rsidR="00FC2051" w:rsidRPr="00E60FCD">
        <w:rPr>
          <w:rFonts w:ascii="Times New Roman" w:hAnsi="Times New Roman" w:cs="Times New Roman"/>
          <w:kern w:val="0"/>
          <w:sz w:val="28"/>
          <w:szCs w:val="28"/>
          <w:lang w:val="en-GB"/>
        </w:rPr>
        <w:t xml:space="preserve">in the study </w:t>
      </w:r>
      <w:r w:rsidR="00044ECA" w:rsidRPr="00E60FCD">
        <w:rPr>
          <w:rFonts w:ascii="Times New Roman" w:hAnsi="Times New Roman" w:cs="Times New Roman"/>
          <w:kern w:val="0"/>
          <w:sz w:val="28"/>
          <w:szCs w:val="28"/>
          <w:lang w:val="en-GB"/>
        </w:rPr>
        <w:t>was</w:t>
      </w:r>
      <w:r w:rsidRPr="00E60FCD">
        <w:rPr>
          <w:rFonts w:ascii="Times New Roman" w:hAnsi="Times New Roman" w:cs="Times New Roman"/>
          <w:kern w:val="0"/>
          <w:sz w:val="28"/>
          <w:szCs w:val="28"/>
          <w:lang w:val="en-GB"/>
        </w:rPr>
        <w:t xml:space="preserve"> consistent with the patterns observed in other permafrost regions (</w:t>
      </w:r>
      <w:r w:rsidR="00B0726B" w:rsidRPr="00E60FCD">
        <w:rPr>
          <w:rFonts w:ascii="Times New Roman" w:hAnsi="Times New Roman" w:cs="Times New Roman"/>
          <w:kern w:val="0"/>
          <w:sz w:val="28"/>
          <w:szCs w:val="28"/>
          <w:lang w:val="en-GB"/>
        </w:rPr>
        <w:t xml:space="preserve">Hinton et al., 1998; </w:t>
      </w:r>
      <w:r w:rsidRPr="00E60FCD">
        <w:rPr>
          <w:rFonts w:ascii="Times New Roman" w:hAnsi="Times New Roman" w:cs="Times New Roman"/>
          <w:kern w:val="0"/>
          <w:sz w:val="28"/>
          <w:szCs w:val="28"/>
          <w:lang w:val="en-GB"/>
        </w:rPr>
        <w:t xml:space="preserve">Petrone et al., 2007; Balcarczyk </w:t>
      </w:r>
      <w:r w:rsidR="009C61BD" w:rsidRPr="00E60FCD">
        <w:rPr>
          <w:rFonts w:ascii="Times New Roman" w:hAnsi="Times New Roman" w:cs="Times New Roman"/>
          <w:kern w:val="0"/>
          <w:sz w:val="28"/>
          <w:szCs w:val="28"/>
          <w:lang w:val="en-GB"/>
        </w:rPr>
        <w:t xml:space="preserve">et al., </w:t>
      </w:r>
      <w:r w:rsidRPr="00E60FCD">
        <w:rPr>
          <w:rFonts w:ascii="Times New Roman" w:hAnsi="Times New Roman" w:cs="Times New Roman"/>
          <w:kern w:val="0"/>
          <w:sz w:val="28"/>
          <w:szCs w:val="28"/>
          <w:lang w:val="en-GB"/>
        </w:rPr>
        <w:t>2009; Koch et al., 2013)</w:t>
      </w:r>
      <w:r w:rsidR="00B0726B" w:rsidRPr="00E60FCD">
        <w:rPr>
          <w:rFonts w:ascii="Times New Roman" w:hAnsi="Times New Roman" w:cs="Times New Roman"/>
          <w:kern w:val="0"/>
          <w:sz w:val="28"/>
          <w:szCs w:val="28"/>
          <w:lang w:val="en-GB"/>
        </w:rPr>
        <w:t xml:space="preserve">. This relationship </w:t>
      </w:r>
      <w:r w:rsidR="00044ECA" w:rsidRPr="00E60FCD">
        <w:rPr>
          <w:rFonts w:ascii="Times New Roman" w:hAnsi="Times New Roman" w:cs="Times New Roman"/>
          <w:kern w:val="0"/>
          <w:sz w:val="28"/>
          <w:szCs w:val="28"/>
          <w:lang w:val="en-GB"/>
        </w:rPr>
        <w:t>was</w:t>
      </w:r>
      <w:r w:rsidR="00B0726B" w:rsidRPr="00E60FCD">
        <w:rPr>
          <w:rFonts w:ascii="Times New Roman" w:hAnsi="Times New Roman" w:cs="Times New Roman"/>
          <w:kern w:val="0"/>
          <w:sz w:val="28"/>
          <w:szCs w:val="28"/>
          <w:lang w:val="en-GB"/>
        </w:rPr>
        <w:t xml:space="preserve"> constant in both the wet and the dry year, which indicate</w:t>
      </w:r>
      <w:r w:rsidR="00044ECA" w:rsidRPr="00E60FCD">
        <w:rPr>
          <w:rFonts w:ascii="Times New Roman" w:hAnsi="Times New Roman" w:cs="Times New Roman"/>
          <w:kern w:val="0"/>
          <w:sz w:val="28"/>
          <w:szCs w:val="28"/>
          <w:lang w:val="en-GB"/>
        </w:rPr>
        <w:t>d</w:t>
      </w:r>
      <w:r w:rsidR="00B0726B" w:rsidRPr="00E60FCD">
        <w:rPr>
          <w:rFonts w:ascii="Times New Roman" w:hAnsi="Times New Roman" w:cs="Times New Roman"/>
          <w:kern w:val="0"/>
          <w:sz w:val="28"/>
          <w:szCs w:val="28"/>
          <w:lang w:val="en-GB"/>
        </w:rPr>
        <w:t xml:space="preserve"> </w:t>
      </w:r>
      <w:r w:rsidR="002741C8" w:rsidRPr="00E60FCD">
        <w:rPr>
          <w:rFonts w:ascii="Times New Roman" w:hAnsi="Times New Roman" w:cs="Times New Roman"/>
          <w:kern w:val="0"/>
          <w:sz w:val="28"/>
          <w:szCs w:val="28"/>
          <w:lang w:val="en-GB"/>
        </w:rPr>
        <w:t>t</w:t>
      </w:r>
      <w:r w:rsidR="00E0533D" w:rsidRPr="00E60FCD">
        <w:rPr>
          <w:rFonts w:ascii="Times New Roman" w:hAnsi="Times New Roman" w:cs="Times New Roman"/>
          <w:kern w:val="0"/>
          <w:sz w:val="28"/>
          <w:szCs w:val="28"/>
          <w:lang w:val="en-GB"/>
        </w:rPr>
        <w:t xml:space="preserve">he DOC export </w:t>
      </w:r>
      <w:r w:rsidR="00FC2051" w:rsidRPr="00E60FCD">
        <w:rPr>
          <w:rFonts w:ascii="Times New Roman" w:hAnsi="Times New Roman" w:cs="Times New Roman"/>
          <w:kern w:val="0"/>
          <w:sz w:val="28"/>
          <w:szCs w:val="28"/>
          <w:lang w:val="en-GB"/>
        </w:rPr>
        <w:t xml:space="preserve">from the studied catchment </w:t>
      </w:r>
      <w:r w:rsidR="00044ECA" w:rsidRPr="00E60FCD">
        <w:rPr>
          <w:rFonts w:ascii="Times New Roman" w:hAnsi="Times New Roman" w:cs="Times New Roman"/>
          <w:kern w:val="0"/>
          <w:sz w:val="28"/>
          <w:szCs w:val="28"/>
          <w:lang w:val="en-GB"/>
        </w:rPr>
        <w:t>wa</w:t>
      </w:r>
      <w:r w:rsidR="00E0533D" w:rsidRPr="00E60FCD">
        <w:rPr>
          <w:rFonts w:ascii="Times New Roman" w:hAnsi="Times New Roman" w:cs="Times New Roman"/>
          <w:kern w:val="0"/>
          <w:sz w:val="28"/>
          <w:szCs w:val="28"/>
          <w:lang w:val="en-GB"/>
        </w:rPr>
        <w:t>s a transport-limited process</w:t>
      </w:r>
      <w:r w:rsidR="000B50BB" w:rsidRPr="00E60FCD">
        <w:rPr>
          <w:rFonts w:ascii="Times New Roman" w:hAnsi="Times New Roman" w:cs="Times New Roman"/>
          <w:kern w:val="0"/>
          <w:sz w:val="28"/>
          <w:szCs w:val="28"/>
          <w:lang w:val="en-GB"/>
        </w:rPr>
        <w:t xml:space="preserve">. </w:t>
      </w:r>
      <w:r w:rsidR="00452DBF" w:rsidRPr="00E60FCD">
        <w:rPr>
          <w:rFonts w:ascii="Times New Roman" w:hAnsi="Times New Roman" w:cs="Times New Roman"/>
          <w:kern w:val="0"/>
          <w:sz w:val="28"/>
          <w:szCs w:val="28"/>
          <w:lang w:val="en-GB"/>
        </w:rPr>
        <w:t>On the contrary, it c</w:t>
      </w:r>
      <w:r w:rsidR="00044ECA" w:rsidRPr="00E60FCD">
        <w:rPr>
          <w:rFonts w:ascii="Times New Roman" w:hAnsi="Times New Roman" w:cs="Times New Roman"/>
          <w:kern w:val="0"/>
          <w:sz w:val="28"/>
          <w:szCs w:val="28"/>
          <w:lang w:val="en-GB"/>
        </w:rPr>
        <w:t>ould</w:t>
      </w:r>
      <w:r w:rsidR="00452DBF" w:rsidRPr="00E60FCD">
        <w:rPr>
          <w:rFonts w:ascii="Times New Roman" w:hAnsi="Times New Roman" w:cs="Times New Roman"/>
          <w:kern w:val="0"/>
          <w:sz w:val="28"/>
          <w:szCs w:val="28"/>
          <w:lang w:val="en-GB"/>
        </w:rPr>
        <w:t xml:space="preserve"> be confirmed not a carbon-limited process on the base of two facts: </w:t>
      </w:r>
      <w:r w:rsidR="004C7EC6" w:rsidRPr="00E60FCD">
        <w:rPr>
          <w:rFonts w:ascii="Times New Roman" w:hAnsi="Times New Roman" w:cs="Times New Roman"/>
          <w:kern w:val="0"/>
          <w:sz w:val="28"/>
          <w:szCs w:val="28"/>
          <w:lang w:val="en-GB"/>
        </w:rPr>
        <w:t xml:space="preserve">1) </w:t>
      </w:r>
      <w:r w:rsidR="00452DBF" w:rsidRPr="00E60FCD">
        <w:rPr>
          <w:rFonts w:ascii="Times New Roman" w:hAnsi="Times New Roman" w:cs="Times New Roman"/>
          <w:kern w:val="0"/>
          <w:sz w:val="28"/>
          <w:szCs w:val="28"/>
          <w:lang w:val="en-GB"/>
        </w:rPr>
        <w:t xml:space="preserve">the maintained high DOC concentrations in the two successive floods in 2013, and </w:t>
      </w:r>
      <w:r w:rsidR="004C7EC6" w:rsidRPr="00E60FCD">
        <w:rPr>
          <w:rFonts w:ascii="Times New Roman" w:hAnsi="Times New Roman" w:cs="Times New Roman"/>
          <w:kern w:val="0"/>
          <w:sz w:val="28"/>
          <w:szCs w:val="28"/>
          <w:lang w:val="en-GB"/>
        </w:rPr>
        <w:t xml:space="preserve">2) </w:t>
      </w:r>
      <w:r w:rsidR="00452DBF" w:rsidRPr="00E60FCD">
        <w:rPr>
          <w:rFonts w:ascii="Times New Roman" w:hAnsi="Times New Roman" w:cs="Times New Roman"/>
          <w:kern w:val="0"/>
          <w:sz w:val="28"/>
          <w:szCs w:val="28"/>
          <w:lang w:val="en-GB"/>
        </w:rPr>
        <w:t xml:space="preserve">the </w:t>
      </w:r>
      <w:r w:rsidR="00F44A25" w:rsidRPr="00E60FCD">
        <w:rPr>
          <w:rFonts w:ascii="Times New Roman" w:hAnsi="Times New Roman" w:cs="Times New Roman"/>
          <w:kern w:val="0"/>
          <w:sz w:val="28"/>
          <w:szCs w:val="28"/>
          <w:lang w:val="en-GB"/>
        </w:rPr>
        <w:t>uncorrelated</w:t>
      </w:r>
      <w:r w:rsidR="00452DBF" w:rsidRPr="00E60FCD">
        <w:rPr>
          <w:rFonts w:ascii="Times New Roman" w:hAnsi="Times New Roman" w:cs="Times New Roman"/>
          <w:kern w:val="0"/>
          <w:sz w:val="28"/>
          <w:szCs w:val="28"/>
          <w:lang w:val="en-GB"/>
        </w:rPr>
        <w:t xml:space="preserve"> DOC concentrations in peat pore </w:t>
      </w:r>
      <w:r w:rsidR="00413600" w:rsidRPr="00E60FCD">
        <w:rPr>
          <w:rFonts w:ascii="Times New Roman" w:hAnsi="Times New Roman" w:cs="Times New Roman"/>
          <w:kern w:val="0"/>
          <w:sz w:val="28"/>
          <w:szCs w:val="28"/>
          <w:lang w:val="en-GB"/>
        </w:rPr>
        <w:t xml:space="preserve">water </w:t>
      </w:r>
      <w:r w:rsidR="00F44A25" w:rsidRPr="00E60FCD">
        <w:rPr>
          <w:rFonts w:ascii="Times New Roman" w:hAnsi="Times New Roman" w:cs="Times New Roman"/>
          <w:kern w:val="0"/>
          <w:sz w:val="28"/>
          <w:szCs w:val="28"/>
          <w:lang w:val="en-GB"/>
        </w:rPr>
        <w:t>with</w:t>
      </w:r>
      <w:r w:rsidR="00413600" w:rsidRPr="00E60FCD">
        <w:rPr>
          <w:rFonts w:ascii="Times New Roman" w:hAnsi="Times New Roman" w:cs="Times New Roman"/>
          <w:kern w:val="0"/>
          <w:sz w:val="28"/>
          <w:szCs w:val="28"/>
          <w:lang w:val="en-GB"/>
        </w:rPr>
        <w:t xml:space="preserve"> </w:t>
      </w:r>
      <w:r w:rsidR="004C7EC6" w:rsidRPr="00E60FCD">
        <w:rPr>
          <w:rFonts w:ascii="Times New Roman" w:hAnsi="Times New Roman" w:cs="Times New Roman"/>
          <w:kern w:val="0"/>
          <w:sz w:val="28"/>
          <w:szCs w:val="28"/>
          <w:lang w:val="en-GB"/>
        </w:rPr>
        <w:t xml:space="preserve">temperature, </w:t>
      </w:r>
      <w:r w:rsidR="00413600" w:rsidRPr="00E60FCD">
        <w:rPr>
          <w:rFonts w:ascii="Times New Roman" w:hAnsi="Times New Roman" w:cs="Times New Roman"/>
          <w:kern w:val="0"/>
          <w:sz w:val="28"/>
          <w:szCs w:val="28"/>
          <w:lang w:val="en-GB"/>
        </w:rPr>
        <w:t xml:space="preserve">which hints that </w:t>
      </w:r>
      <w:r w:rsidR="00CB1DEC" w:rsidRPr="00E60FCD">
        <w:rPr>
          <w:rFonts w:ascii="Times New Roman" w:hAnsi="Times New Roman" w:cs="Times New Roman"/>
          <w:kern w:val="0"/>
          <w:sz w:val="28"/>
          <w:szCs w:val="28"/>
          <w:lang w:val="en-GB"/>
        </w:rPr>
        <w:t xml:space="preserve">DOC production rate is not </w:t>
      </w:r>
      <w:r w:rsidR="00413600" w:rsidRPr="00E60FCD">
        <w:rPr>
          <w:rFonts w:ascii="Times New Roman" w:hAnsi="Times New Roman" w:cs="Times New Roman"/>
          <w:kern w:val="0"/>
          <w:sz w:val="28"/>
          <w:szCs w:val="28"/>
          <w:lang w:val="en-GB"/>
        </w:rPr>
        <w:t>controlled by temperature</w:t>
      </w:r>
      <w:r w:rsidR="00CB1DEC" w:rsidRPr="00E60FCD">
        <w:rPr>
          <w:rFonts w:ascii="Times New Roman" w:hAnsi="Times New Roman" w:cs="Times New Roman"/>
          <w:kern w:val="0"/>
          <w:sz w:val="28"/>
          <w:szCs w:val="28"/>
          <w:lang w:val="en-GB"/>
        </w:rPr>
        <w:t xml:space="preserve"> only.</w:t>
      </w:r>
      <w:r w:rsidR="00413600" w:rsidRPr="00E60FCD">
        <w:rPr>
          <w:rFonts w:ascii="Times New Roman" w:hAnsi="Times New Roman" w:cs="Times New Roman"/>
          <w:kern w:val="0"/>
          <w:sz w:val="28"/>
          <w:szCs w:val="28"/>
          <w:lang w:val="en-GB"/>
        </w:rPr>
        <w:t xml:space="preserve"> </w:t>
      </w:r>
    </w:p>
    <w:p w14:paraId="6B903E51" w14:textId="523E2506" w:rsidR="001C074A" w:rsidRPr="00E60FCD" w:rsidRDefault="00452DBF" w:rsidP="00F52F18">
      <w:pPr>
        <w:autoSpaceDE w:val="0"/>
        <w:autoSpaceDN w:val="0"/>
        <w:adjustRightInd w:val="0"/>
        <w:spacing w:beforeLines="50" w:before="156" w:line="480" w:lineRule="auto"/>
        <w:ind w:firstLineChars="150" w:firstLine="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Given the transport-limited process,</w:t>
      </w:r>
      <w:r w:rsidR="00C17747" w:rsidRPr="00E60FCD">
        <w:rPr>
          <w:rFonts w:ascii="Times New Roman" w:hAnsi="Times New Roman" w:cs="Times New Roman"/>
          <w:kern w:val="0"/>
          <w:sz w:val="28"/>
          <w:szCs w:val="28"/>
          <w:lang w:val="en-GB"/>
        </w:rPr>
        <w:t xml:space="preserve"> </w:t>
      </w:r>
      <w:r w:rsidR="003700A5" w:rsidRPr="00E60FCD">
        <w:rPr>
          <w:rFonts w:ascii="Times New Roman" w:hAnsi="Times New Roman" w:cs="Times New Roman"/>
          <w:kern w:val="0"/>
          <w:sz w:val="28"/>
          <w:szCs w:val="28"/>
          <w:lang w:val="en-GB"/>
        </w:rPr>
        <w:t>changes</w:t>
      </w:r>
      <w:r w:rsidR="00C17747" w:rsidRPr="00E60FCD">
        <w:rPr>
          <w:rFonts w:ascii="Times New Roman" w:hAnsi="Times New Roman" w:cs="Times New Roman"/>
          <w:kern w:val="0"/>
          <w:sz w:val="28"/>
          <w:szCs w:val="28"/>
          <w:lang w:val="en-GB"/>
        </w:rPr>
        <w:t xml:space="preserve"> </w:t>
      </w:r>
      <w:r w:rsidR="003700A5" w:rsidRPr="00E60FCD">
        <w:rPr>
          <w:rFonts w:ascii="Times New Roman" w:hAnsi="Times New Roman" w:cs="Times New Roman"/>
          <w:kern w:val="0"/>
          <w:sz w:val="28"/>
          <w:szCs w:val="28"/>
          <w:lang w:val="en-GB"/>
        </w:rPr>
        <w:t xml:space="preserve">in flow </w:t>
      </w:r>
      <w:r w:rsidR="00C17747" w:rsidRPr="00E60FCD">
        <w:rPr>
          <w:rFonts w:ascii="Times New Roman" w:hAnsi="Times New Roman" w:cs="Times New Roman"/>
          <w:kern w:val="0"/>
          <w:sz w:val="28"/>
          <w:szCs w:val="28"/>
          <w:lang w:val="en-GB"/>
        </w:rPr>
        <w:t xml:space="preserve">pathway </w:t>
      </w:r>
      <w:r w:rsidR="00044ECA" w:rsidRPr="00E60FCD">
        <w:rPr>
          <w:rFonts w:ascii="Times New Roman" w:hAnsi="Times New Roman" w:cs="Times New Roman"/>
          <w:kern w:val="0"/>
          <w:sz w:val="28"/>
          <w:szCs w:val="28"/>
          <w:lang w:val="en-GB"/>
        </w:rPr>
        <w:t>were</w:t>
      </w:r>
      <w:r w:rsidR="00C17747" w:rsidRPr="00E60FCD">
        <w:rPr>
          <w:rFonts w:ascii="Times New Roman" w:hAnsi="Times New Roman" w:cs="Times New Roman"/>
          <w:kern w:val="0"/>
          <w:sz w:val="28"/>
          <w:szCs w:val="28"/>
          <w:lang w:val="en-GB"/>
        </w:rPr>
        <w:t xml:space="preserve"> </w:t>
      </w:r>
      <w:r w:rsidR="003700A5" w:rsidRPr="00E60FCD">
        <w:rPr>
          <w:rFonts w:ascii="Times New Roman" w:hAnsi="Times New Roman" w:cs="Times New Roman"/>
          <w:kern w:val="0"/>
          <w:sz w:val="28"/>
          <w:szCs w:val="28"/>
          <w:lang w:val="en-GB"/>
        </w:rPr>
        <w:t>considered to be the most</w:t>
      </w:r>
      <w:r w:rsidR="00C17747" w:rsidRPr="00E60FCD">
        <w:rPr>
          <w:rFonts w:ascii="Times New Roman" w:hAnsi="Times New Roman" w:cs="Times New Roman"/>
          <w:kern w:val="0"/>
          <w:sz w:val="28"/>
          <w:szCs w:val="28"/>
          <w:lang w:val="en-GB"/>
        </w:rPr>
        <w:t xml:space="preserve"> important control on DOC </w:t>
      </w:r>
      <w:r w:rsidR="00E170BA" w:rsidRPr="00E60FCD">
        <w:rPr>
          <w:rFonts w:ascii="Times New Roman" w:hAnsi="Times New Roman" w:cs="Times New Roman"/>
          <w:kern w:val="0"/>
          <w:sz w:val="28"/>
          <w:szCs w:val="28"/>
          <w:lang w:val="en-GB"/>
        </w:rPr>
        <w:t>export</w:t>
      </w:r>
      <w:r w:rsidRPr="00E60FCD">
        <w:rPr>
          <w:rFonts w:ascii="Times New Roman" w:hAnsi="Times New Roman" w:cs="Times New Roman"/>
          <w:kern w:val="0"/>
          <w:sz w:val="28"/>
          <w:szCs w:val="28"/>
          <w:lang w:val="en-GB"/>
        </w:rPr>
        <w:t xml:space="preserve"> in </w:t>
      </w:r>
      <w:r w:rsidR="00E170BA" w:rsidRPr="00E60FCD">
        <w:rPr>
          <w:rFonts w:ascii="Times New Roman" w:hAnsi="Times New Roman" w:cs="Times New Roman"/>
          <w:kern w:val="0"/>
          <w:sz w:val="28"/>
          <w:szCs w:val="28"/>
          <w:lang w:val="en-GB"/>
        </w:rPr>
        <w:t>the</w:t>
      </w:r>
      <w:r w:rsidRPr="00E60FCD">
        <w:rPr>
          <w:rFonts w:ascii="Times New Roman" w:hAnsi="Times New Roman" w:cs="Times New Roman"/>
          <w:kern w:val="0"/>
          <w:sz w:val="28"/>
          <w:szCs w:val="28"/>
          <w:lang w:val="en-GB"/>
        </w:rPr>
        <w:t xml:space="preserve"> </w:t>
      </w:r>
      <w:r w:rsidR="00E170BA" w:rsidRPr="00E60FCD">
        <w:rPr>
          <w:rFonts w:ascii="Times New Roman" w:hAnsi="Times New Roman" w:cs="Times New Roman"/>
          <w:kern w:val="0"/>
          <w:sz w:val="28"/>
          <w:szCs w:val="28"/>
          <w:lang w:val="en-GB"/>
        </w:rPr>
        <w:t>catchemt</w:t>
      </w:r>
      <w:r w:rsidR="00C17747" w:rsidRPr="00E60FCD">
        <w:rPr>
          <w:rFonts w:ascii="Times New Roman" w:hAnsi="Times New Roman" w:cs="Times New Roman"/>
          <w:kern w:val="0"/>
          <w:sz w:val="28"/>
          <w:szCs w:val="28"/>
          <w:lang w:val="en-GB"/>
        </w:rPr>
        <w:t>.</w:t>
      </w:r>
      <w:r w:rsidR="003700A5" w:rsidRPr="00E60FCD">
        <w:rPr>
          <w:rFonts w:ascii="Times New Roman" w:hAnsi="Times New Roman" w:cs="Times New Roman"/>
          <w:kern w:val="0"/>
          <w:sz w:val="28"/>
          <w:szCs w:val="28"/>
          <w:lang w:val="en-GB"/>
        </w:rPr>
        <w:t xml:space="preserve"> </w:t>
      </w:r>
      <w:r w:rsidR="00362DF0" w:rsidRPr="00E60FCD">
        <w:rPr>
          <w:rFonts w:ascii="Times New Roman" w:hAnsi="Times New Roman" w:cs="Times New Roman"/>
          <w:kern w:val="0"/>
          <w:sz w:val="28"/>
          <w:szCs w:val="28"/>
          <w:lang w:val="en-GB"/>
        </w:rPr>
        <w:t>Peatland in permafrost generally experience</w:t>
      </w:r>
      <w:r w:rsidR="00044ECA" w:rsidRPr="00E60FCD">
        <w:rPr>
          <w:rFonts w:ascii="Times New Roman" w:hAnsi="Times New Roman" w:cs="Times New Roman"/>
          <w:kern w:val="0"/>
          <w:sz w:val="28"/>
          <w:szCs w:val="28"/>
          <w:lang w:val="en-GB"/>
        </w:rPr>
        <w:t xml:space="preserve">d </w:t>
      </w:r>
      <w:r w:rsidR="00362DF0" w:rsidRPr="00E60FCD">
        <w:rPr>
          <w:rFonts w:ascii="Times New Roman" w:hAnsi="Times New Roman" w:cs="Times New Roman"/>
          <w:kern w:val="0"/>
          <w:sz w:val="28"/>
          <w:szCs w:val="28"/>
          <w:lang w:val="en-GB"/>
        </w:rPr>
        <w:t>subsurface flows but not over surface flows due to the occurrence of high rainfall infiltration into the thawed organic layer</w:t>
      </w:r>
      <w:r w:rsidR="00362DF0" w:rsidRPr="00E60FCD">
        <w:rPr>
          <w:rFonts w:ascii="Times New Roman" w:hAnsi="Times New Roman" w:cs="Times New Roman"/>
          <w:sz w:val="28"/>
          <w:szCs w:val="28"/>
          <w:lang w:val="en-GB"/>
        </w:rPr>
        <w:t xml:space="preserve"> (Carey and Woo, 1997).</w:t>
      </w:r>
      <w:r w:rsidR="00362DF0" w:rsidRPr="00E60FCD">
        <w:rPr>
          <w:rFonts w:ascii="Times New Roman" w:hAnsi="Times New Roman" w:cs="Times New Roman"/>
          <w:kern w:val="0"/>
          <w:sz w:val="28"/>
          <w:szCs w:val="28"/>
          <w:lang w:val="en-GB"/>
        </w:rPr>
        <w:t xml:space="preserve"> In </w:t>
      </w:r>
      <w:r w:rsidR="00E361F7" w:rsidRPr="00E60FCD">
        <w:rPr>
          <w:rFonts w:ascii="Times New Roman" w:hAnsi="Times New Roman" w:cs="Times New Roman"/>
          <w:kern w:val="0"/>
          <w:sz w:val="28"/>
          <w:szCs w:val="28"/>
          <w:lang w:val="en-GB"/>
        </w:rPr>
        <w:t>our study</w:t>
      </w:r>
      <w:r w:rsidR="00362DF0" w:rsidRPr="00E60FCD">
        <w:rPr>
          <w:rFonts w:ascii="Times New Roman" w:hAnsi="Times New Roman" w:cs="Times New Roman"/>
          <w:kern w:val="0"/>
          <w:sz w:val="28"/>
          <w:szCs w:val="28"/>
          <w:lang w:val="en-GB"/>
        </w:rPr>
        <w:t xml:space="preserve">, </w:t>
      </w:r>
      <w:r w:rsidR="00362DF0" w:rsidRPr="00E60FCD">
        <w:rPr>
          <w:rFonts w:ascii="Times New Roman" w:hAnsi="Times New Roman" w:cs="Times New Roman"/>
          <w:sz w:val="28"/>
          <w:szCs w:val="28"/>
          <w:lang w:val="en-GB"/>
        </w:rPr>
        <w:t>the porosity of peat in the upper 40 cm layer c</w:t>
      </w:r>
      <w:r w:rsidR="00044ECA" w:rsidRPr="00E60FCD">
        <w:rPr>
          <w:rFonts w:ascii="Times New Roman" w:hAnsi="Times New Roman" w:cs="Times New Roman"/>
          <w:sz w:val="28"/>
          <w:szCs w:val="28"/>
          <w:lang w:val="en-GB"/>
        </w:rPr>
        <w:t>ould</w:t>
      </w:r>
      <w:r w:rsidR="00362DF0" w:rsidRPr="00E60FCD">
        <w:rPr>
          <w:rFonts w:ascii="Times New Roman" w:hAnsi="Times New Roman" w:cs="Times New Roman"/>
          <w:sz w:val="28"/>
          <w:szCs w:val="28"/>
          <w:lang w:val="en-GB"/>
        </w:rPr>
        <w:t xml:space="preserve"> reach levels of 20-60% generally</w:t>
      </w:r>
      <w:r w:rsidR="00613DD3" w:rsidRPr="00E60FCD">
        <w:rPr>
          <w:rFonts w:ascii="Times New Roman" w:hAnsi="Times New Roman" w:cs="Times New Roman"/>
          <w:sz w:val="28"/>
          <w:szCs w:val="28"/>
          <w:lang w:val="en-GB"/>
        </w:rPr>
        <w:t>, which would necessarily lead to high</w:t>
      </w:r>
      <w:r w:rsidR="00362DF0" w:rsidRPr="00E60FCD">
        <w:rPr>
          <w:rFonts w:ascii="Times New Roman" w:hAnsi="Times New Roman" w:cs="Times New Roman"/>
          <w:sz w:val="28"/>
          <w:szCs w:val="28"/>
          <w:lang w:val="en-GB"/>
        </w:rPr>
        <w:t xml:space="preserve"> infiltration rates</w:t>
      </w:r>
      <w:r w:rsidR="00EB5660" w:rsidRPr="00E60FCD">
        <w:rPr>
          <w:rFonts w:ascii="Times New Roman" w:hAnsi="Times New Roman" w:cs="Times New Roman"/>
          <w:sz w:val="28"/>
          <w:szCs w:val="28"/>
          <w:lang w:val="en-GB"/>
        </w:rPr>
        <w:t xml:space="preserve"> for rainfall</w:t>
      </w:r>
      <w:r w:rsidR="00FF1511" w:rsidRPr="00E60FCD">
        <w:rPr>
          <w:rFonts w:ascii="Times New Roman" w:hAnsi="Times New Roman" w:cs="Times New Roman"/>
          <w:sz w:val="28"/>
          <w:szCs w:val="28"/>
          <w:lang w:val="en-GB"/>
        </w:rPr>
        <w:t>.</w:t>
      </w:r>
      <w:r w:rsidR="00362DF0" w:rsidRPr="00E60FCD">
        <w:rPr>
          <w:rFonts w:ascii="Times New Roman" w:hAnsi="Times New Roman" w:cs="Times New Roman"/>
          <w:sz w:val="28"/>
          <w:szCs w:val="28"/>
          <w:lang w:val="en-GB"/>
        </w:rPr>
        <w:t xml:space="preserve"> </w:t>
      </w:r>
      <w:r w:rsidR="00FF1511" w:rsidRPr="00E60FCD">
        <w:rPr>
          <w:rFonts w:ascii="Times New Roman" w:hAnsi="Times New Roman" w:cs="Times New Roman"/>
          <w:sz w:val="28"/>
          <w:szCs w:val="28"/>
          <w:lang w:val="en-GB"/>
        </w:rPr>
        <w:t xml:space="preserve">Blocking </w:t>
      </w:r>
      <w:r w:rsidR="00EB5660" w:rsidRPr="00E60FCD">
        <w:rPr>
          <w:rFonts w:ascii="Times New Roman" w:hAnsi="Times New Roman" w:cs="Times New Roman"/>
          <w:sz w:val="28"/>
          <w:szCs w:val="28"/>
          <w:lang w:val="en-GB"/>
        </w:rPr>
        <w:t xml:space="preserve">by </w:t>
      </w:r>
      <w:r w:rsidR="00613DD3" w:rsidRPr="00E60FCD">
        <w:rPr>
          <w:rFonts w:ascii="Times New Roman" w:hAnsi="Times New Roman" w:cs="Times New Roman"/>
          <w:sz w:val="28"/>
          <w:szCs w:val="28"/>
          <w:lang w:val="en-GB"/>
        </w:rPr>
        <w:t xml:space="preserve">frost table of </w:t>
      </w:r>
      <w:r w:rsidR="00EB5660" w:rsidRPr="00E60FCD">
        <w:rPr>
          <w:rFonts w:ascii="Times New Roman" w:hAnsi="Times New Roman" w:cs="Times New Roman"/>
          <w:sz w:val="28"/>
          <w:szCs w:val="28"/>
          <w:lang w:val="en-GB"/>
        </w:rPr>
        <w:t xml:space="preserve">the </w:t>
      </w:r>
      <w:r w:rsidR="00613DD3" w:rsidRPr="00E60FCD">
        <w:rPr>
          <w:rFonts w:ascii="Times New Roman" w:hAnsi="Times New Roman" w:cs="Times New Roman"/>
          <w:sz w:val="28"/>
          <w:szCs w:val="28"/>
          <w:lang w:val="en-GB"/>
        </w:rPr>
        <w:t>active layer</w:t>
      </w:r>
      <w:r w:rsidR="00FF1511" w:rsidRPr="00E60FCD">
        <w:rPr>
          <w:rFonts w:ascii="Times New Roman" w:hAnsi="Times New Roman" w:cs="Times New Roman"/>
          <w:sz w:val="28"/>
          <w:szCs w:val="28"/>
          <w:lang w:val="en-GB"/>
        </w:rPr>
        <w:t xml:space="preserve">, the lateral subsurface flow parallel to the </w:t>
      </w:r>
      <w:r w:rsidR="00044ECA" w:rsidRPr="00E60FCD">
        <w:rPr>
          <w:rFonts w:ascii="Times New Roman" w:hAnsi="Times New Roman" w:cs="Times New Roman"/>
          <w:sz w:val="28"/>
          <w:szCs w:val="28"/>
          <w:lang w:val="en-GB"/>
        </w:rPr>
        <w:lastRenderedPageBreak/>
        <w:t>frost table took</w:t>
      </w:r>
      <w:r w:rsidR="00646056" w:rsidRPr="00E60FCD">
        <w:rPr>
          <w:rFonts w:ascii="Times New Roman" w:hAnsi="Times New Roman" w:cs="Times New Roman"/>
          <w:sz w:val="28"/>
          <w:szCs w:val="28"/>
          <w:lang w:val="en-GB"/>
        </w:rPr>
        <w:t xml:space="preserve"> s</w:t>
      </w:r>
      <w:r w:rsidR="00FF1511" w:rsidRPr="00E60FCD">
        <w:rPr>
          <w:rFonts w:ascii="Times New Roman" w:hAnsi="Times New Roman" w:cs="Times New Roman"/>
          <w:sz w:val="28"/>
          <w:szCs w:val="28"/>
          <w:lang w:val="en-GB"/>
        </w:rPr>
        <w:t>hape</w:t>
      </w:r>
      <w:r w:rsidR="00646056" w:rsidRPr="00E60FCD">
        <w:rPr>
          <w:rFonts w:ascii="Times New Roman" w:hAnsi="Times New Roman" w:cs="Times New Roman"/>
          <w:sz w:val="28"/>
          <w:szCs w:val="28"/>
          <w:lang w:val="en-GB"/>
        </w:rPr>
        <w:t xml:space="preserve"> as a result</w:t>
      </w:r>
      <w:r w:rsidR="00FF1511" w:rsidRPr="00E60FCD">
        <w:rPr>
          <w:rFonts w:ascii="Times New Roman" w:hAnsi="Times New Roman" w:cs="Times New Roman"/>
          <w:sz w:val="28"/>
          <w:szCs w:val="28"/>
          <w:lang w:val="en-GB"/>
        </w:rPr>
        <w:t xml:space="preserve">. </w:t>
      </w:r>
      <w:r w:rsidR="001F6255" w:rsidRPr="00E60FCD">
        <w:rPr>
          <w:rFonts w:ascii="Times New Roman" w:hAnsi="Times New Roman" w:cs="Times New Roman"/>
          <w:sz w:val="28"/>
          <w:szCs w:val="28"/>
          <w:lang w:val="en-GB"/>
        </w:rPr>
        <w:t xml:space="preserve">Lateral subsurface flow </w:t>
      </w:r>
      <w:r w:rsidR="009116F7" w:rsidRPr="00E60FCD">
        <w:rPr>
          <w:rFonts w:ascii="Times New Roman" w:hAnsi="Times New Roman" w:cs="Times New Roman"/>
          <w:sz w:val="28"/>
          <w:szCs w:val="28"/>
          <w:lang w:val="en-GB"/>
        </w:rPr>
        <w:t>l</w:t>
      </w:r>
      <w:r w:rsidR="00585A09" w:rsidRPr="00E60FCD">
        <w:rPr>
          <w:rFonts w:ascii="Times New Roman" w:hAnsi="Times New Roman" w:cs="Times New Roman"/>
          <w:sz w:val="28"/>
          <w:szCs w:val="28"/>
          <w:lang w:val="en-GB"/>
        </w:rPr>
        <w:t>ed</w:t>
      </w:r>
      <w:r w:rsidR="009116F7" w:rsidRPr="00E60FCD">
        <w:rPr>
          <w:rFonts w:ascii="Times New Roman" w:hAnsi="Times New Roman" w:cs="Times New Roman"/>
          <w:sz w:val="28"/>
          <w:szCs w:val="28"/>
          <w:lang w:val="en-GB"/>
        </w:rPr>
        <w:t xml:space="preserve"> </w:t>
      </w:r>
      <w:r w:rsidR="001F6255" w:rsidRPr="00E60FCD">
        <w:rPr>
          <w:rFonts w:ascii="Times New Roman" w:hAnsi="Times New Roman" w:cs="Times New Roman"/>
          <w:sz w:val="28"/>
          <w:szCs w:val="28"/>
          <w:lang w:val="en-GB"/>
        </w:rPr>
        <w:t xml:space="preserve">the soil pore water </w:t>
      </w:r>
      <w:r w:rsidR="00AF1479" w:rsidRPr="00E60FCD">
        <w:rPr>
          <w:rFonts w:ascii="Times New Roman" w:hAnsi="Times New Roman" w:cs="Times New Roman"/>
          <w:sz w:val="28"/>
          <w:szCs w:val="28"/>
          <w:lang w:val="en-GB"/>
        </w:rPr>
        <w:t>in riparian zone</w:t>
      </w:r>
      <w:r w:rsidR="001F6255" w:rsidRPr="00E60FCD">
        <w:rPr>
          <w:rFonts w:ascii="Times New Roman" w:hAnsi="Times New Roman" w:cs="Times New Roman"/>
          <w:sz w:val="28"/>
          <w:szCs w:val="28"/>
          <w:lang w:val="en-GB"/>
        </w:rPr>
        <w:t xml:space="preserve"> to be pushed </w:t>
      </w:r>
      <w:r w:rsidR="00422D1C" w:rsidRPr="00E60FCD">
        <w:rPr>
          <w:rFonts w:ascii="Times New Roman" w:hAnsi="Times New Roman" w:cs="Times New Roman"/>
          <w:sz w:val="28"/>
          <w:szCs w:val="28"/>
          <w:lang w:val="en-GB"/>
        </w:rPr>
        <w:t xml:space="preserve">preferentially </w:t>
      </w:r>
      <w:r w:rsidR="009116F7" w:rsidRPr="00E60FCD">
        <w:rPr>
          <w:rFonts w:ascii="Times New Roman" w:hAnsi="Times New Roman" w:cs="Times New Roman"/>
          <w:sz w:val="28"/>
          <w:szCs w:val="28"/>
          <w:lang w:val="en-GB"/>
        </w:rPr>
        <w:t xml:space="preserve">into the channel </w:t>
      </w:r>
      <w:r w:rsidR="00422D1C" w:rsidRPr="00E60FCD">
        <w:rPr>
          <w:rFonts w:ascii="Times New Roman" w:hAnsi="Times New Roman" w:cs="Times New Roman"/>
          <w:sz w:val="28"/>
          <w:szCs w:val="28"/>
          <w:lang w:val="en-GB"/>
        </w:rPr>
        <w:t xml:space="preserve">and </w:t>
      </w:r>
      <w:r w:rsidR="001F6255" w:rsidRPr="00E60FCD">
        <w:rPr>
          <w:rFonts w:ascii="Times New Roman" w:hAnsi="Times New Roman" w:cs="Times New Roman"/>
          <w:sz w:val="28"/>
          <w:szCs w:val="28"/>
          <w:lang w:val="en-GB"/>
        </w:rPr>
        <w:t xml:space="preserve">form a major proportion of flood peaks owing to the high hydraulic conductivity of macroporous </w:t>
      </w:r>
      <w:r w:rsidR="00CA549D" w:rsidRPr="00E60FCD">
        <w:rPr>
          <w:rFonts w:ascii="Times New Roman" w:hAnsi="Times New Roman" w:cs="Times New Roman"/>
          <w:sz w:val="28"/>
          <w:szCs w:val="28"/>
          <w:lang w:val="en-GB"/>
        </w:rPr>
        <w:t>peat</w:t>
      </w:r>
      <w:r w:rsidR="001F6255" w:rsidRPr="00E60FCD">
        <w:rPr>
          <w:rFonts w:ascii="Times New Roman" w:hAnsi="Times New Roman" w:cs="Times New Roman"/>
          <w:sz w:val="28"/>
          <w:szCs w:val="28"/>
          <w:lang w:val="en-GB"/>
        </w:rPr>
        <w:t xml:space="preserve"> soil (</w:t>
      </w:r>
      <w:r w:rsidR="004B7528" w:rsidRPr="00E60FCD">
        <w:rPr>
          <w:rFonts w:ascii="Times New Roman" w:hAnsi="Times New Roman" w:cs="Times New Roman"/>
          <w:sz w:val="28"/>
          <w:szCs w:val="28"/>
          <w:lang w:val="en-GB"/>
        </w:rPr>
        <w:t xml:space="preserve">Boyer et al., 1997; </w:t>
      </w:r>
      <w:r w:rsidR="001F6255" w:rsidRPr="00E60FCD">
        <w:rPr>
          <w:rFonts w:ascii="Times New Roman" w:hAnsi="Times New Roman" w:cs="Times New Roman"/>
          <w:sz w:val="28"/>
          <w:szCs w:val="28"/>
          <w:lang w:val="en-GB"/>
        </w:rPr>
        <w:t xml:space="preserve">Carey and Woo, 2001). </w:t>
      </w:r>
      <w:r w:rsidR="009116F7" w:rsidRPr="00E60FCD">
        <w:rPr>
          <w:rFonts w:ascii="Times New Roman" w:hAnsi="Times New Roman" w:cs="Times New Roman"/>
          <w:sz w:val="28"/>
          <w:szCs w:val="28"/>
          <w:lang w:val="en-GB"/>
        </w:rPr>
        <w:t xml:space="preserve">It </w:t>
      </w:r>
      <w:r w:rsidR="00044ECA" w:rsidRPr="00E60FCD">
        <w:rPr>
          <w:rFonts w:ascii="Times New Roman" w:hAnsi="Times New Roman" w:cs="Times New Roman"/>
          <w:sz w:val="28"/>
          <w:szCs w:val="28"/>
          <w:lang w:val="en-GB"/>
        </w:rPr>
        <w:t>wa</w:t>
      </w:r>
      <w:r w:rsidR="009116F7" w:rsidRPr="00E60FCD">
        <w:rPr>
          <w:rFonts w:ascii="Times New Roman" w:hAnsi="Times New Roman" w:cs="Times New Roman"/>
          <w:sz w:val="28"/>
          <w:szCs w:val="28"/>
          <w:lang w:val="en-GB"/>
        </w:rPr>
        <w:t xml:space="preserve">s noteworthy that </w:t>
      </w:r>
      <w:r w:rsidR="009116F7" w:rsidRPr="00E60FCD">
        <w:rPr>
          <w:rFonts w:ascii="Times New Roman" w:hAnsi="Times New Roman" w:cs="Times New Roman"/>
          <w:kern w:val="0"/>
          <w:sz w:val="28"/>
          <w:szCs w:val="28"/>
          <w:lang w:val="en-GB"/>
        </w:rPr>
        <w:t>δ</w:t>
      </w:r>
      <w:r w:rsidR="009116F7" w:rsidRPr="00E60FCD">
        <w:rPr>
          <w:rFonts w:ascii="Times New Roman" w:hAnsi="Times New Roman" w:cs="Times New Roman"/>
          <w:kern w:val="0"/>
          <w:sz w:val="28"/>
          <w:szCs w:val="28"/>
          <w:vertAlign w:val="superscript"/>
          <w:lang w:val="en-GB"/>
        </w:rPr>
        <w:t>18</w:t>
      </w:r>
      <w:r w:rsidR="009116F7" w:rsidRPr="00E60FCD">
        <w:rPr>
          <w:rFonts w:ascii="Times New Roman" w:hAnsi="Times New Roman" w:cs="Times New Roman"/>
          <w:kern w:val="0"/>
          <w:sz w:val="28"/>
          <w:szCs w:val="28"/>
          <w:lang w:val="en-GB"/>
        </w:rPr>
        <w:t xml:space="preserve">O‰ values in the discharge </w:t>
      </w:r>
      <w:r w:rsidR="00044ECA" w:rsidRPr="00E60FCD">
        <w:rPr>
          <w:rFonts w:ascii="Times New Roman" w:hAnsi="Times New Roman" w:cs="Times New Roman"/>
          <w:kern w:val="0"/>
          <w:sz w:val="28"/>
          <w:szCs w:val="28"/>
          <w:lang w:val="en-GB"/>
        </w:rPr>
        <w:t>were</w:t>
      </w:r>
      <w:r w:rsidR="009116F7" w:rsidRPr="00E60FCD">
        <w:rPr>
          <w:rFonts w:ascii="Times New Roman" w:hAnsi="Times New Roman" w:cs="Times New Roman"/>
          <w:kern w:val="0"/>
          <w:sz w:val="28"/>
          <w:szCs w:val="28"/>
          <w:lang w:val="en-GB"/>
        </w:rPr>
        <w:t xml:space="preserve"> generally similar to those in soil pore water close to the stream channel while being more negative than those in rainfall</w:t>
      </w:r>
      <w:r w:rsidR="00E338A2" w:rsidRPr="00E60FCD">
        <w:rPr>
          <w:rFonts w:ascii="Times New Roman" w:hAnsi="Times New Roman" w:cs="Times New Roman"/>
          <w:kern w:val="0"/>
          <w:sz w:val="28"/>
          <w:szCs w:val="28"/>
          <w:lang w:val="en-GB"/>
        </w:rPr>
        <w:t>,</w:t>
      </w:r>
      <w:r w:rsidR="009116F7" w:rsidRPr="00E60FCD">
        <w:rPr>
          <w:rFonts w:ascii="Times New Roman" w:hAnsi="Times New Roman" w:cs="Times New Roman"/>
          <w:kern w:val="0"/>
          <w:sz w:val="28"/>
          <w:szCs w:val="28"/>
          <w:lang w:val="en-GB"/>
        </w:rPr>
        <w:t xml:space="preserve"> </w:t>
      </w:r>
      <w:r w:rsidR="00E338A2" w:rsidRPr="00E60FCD">
        <w:rPr>
          <w:rFonts w:ascii="Times New Roman" w:hAnsi="Times New Roman" w:cs="Times New Roman"/>
          <w:kern w:val="0"/>
          <w:sz w:val="28"/>
          <w:szCs w:val="28"/>
          <w:lang w:val="en-GB"/>
        </w:rPr>
        <w:t>which</w:t>
      </w:r>
      <w:r w:rsidR="009116F7" w:rsidRPr="00E60FCD">
        <w:rPr>
          <w:rFonts w:ascii="Times New Roman" w:hAnsi="Times New Roman" w:cs="Times New Roman"/>
          <w:kern w:val="0"/>
          <w:sz w:val="28"/>
          <w:szCs w:val="28"/>
          <w:lang w:val="en-GB"/>
        </w:rPr>
        <w:t xml:space="preserve"> </w:t>
      </w:r>
      <w:r w:rsidR="00044ECA" w:rsidRPr="00E60FCD">
        <w:rPr>
          <w:rFonts w:ascii="Times New Roman" w:hAnsi="Times New Roman" w:cs="Times New Roman"/>
          <w:kern w:val="0"/>
          <w:sz w:val="28"/>
          <w:szCs w:val="28"/>
          <w:lang w:val="en-GB"/>
        </w:rPr>
        <w:t>wa</w:t>
      </w:r>
      <w:r w:rsidR="00236B50" w:rsidRPr="00E60FCD">
        <w:rPr>
          <w:rFonts w:ascii="Times New Roman" w:hAnsi="Times New Roman" w:cs="Times New Roman"/>
          <w:kern w:val="0"/>
          <w:sz w:val="28"/>
          <w:szCs w:val="28"/>
          <w:lang w:val="en-GB"/>
        </w:rPr>
        <w:t>s a direct proof</w:t>
      </w:r>
      <w:r w:rsidR="009116F7" w:rsidRPr="00E60FCD">
        <w:rPr>
          <w:rFonts w:ascii="Times New Roman" w:hAnsi="Times New Roman" w:cs="Times New Roman"/>
          <w:kern w:val="0"/>
          <w:sz w:val="28"/>
          <w:szCs w:val="28"/>
          <w:lang w:val="en-GB"/>
        </w:rPr>
        <w:t xml:space="preserve"> that the stream discharge </w:t>
      </w:r>
      <w:r w:rsidR="00044ECA" w:rsidRPr="00E60FCD">
        <w:rPr>
          <w:rFonts w:ascii="Times New Roman" w:hAnsi="Times New Roman" w:cs="Times New Roman"/>
          <w:kern w:val="0"/>
          <w:sz w:val="28"/>
          <w:szCs w:val="28"/>
          <w:lang w:val="en-GB"/>
        </w:rPr>
        <w:t>wa</w:t>
      </w:r>
      <w:r w:rsidR="009116F7" w:rsidRPr="00E60FCD">
        <w:rPr>
          <w:rFonts w:ascii="Times New Roman" w:hAnsi="Times New Roman" w:cs="Times New Roman"/>
          <w:kern w:val="0"/>
          <w:sz w:val="28"/>
          <w:szCs w:val="28"/>
          <w:lang w:val="en-GB"/>
        </w:rPr>
        <w:t xml:space="preserve">s mainly composed of soil pore water reserved in the </w:t>
      </w:r>
      <w:r w:rsidR="009116F7" w:rsidRPr="00E60FCD">
        <w:rPr>
          <w:rFonts w:ascii="Times New Roman" w:hAnsi="Times New Roman" w:cs="Times New Roman" w:hint="eastAsia"/>
          <w:kern w:val="0"/>
          <w:sz w:val="28"/>
          <w:szCs w:val="28"/>
          <w:lang w:val="en-GB"/>
        </w:rPr>
        <w:t>peatland</w:t>
      </w:r>
      <w:r w:rsidR="009116F7" w:rsidRPr="00E60FCD">
        <w:rPr>
          <w:rFonts w:ascii="Times New Roman" w:hAnsi="Times New Roman" w:cs="Times New Roman"/>
          <w:kern w:val="0"/>
          <w:sz w:val="28"/>
          <w:szCs w:val="28"/>
          <w:lang w:val="en-GB"/>
        </w:rPr>
        <w:t xml:space="preserve"> before new rainfall events occur</w:t>
      </w:r>
      <w:r w:rsidR="00E338A2" w:rsidRPr="00E60FCD">
        <w:rPr>
          <w:rFonts w:ascii="Times New Roman" w:hAnsi="Times New Roman" w:cs="Times New Roman"/>
          <w:kern w:val="0"/>
          <w:sz w:val="28"/>
          <w:szCs w:val="28"/>
          <w:lang w:val="en-GB"/>
        </w:rPr>
        <w:t>.</w:t>
      </w:r>
      <w:r w:rsidR="009116F7" w:rsidRPr="00E60FCD">
        <w:rPr>
          <w:rFonts w:ascii="Times New Roman" w:hAnsi="Times New Roman" w:cs="Times New Roman"/>
          <w:kern w:val="0"/>
          <w:sz w:val="28"/>
          <w:szCs w:val="28"/>
          <w:lang w:val="en-GB"/>
        </w:rPr>
        <w:t xml:space="preserve"> </w:t>
      </w:r>
      <w:r w:rsidR="00AF1479" w:rsidRPr="00E60FCD">
        <w:rPr>
          <w:rFonts w:ascii="Times New Roman" w:hAnsi="Times New Roman" w:cs="Times New Roman"/>
          <w:kern w:val="0"/>
          <w:sz w:val="28"/>
          <w:szCs w:val="28"/>
          <w:lang w:val="en-GB"/>
        </w:rPr>
        <w:t xml:space="preserve">Similar studies have confirmed </w:t>
      </w:r>
      <w:r w:rsidR="00876466" w:rsidRPr="00E60FCD">
        <w:rPr>
          <w:rFonts w:ascii="Times New Roman" w:hAnsi="Times New Roman" w:cs="Times New Roman"/>
          <w:kern w:val="0"/>
          <w:sz w:val="28"/>
          <w:szCs w:val="28"/>
          <w:lang w:val="en-GB"/>
        </w:rPr>
        <w:t xml:space="preserve">the fact </w:t>
      </w:r>
      <w:r w:rsidR="00AF1479" w:rsidRPr="00E60FCD">
        <w:rPr>
          <w:rFonts w:ascii="Times New Roman" w:hAnsi="Times New Roman" w:cs="Times New Roman"/>
          <w:kern w:val="0"/>
          <w:sz w:val="28"/>
          <w:szCs w:val="28"/>
          <w:lang w:val="en-GB"/>
        </w:rPr>
        <w:t xml:space="preserve">that the riparian zone </w:t>
      </w:r>
      <w:r w:rsidR="00876466" w:rsidRPr="00E60FCD">
        <w:rPr>
          <w:rFonts w:ascii="Times New Roman" w:hAnsi="Times New Roman" w:cs="Times New Roman"/>
          <w:kern w:val="0"/>
          <w:sz w:val="28"/>
          <w:szCs w:val="28"/>
          <w:lang w:val="en-GB"/>
        </w:rPr>
        <w:t xml:space="preserve">of peat-drained river stores and releases </w:t>
      </w:r>
      <w:r w:rsidR="00AF1479" w:rsidRPr="00E60FCD">
        <w:rPr>
          <w:rFonts w:ascii="Times New Roman" w:hAnsi="Times New Roman" w:cs="Times New Roman"/>
          <w:kern w:val="0"/>
          <w:sz w:val="28"/>
          <w:szCs w:val="28"/>
          <w:lang w:val="en-GB"/>
        </w:rPr>
        <w:t xml:space="preserve">aged </w:t>
      </w:r>
      <w:r w:rsidR="00876466" w:rsidRPr="00E60FCD">
        <w:rPr>
          <w:rFonts w:ascii="Times New Roman" w:hAnsi="Times New Roman" w:cs="Times New Roman"/>
          <w:kern w:val="0"/>
          <w:sz w:val="28"/>
          <w:szCs w:val="28"/>
          <w:lang w:val="en-GB"/>
        </w:rPr>
        <w:t xml:space="preserve">and DOC-rich pre-event water </w:t>
      </w:r>
      <w:r w:rsidR="00AF1479" w:rsidRPr="00E60FCD">
        <w:rPr>
          <w:rFonts w:ascii="Times New Roman" w:hAnsi="Times New Roman" w:cs="Times New Roman"/>
          <w:kern w:val="0"/>
          <w:sz w:val="28"/>
          <w:szCs w:val="28"/>
          <w:lang w:val="en-GB"/>
        </w:rPr>
        <w:t>(</w:t>
      </w:r>
      <w:r w:rsidR="00A441DF" w:rsidRPr="00E60FCD">
        <w:rPr>
          <w:rFonts w:ascii="Times New Roman" w:hAnsi="Times New Roman" w:cs="Times New Roman"/>
          <w:sz w:val="28"/>
          <w:szCs w:val="28"/>
          <w:lang w:val="en-GB"/>
        </w:rPr>
        <w:t xml:space="preserve">Boyer et al., 1997; </w:t>
      </w:r>
      <w:r w:rsidR="00AF1479" w:rsidRPr="00E60FCD">
        <w:rPr>
          <w:rFonts w:ascii="Times New Roman" w:hAnsi="Times New Roman" w:cs="Times New Roman"/>
          <w:kern w:val="0"/>
          <w:sz w:val="28"/>
          <w:szCs w:val="28"/>
          <w:lang w:val="en-GB"/>
        </w:rPr>
        <w:t>Tetzlaff et al., 2014</w:t>
      </w:r>
      <w:r w:rsidR="00876466" w:rsidRPr="00E60FCD">
        <w:rPr>
          <w:rFonts w:ascii="Times New Roman" w:hAnsi="Times New Roman" w:cs="Times New Roman"/>
          <w:kern w:val="0"/>
          <w:sz w:val="28"/>
          <w:szCs w:val="28"/>
          <w:lang w:val="en-GB"/>
        </w:rPr>
        <w:t xml:space="preserve">; </w:t>
      </w:r>
      <w:r w:rsidR="00C80395" w:rsidRPr="00E60FCD">
        <w:rPr>
          <w:rFonts w:ascii="Times New Roman" w:hAnsi="Times New Roman" w:cs="Times New Roman"/>
          <w:kern w:val="0"/>
          <w:sz w:val="28"/>
          <w:szCs w:val="28"/>
          <w:lang w:val="en-GB"/>
        </w:rPr>
        <w:t>Guo</w:t>
      </w:r>
      <w:r w:rsidR="00876466" w:rsidRPr="00E60FCD">
        <w:rPr>
          <w:rFonts w:ascii="Times New Roman" w:hAnsi="Times New Roman" w:cs="Times New Roman"/>
          <w:kern w:val="0"/>
          <w:sz w:val="28"/>
          <w:szCs w:val="28"/>
          <w:lang w:val="en-GB"/>
        </w:rPr>
        <w:t xml:space="preserve"> et al., 201</w:t>
      </w:r>
      <w:r w:rsidR="00C80395" w:rsidRPr="00E60FCD">
        <w:rPr>
          <w:rFonts w:ascii="Times New Roman" w:hAnsi="Times New Roman" w:cs="Times New Roman"/>
          <w:kern w:val="0"/>
          <w:sz w:val="28"/>
          <w:szCs w:val="28"/>
          <w:lang w:val="en-GB"/>
        </w:rPr>
        <w:t>5</w:t>
      </w:r>
      <w:r w:rsidR="00AF1479" w:rsidRPr="00E60FCD">
        <w:rPr>
          <w:rFonts w:ascii="Times New Roman" w:hAnsi="Times New Roman" w:cs="Times New Roman"/>
          <w:kern w:val="0"/>
          <w:sz w:val="28"/>
          <w:szCs w:val="28"/>
          <w:lang w:val="en-GB"/>
        </w:rPr>
        <w:t>)</w:t>
      </w:r>
      <w:r w:rsidR="00876466" w:rsidRPr="00E60FCD">
        <w:rPr>
          <w:rFonts w:ascii="Times New Roman" w:hAnsi="Times New Roman" w:cs="Times New Roman"/>
          <w:kern w:val="0"/>
          <w:sz w:val="28"/>
          <w:szCs w:val="28"/>
          <w:lang w:val="en-GB"/>
        </w:rPr>
        <w:t>.</w:t>
      </w:r>
      <w:r w:rsidR="00AF1479" w:rsidRPr="00E60FCD">
        <w:rPr>
          <w:rFonts w:ascii="Times New Roman" w:hAnsi="Times New Roman" w:cs="Times New Roman"/>
          <w:kern w:val="0"/>
          <w:sz w:val="28"/>
          <w:szCs w:val="28"/>
          <w:lang w:val="en-GB"/>
        </w:rPr>
        <w:t xml:space="preserve"> </w:t>
      </w:r>
      <w:r w:rsidR="00A34365" w:rsidRPr="00E60FCD">
        <w:rPr>
          <w:rFonts w:ascii="Times New Roman" w:hAnsi="Times New Roman" w:cs="Times New Roman"/>
          <w:kern w:val="0"/>
          <w:sz w:val="28"/>
          <w:szCs w:val="28"/>
          <w:lang w:val="en-GB"/>
        </w:rPr>
        <w:t>As shown in Fig. 2, the water level in the riparian peat fluctuate</w:t>
      </w:r>
      <w:r w:rsidR="00044ECA" w:rsidRPr="00E60FCD">
        <w:rPr>
          <w:rFonts w:ascii="Times New Roman" w:hAnsi="Times New Roman" w:cs="Times New Roman"/>
          <w:kern w:val="0"/>
          <w:sz w:val="28"/>
          <w:szCs w:val="28"/>
          <w:lang w:val="en-GB"/>
        </w:rPr>
        <w:t>d</w:t>
      </w:r>
      <w:r w:rsidR="00A34365" w:rsidRPr="00E60FCD">
        <w:rPr>
          <w:rFonts w:ascii="Times New Roman" w:hAnsi="Times New Roman" w:cs="Times New Roman"/>
          <w:kern w:val="0"/>
          <w:sz w:val="28"/>
          <w:szCs w:val="28"/>
          <w:lang w:val="en-GB"/>
        </w:rPr>
        <w:t xml:space="preserve"> in good consistent with the stream discharge, which </w:t>
      </w:r>
      <w:r w:rsidR="00044ECA" w:rsidRPr="00E60FCD">
        <w:rPr>
          <w:rFonts w:ascii="Times New Roman" w:hAnsi="Times New Roman" w:cs="Times New Roman"/>
          <w:kern w:val="0"/>
          <w:sz w:val="28"/>
          <w:szCs w:val="28"/>
          <w:lang w:val="en-GB"/>
        </w:rPr>
        <w:t>wa</w:t>
      </w:r>
      <w:r w:rsidR="00A34365" w:rsidRPr="00E60FCD">
        <w:rPr>
          <w:rFonts w:ascii="Times New Roman" w:hAnsi="Times New Roman" w:cs="Times New Roman"/>
          <w:kern w:val="0"/>
          <w:sz w:val="28"/>
          <w:szCs w:val="28"/>
          <w:lang w:val="en-GB"/>
        </w:rPr>
        <w:t xml:space="preserve">s an indirect proof of the riparian contribution. </w:t>
      </w:r>
      <w:r w:rsidR="00876466" w:rsidRPr="00E60FCD">
        <w:rPr>
          <w:rFonts w:ascii="Times New Roman" w:hAnsi="Times New Roman" w:cs="Times New Roman"/>
          <w:kern w:val="0"/>
          <w:sz w:val="28"/>
          <w:szCs w:val="28"/>
          <w:lang w:val="en-GB"/>
        </w:rPr>
        <w:t>Given t</w:t>
      </w:r>
      <w:r w:rsidR="00966897" w:rsidRPr="00E60FCD">
        <w:rPr>
          <w:rFonts w:ascii="Times New Roman" w:hAnsi="Times New Roman" w:cs="Times New Roman" w:hint="eastAsia"/>
          <w:kern w:val="0"/>
          <w:sz w:val="28"/>
          <w:szCs w:val="28"/>
          <w:lang w:val="en-GB"/>
        </w:rPr>
        <w:t>he con</w:t>
      </w:r>
      <w:r w:rsidR="00966897" w:rsidRPr="00E60FCD">
        <w:rPr>
          <w:rFonts w:ascii="Times New Roman" w:hAnsi="Times New Roman" w:cs="Times New Roman"/>
          <w:kern w:val="0"/>
          <w:sz w:val="28"/>
          <w:szCs w:val="28"/>
          <w:lang w:val="en-GB"/>
        </w:rPr>
        <w:t>currence of high DOC concentrations and the flood peaks, our results highlight</w:t>
      </w:r>
      <w:r w:rsidR="00044ECA" w:rsidRPr="00E60FCD">
        <w:rPr>
          <w:rFonts w:ascii="Times New Roman" w:hAnsi="Times New Roman" w:cs="Times New Roman"/>
          <w:kern w:val="0"/>
          <w:sz w:val="28"/>
          <w:szCs w:val="28"/>
          <w:lang w:val="en-GB"/>
        </w:rPr>
        <w:t>ed</w:t>
      </w:r>
      <w:r w:rsidR="00966897" w:rsidRPr="00E60FCD">
        <w:rPr>
          <w:rFonts w:ascii="Times New Roman" w:hAnsi="Times New Roman" w:cs="Times New Roman"/>
          <w:kern w:val="0"/>
          <w:sz w:val="28"/>
          <w:szCs w:val="28"/>
          <w:lang w:val="en-GB"/>
        </w:rPr>
        <w:t xml:space="preserve"> the importance of the riparian zone </w:t>
      </w:r>
      <w:r w:rsidR="009241EA" w:rsidRPr="00E60FCD">
        <w:rPr>
          <w:rFonts w:ascii="Times New Roman" w:hAnsi="Times New Roman" w:cs="Times New Roman"/>
          <w:kern w:val="0"/>
          <w:sz w:val="28"/>
          <w:szCs w:val="28"/>
          <w:lang w:val="en-GB"/>
        </w:rPr>
        <w:t xml:space="preserve">as </w:t>
      </w:r>
      <w:r w:rsidR="00044ECA" w:rsidRPr="00E60FCD">
        <w:rPr>
          <w:rFonts w:ascii="Times New Roman" w:hAnsi="Times New Roman" w:cs="Times New Roman"/>
          <w:kern w:val="0"/>
          <w:sz w:val="28"/>
          <w:szCs w:val="28"/>
          <w:lang w:val="en-GB"/>
        </w:rPr>
        <w:t xml:space="preserve">both </w:t>
      </w:r>
      <w:r w:rsidR="009241EA" w:rsidRPr="00E60FCD">
        <w:rPr>
          <w:rFonts w:ascii="Times New Roman" w:hAnsi="Times New Roman" w:cs="Times New Roman"/>
          <w:kern w:val="0"/>
          <w:sz w:val="28"/>
          <w:szCs w:val="28"/>
          <w:lang w:val="en-GB"/>
        </w:rPr>
        <w:t xml:space="preserve">the main source of DOC and </w:t>
      </w:r>
      <w:r w:rsidR="00966897" w:rsidRPr="00E60FCD">
        <w:rPr>
          <w:rFonts w:ascii="Times New Roman" w:hAnsi="Times New Roman" w:cs="Times New Roman"/>
          <w:kern w:val="0"/>
          <w:sz w:val="28"/>
          <w:szCs w:val="28"/>
          <w:lang w:val="en-GB"/>
        </w:rPr>
        <w:t>the generation of discharge</w:t>
      </w:r>
      <w:r w:rsidR="009241EA" w:rsidRPr="00E60FCD">
        <w:rPr>
          <w:rFonts w:ascii="Times New Roman" w:hAnsi="Times New Roman" w:cs="Times New Roman"/>
          <w:kern w:val="0"/>
          <w:sz w:val="28"/>
          <w:szCs w:val="28"/>
          <w:lang w:val="en-GB"/>
        </w:rPr>
        <w:t xml:space="preserve">, which </w:t>
      </w:r>
      <w:r w:rsidR="00044ECA" w:rsidRPr="00E60FCD">
        <w:rPr>
          <w:rFonts w:ascii="Times New Roman" w:hAnsi="Times New Roman" w:cs="Times New Roman"/>
          <w:kern w:val="0"/>
          <w:sz w:val="28"/>
          <w:szCs w:val="28"/>
          <w:lang w:val="en-GB"/>
        </w:rPr>
        <w:t>wa</w:t>
      </w:r>
      <w:r w:rsidR="009241EA" w:rsidRPr="00E60FCD">
        <w:rPr>
          <w:rFonts w:ascii="Times New Roman" w:hAnsi="Times New Roman" w:cs="Times New Roman"/>
          <w:kern w:val="0"/>
          <w:sz w:val="28"/>
          <w:szCs w:val="28"/>
          <w:lang w:val="en-GB"/>
        </w:rPr>
        <w:t xml:space="preserve">s also recognized by Tunaley et al. (2016). </w:t>
      </w:r>
    </w:p>
    <w:p w14:paraId="17B39EEB" w14:textId="50A514EF" w:rsidR="00136D71" w:rsidRPr="00E60FCD" w:rsidRDefault="00011392" w:rsidP="00F52F18">
      <w:pPr>
        <w:autoSpaceDE w:val="0"/>
        <w:autoSpaceDN w:val="0"/>
        <w:adjustRightInd w:val="0"/>
        <w:spacing w:beforeLines="50" w:before="156" w:line="480" w:lineRule="auto"/>
        <w:jc w:val="left"/>
        <w:rPr>
          <w:rFonts w:ascii="Times New Roman" w:hAnsi="Times New Roman" w:cs="Times New Roman"/>
          <w:b/>
          <w:kern w:val="0"/>
          <w:sz w:val="28"/>
          <w:szCs w:val="28"/>
          <w:lang w:val="en-GB"/>
        </w:rPr>
      </w:pPr>
      <w:r w:rsidRPr="00E60FCD">
        <w:rPr>
          <w:rFonts w:ascii="Times New Roman" w:hAnsi="Times New Roman" w:cs="Times New Roman"/>
          <w:b/>
          <w:kern w:val="0"/>
          <w:sz w:val="28"/>
          <w:szCs w:val="28"/>
          <w:lang w:val="en-GB"/>
        </w:rPr>
        <w:t>4.</w:t>
      </w:r>
      <w:r w:rsidR="006C40BD" w:rsidRPr="00E60FCD">
        <w:rPr>
          <w:rFonts w:ascii="Times New Roman" w:hAnsi="Times New Roman" w:cs="Times New Roman"/>
          <w:b/>
          <w:kern w:val="0"/>
          <w:sz w:val="28"/>
          <w:szCs w:val="28"/>
          <w:lang w:val="en-GB"/>
        </w:rPr>
        <w:t>3</w:t>
      </w:r>
      <w:r w:rsidR="005230F2" w:rsidRPr="00E60FCD">
        <w:rPr>
          <w:rFonts w:ascii="Times New Roman" w:hAnsi="Times New Roman" w:cs="Times New Roman"/>
          <w:b/>
          <w:kern w:val="0"/>
          <w:sz w:val="28"/>
          <w:szCs w:val="28"/>
          <w:lang w:val="en-GB"/>
        </w:rPr>
        <w:t>.</w:t>
      </w:r>
      <w:r w:rsidRPr="00E60FCD">
        <w:rPr>
          <w:rFonts w:ascii="Times New Roman" w:hAnsi="Times New Roman" w:cs="Times New Roman"/>
          <w:b/>
          <w:kern w:val="0"/>
          <w:sz w:val="28"/>
          <w:szCs w:val="28"/>
          <w:lang w:val="en-GB"/>
        </w:rPr>
        <w:t xml:space="preserve"> </w:t>
      </w:r>
      <w:r w:rsidR="00136D71" w:rsidRPr="00E60FCD">
        <w:rPr>
          <w:rFonts w:ascii="Times New Roman" w:hAnsi="Times New Roman" w:cs="Times New Roman"/>
          <w:b/>
          <w:kern w:val="0"/>
          <w:sz w:val="28"/>
          <w:szCs w:val="28"/>
          <w:lang w:val="en-GB"/>
        </w:rPr>
        <w:t xml:space="preserve">DOC </w:t>
      </w:r>
      <w:r w:rsidR="0073691C" w:rsidRPr="00E60FCD">
        <w:rPr>
          <w:rFonts w:ascii="Times New Roman" w:hAnsi="Times New Roman" w:cs="Times New Roman"/>
          <w:b/>
          <w:kern w:val="0"/>
          <w:sz w:val="28"/>
          <w:szCs w:val="28"/>
          <w:lang w:val="en-GB"/>
        </w:rPr>
        <w:t xml:space="preserve">sources and </w:t>
      </w:r>
      <w:r w:rsidR="000838BF" w:rsidRPr="00E60FCD">
        <w:rPr>
          <w:rFonts w:ascii="Times New Roman" w:hAnsi="Times New Roman" w:cs="Times New Roman"/>
          <w:b/>
          <w:kern w:val="0"/>
          <w:sz w:val="28"/>
          <w:szCs w:val="28"/>
          <w:lang w:val="en-GB"/>
        </w:rPr>
        <w:t>chemica</w:t>
      </w:r>
      <w:r w:rsidR="00830505" w:rsidRPr="00E60FCD">
        <w:rPr>
          <w:rFonts w:ascii="Times New Roman" w:hAnsi="Times New Roman" w:cs="Times New Roman"/>
          <w:b/>
          <w:kern w:val="0"/>
          <w:sz w:val="28"/>
          <w:szCs w:val="28"/>
          <w:lang w:val="en-GB"/>
        </w:rPr>
        <w:t xml:space="preserve">l </w:t>
      </w:r>
      <w:r w:rsidR="000838BF" w:rsidRPr="00E60FCD">
        <w:rPr>
          <w:rFonts w:ascii="Times New Roman" w:hAnsi="Times New Roman" w:cs="Times New Roman"/>
          <w:b/>
          <w:kern w:val="0"/>
          <w:sz w:val="28"/>
          <w:szCs w:val="28"/>
          <w:lang w:val="en-GB"/>
        </w:rPr>
        <w:t xml:space="preserve">characteristics </w:t>
      </w:r>
      <w:r w:rsidR="00136D71" w:rsidRPr="00E60FCD">
        <w:rPr>
          <w:rFonts w:ascii="Times New Roman" w:hAnsi="Times New Roman" w:cs="Times New Roman"/>
          <w:b/>
          <w:kern w:val="0"/>
          <w:sz w:val="28"/>
          <w:szCs w:val="28"/>
          <w:lang w:val="en-GB"/>
        </w:rPr>
        <w:t xml:space="preserve"> </w:t>
      </w:r>
    </w:p>
    <w:p w14:paraId="6D3FBBCE" w14:textId="1DC02820" w:rsidR="000666F6" w:rsidRPr="00E60FCD" w:rsidRDefault="00FA7908" w:rsidP="00F52F18">
      <w:pPr>
        <w:autoSpaceDE w:val="0"/>
        <w:autoSpaceDN w:val="0"/>
        <w:adjustRightInd w:val="0"/>
        <w:spacing w:beforeLines="50" w:before="156" w:line="480" w:lineRule="auto"/>
        <w:ind w:firstLine="48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C</w:t>
      </w:r>
      <w:r w:rsidR="0088507D" w:rsidRPr="00E60FCD">
        <w:rPr>
          <w:rFonts w:ascii="Times New Roman" w:hAnsi="Times New Roman" w:cs="Times New Roman"/>
          <w:kern w:val="0"/>
          <w:sz w:val="28"/>
          <w:szCs w:val="28"/>
          <w:lang w:val="en-GB"/>
        </w:rPr>
        <w:t xml:space="preserve">onsiderable </w:t>
      </w:r>
      <w:r w:rsidR="00803AF4" w:rsidRPr="00E60FCD">
        <w:rPr>
          <w:rFonts w:ascii="Times New Roman" w:hAnsi="Times New Roman" w:cs="Times New Roman"/>
          <w:kern w:val="0"/>
          <w:sz w:val="28"/>
          <w:szCs w:val="28"/>
          <w:lang w:val="en-GB"/>
        </w:rPr>
        <w:t>fluctuations</w:t>
      </w:r>
      <w:r w:rsidR="0088507D" w:rsidRPr="00E60FCD">
        <w:rPr>
          <w:rFonts w:ascii="Times New Roman" w:hAnsi="Times New Roman" w:cs="Times New Roman"/>
          <w:kern w:val="0"/>
          <w:sz w:val="28"/>
          <w:szCs w:val="28"/>
          <w:lang w:val="en-GB"/>
        </w:rPr>
        <w:t xml:space="preserve"> in the three </w:t>
      </w:r>
      <w:r w:rsidR="00AF0EF1" w:rsidRPr="00E60FCD">
        <w:rPr>
          <w:rFonts w:ascii="Times New Roman" w:hAnsi="Times New Roman" w:cs="Times New Roman"/>
          <w:kern w:val="0"/>
          <w:sz w:val="28"/>
          <w:szCs w:val="28"/>
          <w:lang w:val="en-GB"/>
        </w:rPr>
        <w:t xml:space="preserve">fluorescence indexes, HIX, FI, and BIX during the rainfall-runoff events </w:t>
      </w:r>
      <w:r w:rsidR="00263A70" w:rsidRPr="00E60FCD">
        <w:rPr>
          <w:rFonts w:ascii="Times New Roman" w:hAnsi="Times New Roman" w:cs="Times New Roman"/>
          <w:kern w:val="0"/>
          <w:sz w:val="28"/>
          <w:szCs w:val="28"/>
          <w:lang w:val="en-GB"/>
        </w:rPr>
        <w:t>were</w:t>
      </w:r>
      <w:r w:rsidR="00F53AE3" w:rsidRPr="00E60FCD">
        <w:rPr>
          <w:rFonts w:ascii="Times New Roman" w:hAnsi="Times New Roman" w:cs="Times New Roman"/>
          <w:kern w:val="0"/>
          <w:sz w:val="28"/>
          <w:szCs w:val="28"/>
          <w:lang w:val="en-GB"/>
        </w:rPr>
        <w:t xml:space="preserve"> observed</w:t>
      </w:r>
      <w:r w:rsidRPr="00E60FCD">
        <w:rPr>
          <w:rFonts w:ascii="Times New Roman" w:hAnsi="Times New Roman" w:cs="Times New Roman"/>
          <w:kern w:val="0"/>
          <w:sz w:val="28"/>
          <w:szCs w:val="28"/>
          <w:lang w:val="en-GB"/>
        </w:rPr>
        <w:t xml:space="preserve"> in the study</w:t>
      </w:r>
      <w:r w:rsidR="00803AF4" w:rsidRPr="00E60FCD">
        <w:rPr>
          <w:rFonts w:ascii="Times New Roman" w:hAnsi="Times New Roman" w:cs="Times New Roman"/>
          <w:kern w:val="0"/>
          <w:sz w:val="28"/>
          <w:szCs w:val="28"/>
          <w:lang w:val="en-GB"/>
        </w:rPr>
        <w:t>, which implie</w:t>
      </w:r>
      <w:r w:rsidR="00263A70" w:rsidRPr="00E60FCD">
        <w:rPr>
          <w:rFonts w:ascii="Times New Roman" w:hAnsi="Times New Roman" w:cs="Times New Roman"/>
          <w:kern w:val="0"/>
          <w:sz w:val="28"/>
          <w:szCs w:val="28"/>
          <w:lang w:val="en-GB"/>
        </w:rPr>
        <w:t>d</w:t>
      </w:r>
      <w:r w:rsidR="00803AF4" w:rsidRPr="00E60FCD">
        <w:rPr>
          <w:rFonts w:ascii="Times New Roman" w:hAnsi="Times New Roman" w:cs="Times New Roman"/>
          <w:kern w:val="0"/>
          <w:sz w:val="28"/>
          <w:szCs w:val="28"/>
          <w:lang w:val="en-GB"/>
        </w:rPr>
        <w:t xml:space="preserve"> the alterations in DOC sources and chemical characteristics during the runoff processes. </w:t>
      </w:r>
      <w:r w:rsidR="00967125" w:rsidRPr="00E60FCD">
        <w:rPr>
          <w:rFonts w:ascii="Times New Roman" w:hAnsi="Times New Roman" w:cs="Times New Roman"/>
          <w:kern w:val="0"/>
          <w:sz w:val="28"/>
          <w:szCs w:val="28"/>
          <w:lang w:val="en-GB"/>
        </w:rPr>
        <w:t>The three indexes varie</w:t>
      </w:r>
      <w:r w:rsidR="00263A70" w:rsidRPr="00E60FCD">
        <w:rPr>
          <w:rFonts w:ascii="Times New Roman" w:hAnsi="Times New Roman" w:cs="Times New Roman"/>
          <w:kern w:val="0"/>
          <w:sz w:val="28"/>
          <w:szCs w:val="28"/>
          <w:lang w:val="en-GB"/>
        </w:rPr>
        <w:t>d</w:t>
      </w:r>
      <w:r w:rsidR="00967125" w:rsidRPr="00E60FCD">
        <w:rPr>
          <w:rFonts w:ascii="Times New Roman" w:hAnsi="Times New Roman" w:cs="Times New Roman"/>
          <w:kern w:val="0"/>
          <w:sz w:val="28"/>
          <w:szCs w:val="28"/>
          <w:lang w:val="en-GB"/>
        </w:rPr>
        <w:t xml:space="preserve"> largely from organic </w:t>
      </w:r>
      <w:r w:rsidR="00967125" w:rsidRPr="00E60FCD">
        <w:rPr>
          <w:rFonts w:ascii="Times New Roman" w:hAnsi="Times New Roman" w:cs="Times New Roman"/>
          <w:kern w:val="0"/>
          <w:sz w:val="28"/>
          <w:szCs w:val="28"/>
          <w:lang w:val="en-GB"/>
        </w:rPr>
        <w:lastRenderedPageBreak/>
        <w:t>soil to mineral soil, and h</w:t>
      </w:r>
      <w:r w:rsidR="00263A70" w:rsidRPr="00E60FCD">
        <w:rPr>
          <w:rFonts w:ascii="Times New Roman" w:hAnsi="Times New Roman" w:cs="Times New Roman"/>
          <w:kern w:val="0"/>
          <w:sz w:val="28"/>
          <w:szCs w:val="28"/>
          <w:lang w:val="en-GB"/>
        </w:rPr>
        <w:t>eld</w:t>
      </w:r>
      <w:r w:rsidR="00967125" w:rsidRPr="00E60FCD">
        <w:rPr>
          <w:rFonts w:ascii="Times New Roman" w:hAnsi="Times New Roman" w:cs="Times New Roman"/>
          <w:kern w:val="0"/>
          <w:sz w:val="28"/>
          <w:szCs w:val="28"/>
          <w:lang w:val="en-GB"/>
        </w:rPr>
        <w:t xml:space="preserve"> the vertical variation throughout the whole growing seasons</w:t>
      </w:r>
      <w:r w:rsidR="00DD3C1E" w:rsidRPr="00E60FCD">
        <w:rPr>
          <w:rFonts w:ascii="Times New Roman" w:hAnsi="Times New Roman" w:cs="Times New Roman"/>
          <w:kern w:val="0"/>
          <w:sz w:val="28"/>
          <w:szCs w:val="28"/>
          <w:lang w:val="en-GB"/>
        </w:rPr>
        <w:t xml:space="preserve"> (Fig. 8)</w:t>
      </w:r>
      <w:r w:rsidR="00967125" w:rsidRPr="00E60FCD">
        <w:rPr>
          <w:rFonts w:ascii="Times New Roman" w:hAnsi="Times New Roman" w:cs="Times New Roman"/>
          <w:kern w:val="0"/>
          <w:sz w:val="28"/>
          <w:szCs w:val="28"/>
          <w:lang w:val="en-GB"/>
        </w:rPr>
        <w:t>, which ma</w:t>
      </w:r>
      <w:r w:rsidR="00263A70" w:rsidRPr="00E60FCD">
        <w:rPr>
          <w:rFonts w:ascii="Times New Roman" w:hAnsi="Times New Roman" w:cs="Times New Roman"/>
          <w:kern w:val="0"/>
          <w:sz w:val="28"/>
          <w:szCs w:val="28"/>
          <w:lang w:val="en-GB"/>
        </w:rPr>
        <w:t>de</w:t>
      </w:r>
      <w:r w:rsidR="00967125" w:rsidRPr="00E60FCD">
        <w:rPr>
          <w:rFonts w:ascii="Times New Roman" w:hAnsi="Times New Roman" w:cs="Times New Roman"/>
          <w:kern w:val="0"/>
          <w:sz w:val="28"/>
          <w:szCs w:val="28"/>
          <w:lang w:val="en-GB"/>
        </w:rPr>
        <w:t xml:space="preserve"> th</w:t>
      </w:r>
      <w:r w:rsidR="0031490D" w:rsidRPr="00E60FCD">
        <w:rPr>
          <w:rFonts w:ascii="Times New Roman" w:hAnsi="Times New Roman" w:cs="Times New Roman"/>
          <w:kern w:val="0"/>
          <w:sz w:val="28"/>
          <w:szCs w:val="28"/>
          <w:lang w:val="en-GB"/>
        </w:rPr>
        <w:t>emselves good indicator</w:t>
      </w:r>
      <w:r w:rsidR="00EE087B" w:rsidRPr="00E60FCD">
        <w:rPr>
          <w:rFonts w:ascii="Times New Roman" w:hAnsi="Times New Roman" w:cs="Times New Roman"/>
          <w:kern w:val="0"/>
          <w:sz w:val="28"/>
          <w:szCs w:val="28"/>
          <w:lang w:val="en-GB"/>
        </w:rPr>
        <w:t>s</w:t>
      </w:r>
      <w:r w:rsidR="00967125" w:rsidRPr="00E60FCD">
        <w:rPr>
          <w:rFonts w:ascii="Times New Roman" w:hAnsi="Times New Roman" w:cs="Times New Roman"/>
          <w:kern w:val="0"/>
          <w:sz w:val="28"/>
          <w:szCs w:val="28"/>
          <w:lang w:val="en-GB"/>
        </w:rPr>
        <w:t xml:space="preserve"> </w:t>
      </w:r>
      <w:r w:rsidR="0031490D" w:rsidRPr="00E60FCD">
        <w:rPr>
          <w:rFonts w:ascii="Times New Roman" w:hAnsi="Times New Roman" w:cs="Times New Roman"/>
          <w:kern w:val="0"/>
          <w:sz w:val="28"/>
          <w:szCs w:val="28"/>
          <w:lang w:val="en-GB"/>
        </w:rPr>
        <w:t>of resource</w:t>
      </w:r>
      <w:r w:rsidR="00EE087B" w:rsidRPr="00E60FCD">
        <w:rPr>
          <w:rFonts w:ascii="Times New Roman" w:hAnsi="Times New Roman" w:cs="Times New Roman"/>
          <w:kern w:val="0"/>
          <w:sz w:val="28"/>
          <w:szCs w:val="28"/>
          <w:lang w:val="en-GB"/>
        </w:rPr>
        <w:t xml:space="preserve"> alteration of the DOC</w:t>
      </w:r>
      <w:r w:rsidR="0031490D" w:rsidRPr="00E60FCD">
        <w:rPr>
          <w:rFonts w:ascii="Times New Roman" w:hAnsi="Times New Roman" w:cs="Times New Roman"/>
          <w:kern w:val="0"/>
          <w:sz w:val="28"/>
          <w:szCs w:val="28"/>
          <w:lang w:val="en-GB"/>
        </w:rPr>
        <w:t>.</w:t>
      </w:r>
      <w:r w:rsidR="00967125" w:rsidRPr="00E60FCD">
        <w:rPr>
          <w:rFonts w:ascii="Times New Roman" w:hAnsi="Times New Roman" w:cs="Times New Roman"/>
          <w:kern w:val="0"/>
          <w:sz w:val="28"/>
          <w:szCs w:val="28"/>
          <w:lang w:val="en-GB"/>
        </w:rPr>
        <w:t xml:space="preserve"> </w:t>
      </w:r>
      <w:r w:rsidR="00DD3C1E" w:rsidRPr="00E60FCD">
        <w:rPr>
          <w:rFonts w:ascii="Times New Roman" w:hAnsi="Times New Roman" w:cs="Times New Roman"/>
          <w:kern w:val="0"/>
          <w:sz w:val="28"/>
          <w:szCs w:val="28"/>
          <w:lang w:val="en-GB"/>
        </w:rPr>
        <w:t>Given the significant correlation between the indexes</w:t>
      </w:r>
      <w:r w:rsidR="00967125" w:rsidRPr="00E60FCD">
        <w:rPr>
          <w:rFonts w:ascii="Times New Roman" w:hAnsi="Times New Roman" w:cs="Times New Roman"/>
          <w:kern w:val="0"/>
          <w:sz w:val="28"/>
          <w:szCs w:val="28"/>
          <w:lang w:val="en-GB"/>
        </w:rPr>
        <w:t xml:space="preserve"> </w:t>
      </w:r>
      <w:r w:rsidR="00DD3C1E" w:rsidRPr="00E60FCD">
        <w:rPr>
          <w:rFonts w:ascii="Times New Roman" w:hAnsi="Times New Roman" w:cs="Times New Roman"/>
          <w:kern w:val="0"/>
          <w:sz w:val="28"/>
          <w:szCs w:val="28"/>
          <w:lang w:val="en-GB"/>
        </w:rPr>
        <w:t xml:space="preserve">and the discharge, </w:t>
      </w:r>
      <w:r w:rsidR="00924501" w:rsidRPr="00E60FCD">
        <w:rPr>
          <w:rFonts w:ascii="Times New Roman" w:hAnsi="Times New Roman" w:cs="Times New Roman"/>
          <w:kern w:val="0"/>
          <w:sz w:val="28"/>
          <w:szCs w:val="28"/>
          <w:lang w:val="en-GB"/>
        </w:rPr>
        <w:t>it c</w:t>
      </w:r>
      <w:r w:rsidR="00263A70" w:rsidRPr="00E60FCD">
        <w:rPr>
          <w:rFonts w:ascii="Times New Roman" w:hAnsi="Times New Roman" w:cs="Times New Roman"/>
          <w:kern w:val="0"/>
          <w:sz w:val="28"/>
          <w:szCs w:val="28"/>
          <w:lang w:val="en-GB"/>
        </w:rPr>
        <w:t>ould</w:t>
      </w:r>
      <w:r w:rsidR="00924501" w:rsidRPr="00E60FCD">
        <w:rPr>
          <w:rFonts w:ascii="Times New Roman" w:hAnsi="Times New Roman" w:cs="Times New Roman"/>
          <w:kern w:val="0"/>
          <w:sz w:val="28"/>
          <w:szCs w:val="28"/>
          <w:lang w:val="en-GB"/>
        </w:rPr>
        <w:t xml:space="preserve"> be concluded that the DOC released in flood period derives mostly from the upper organic layer</w:t>
      </w:r>
      <w:r w:rsidR="00E0556E" w:rsidRPr="00E60FCD">
        <w:rPr>
          <w:rFonts w:ascii="Times New Roman" w:hAnsi="Times New Roman" w:cs="Times New Roman"/>
          <w:kern w:val="0"/>
          <w:sz w:val="28"/>
          <w:szCs w:val="28"/>
          <w:lang w:val="en-GB"/>
        </w:rPr>
        <w:t>,</w:t>
      </w:r>
      <w:r w:rsidR="00924501" w:rsidRPr="00E60FCD">
        <w:rPr>
          <w:rFonts w:ascii="Times New Roman" w:hAnsi="Times New Roman" w:cs="Times New Roman"/>
          <w:kern w:val="0"/>
          <w:sz w:val="28"/>
          <w:szCs w:val="28"/>
          <w:lang w:val="en-GB"/>
        </w:rPr>
        <w:t xml:space="preserve"> while the DOC in the recession and baseflow periods </w:t>
      </w:r>
      <w:r w:rsidR="00263A70" w:rsidRPr="00E60FCD">
        <w:rPr>
          <w:rFonts w:ascii="Times New Roman" w:hAnsi="Times New Roman" w:cs="Times New Roman"/>
          <w:kern w:val="0"/>
          <w:sz w:val="28"/>
          <w:szCs w:val="28"/>
          <w:lang w:val="en-GB"/>
        </w:rPr>
        <w:t>wa</w:t>
      </w:r>
      <w:r w:rsidR="00924501" w:rsidRPr="00E60FCD">
        <w:rPr>
          <w:rFonts w:ascii="Times New Roman" w:hAnsi="Times New Roman" w:cs="Times New Roman"/>
          <w:kern w:val="0"/>
          <w:sz w:val="28"/>
          <w:szCs w:val="28"/>
          <w:lang w:val="en-GB"/>
        </w:rPr>
        <w:t>s mainly from the lower mineral soil layer.</w:t>
      </w:r>
      <w:r w:rsidR="00BB7AF2" w:rsidRPr="00E60FCD">
        <w:rPr>
          <w:rFonts w:ascii="Times New Roman" w:hAnsi="Times New Roman" w:cs="Times New Roman"/>
          <w:kern w:val="0"/>
          <w:sz w:val="28"/>
          <w:szCs w:val="28"/>
          <w:lang w:val="en-GB"/>
        </w:rPr>
        <w:t xml:space="preserve"> </w:t>
      </w:r>
      <w:r w:rsidR="00BC6E82" w:rsidRPr="00E60FCD">
        <w:rPr>
          <w:rFonts w:ascii="Times New Roman" w:hAnsi="Times New Roman" w:cs="Times New Roman"/>
          <w:kern w:val="0"/>
          <w:sz w:val="28"/>
          <w:szCs w:val="28"/>
          <w:lang w:val="en-GB"/>
        </w:rPr>
        <w:t xml:space="preserve">Carey and Woo (2001) </w:t>
      </w:r>
      <w:r w:rsidR="005C1F5A" w:rsidRPr="00E60FCD">
        <w:rPr>
          <w:rFonts w:ascii="Times New Roman" w:hAnsi="Times New Roman" w:cs="Times New Roman"/>
          <w:kern w:val="0"/>
          <w:sz w:val="28"/>
          <w:szCs w:val="28"/>
          <w:lang w:val="en-GB"/>
        </w:rPr>
        <w:t>describe</w:t>
      </w:r>
      <w:r w:rsidR="00263A70" w:rsidRPr="00E60FCD">
        <w:rPr>
          <w:rFonts w:ascii="Times New Roman" w:hAnsi="Times New Roman" w:cs="Times New Roman"/>
          <w:kern w:val="0"/>
          <w:sz w:val="28"/>
          <w:szCs w:val="28"/>
          <w:lang w:val="en-GB"/>
        </w:rPr>
        <w:t>d</w:t>
      </w:r>
      <w:r w:rsidR="00BC6E82" w:rsidRPr="00E60FCD">
        <w:rPr>
          <w:rFonts w:ascii="Times New Roman" w:hAnsi="Times New Roman" w:cs="Times New Roman"/>
          <w:kern w:val="0"/>
          <w:sz w:val="28"/>
          <w:szCs w:val="28"/>
          <w:lang w:val="en-GB"/>
        </w:rPr>
        <w:t xml:space="preserve"> </w:t>
      </w:r>
      <w:r w:rsidR="005C1F5A" w:rsidRPr="00E60FCD">
        <w:rPr>
          <w:rFonts w:ascii="Times New Roman" w:hAnsi="Times New Roman" w:cs="Times New Roman"/>
          <w:kern w:val="0"/>
          <w:sz w:val="28"/>
          <w:szCs w:val="28"/>
          <w:lang w:val="en-GB"/>
        </w:rPr>
        <w:t>permafrost soil</w:t>
      </w:r>
      <w:r w:rsidR="00BC6E82" w:rsidRPr="00E60FCD">
        <w:rPr>
          <w:rFonts w:ascii="Times New Roman" w:hAnsi="Times New Roman" w:cs="Times New Roman"/>
          <w:kern w:val="0"/>
          <w:sz w:val="28"/>
          <w:szCs w:val="28"/>
          <w:lang w:val="en-GB"/>
        </w:rPr>
        <w:t xml:space="preserve"> </w:t>
      </w:r>
      <w:r w:rsidR="00520ECD" w:rsidRPr="00E60FCD">
        <w:rPr>
          <w:rFonts w:ascii="Times New Roman" w:hAnsi="Times New Roman" w:cs="Times New Roman"/>
          <w:kern w:val="0"/>
          <w:sz w:val="28"/>
          <w:szCs w:val="28"/>
          <w:lang w:val="en-GB"/>
        </w:rPr>
        <w:t>as</w:t>
      </w:r>
      <w:r w:rsidR="00A0050A" w:rsidRPr="00E60FCD">
        <w:rPr>
          <w:rFonts w:ascii="Times New Roman" w:hAnsi="Times New Roman" w:cs="Times New Roman"/>
          <w:kern w:val="0"/>
          <w:sz w:val="28"/>
          <w:szCs w:val="28"/>
          <w:lang w:val="en-GB"/>
        </w:rPr>
        <w:t xml:space="preserve"> </w:t>
      </w:r>
      <w:r w:rsidR="00BC6E82" w:rsidRPr="00E60FCD">
        <w:rPr>
          <w:rFonts w:ascii="Times New Roman" w:hAnsi="Times New Roman" w:cs="Times New Roman"/>
          <w:kern w:val="0"/>
          <w:sz w:val="28"/>
          <w:szCs w:val="28"/>
          <w:lang w:val="en-GB"/>
        </w:rPr>
        <w:t xml:space="preserve">a two-layer flow system </w:t>
      </w:r>
      <w:r w:rsidR="00A0050A" w:rsidRPr="00E60FCD">
        <w:rPr>
          <w:rFonts w:ascii="Times New Roman" w:hAnsi="Times New Roman" w:cs="Times New Roman"/>
          <w:kern w:val="0"/>
          <w:sz w:val="28"/>
          <w:szCs w:val="28"/>
          <w:lang w:val="en-GB"/>
        </w:rPr>
        <w:t>based on</w:t>
      </w:r>
      <w:r w:rsidR="00BC6E82" w:rsidRPr="00E60FCD">
        <w:rPr>
          <w:rFonts w:ascii="Times New Roman" w:hAnsi="Times New Roman" w:cs="Times New Roman"/>
          <w:kern w:val="0"/>
          <w:sz w:val="28"/>
          <w:szCs w:val="28"/>
          <w:lang w:val="en-GB"/>
        </w:rPr>
        <w:t xml:space="preserve"> the difference in hydr</w:t>
      </w:r>
      <w:r w:rsidR="00815F00" w:rsidRPr="00E60FCD">
        <w:rPr>
          <w:rFonts w:ascii="Times New Roman" w:hAnsi="Times New Roman" w:cs="Times New Roman"/>
          <w:kern w:val="0"/>
          <w:sz w:val="28"/>
          <w:szCs w:val="28"/>
          <w:lang w:val="en-GB"/>
        </w:rPr>
        <w:t>aulic</w:t>
      </w:r>
      <w:r w:rsidR="00BC6E82" w:rsidRPr="00E60FCD">
        <w:rPr>
          <w:rFonts w:ascii="Times New Roman" w:hAnsi="Times New Roman" w:cs="Times New Roman"/>
          <w:kern w:val="0"/>
          <w:sz w:val="28"/>
          <w:szCs w:val="28"/>
          <w:lang w:val="en-GB"/>
        </w:rPr>
        <w:t xml:space="preserve"> conductivity between the upper organic soil and lower mineral soil</w:t>
      </w:r>
      <w:r w:rsidR="0092381A" w:rsidRPr="00E60FCD">
        <w:rPr>
          <w:rFonts w:ascii="Times New Roman" w:hAnsi="Times New Roman" w:cs="Times New Roman"/>
          <w:kern w:val="0"/>
          <w:sz w:val="28"/>
          <w:szCs w:val="28"/>
          <w:lang w:val="en-GB"/>
        </w:rPr>
        <w:t xml:space="preserve">: </w:t>
      </w:r>
      <w:r w:rsidR="00520ECD" w:rsidRPr="00E60FCD">
        <w:rPr>
          <w:rFonts w:ascii="Times New Roman" w:hAnsi="Times New Roman" w:cs="Times New Roman"/>
          <w:kern w:val="0"/>
          <w:sz w:val="28"/>
          <w:szCs w:val="28"/>
          <w:lang w:val="en-GB"/>
        </w:rPr>
        <w:t xml:space="preserve">Quickflow </w:t>
      </w:r>
      <w:r w:rsidR="00F622D2" w:rsidRPr="00E60FCD">
        <w:rPr>
          <w:rFonts w:ascii="Times New Roman" w:hAnsi="Times New Roman" w:cs="Times New Roman"/>
          <w:kern w:val="0"/>
          <w:sz w:val="28"/>
          <w:szCs w:val="28"/>
          <w:lang w:val="en-GB"/>
        </w:rPr>
        <w:t>t</w:t>
      </w:r>
      <w:r w:rsidR="00263A70" w:rsidRPr="00E60FCD">
        <w:rPr>
          <w:rFonts w:ascii="Times New Roman" w:hAnsi="Times New Roman" w:cs="Times New Roman"/>
          <w:kern w:val="0"/>
          <w:sz w:val="28"/>
          <w:szCs w:val="28"/>
          <w:lang w:val="en-GB"/>
        </w:rPr>
        <w:t>ook</w:t>
      </w:r>
      <w:r w:rsidR="00F622D2" w:rsidRPr="00E60FCD">
        <w:rPr>
          <w:rFonts w:ascii="Times New Roman" w:hAnsi="Times New Roman" w:cs="Times New Roman"/>
          <w:kern w:val="0"/>
          <w:sz w:val="28"/>
          <w:szCs w:val="28"/>
          <w:lang w:val="en-GB"/>
        </w:rPr>
        <w:t xml:space="preserve"> place through highly porous peat in the upper layer </w:t>
      </w:r>
      <w:r w:rsidR="0092381A" w:rsidRPr="00E60FCD">
        <w:rPr>
          <w:rFonts w:ascii="Times New Roman" w:hAnsi="Times New Roman" w:cs="Times New Roman"/>
          <w:kern w:val="0"/>
          <w:sz w:val="28"/>
          <w:szCs w:val="28"/>
          <w:lang w:val="en-GB"/>
        </w:rPr>
        <w:t>defined as</w:t>
      </w:r>
      <w:r w:rsidR="00F622D2" w:rsidRPr="00E60FCD">
        <w:rPr>
          <w:rFonts w:ascii="Times New Roman" w:hAnsi="Times New Roman" w:cs="Times New Roman"/>
          <w:kern w:val="0"/>
          <w:sz w:val="28"/>
          <w:szCs w:val="28"/>
          <w:lang w:val="en-GB"/>
        </w:rPr>
        <w:t xml:space="preserve"> matrix flow or preferentical flow</w:t>
      </w:r>
      <w:r w:rsidR="0092381A" w:rsidRPr="00E60FCD">
        <w:rPr>
          <w:rFonts w:ascii="Times New Roman" w:hAnsi="Times New Roman" w:cs="Times New Roman"/>
          <w:kern w:val="0"/>
          <w:sz w:val="28"/>
          <w:szCs w:val="28"/>
          <w:lang w:val="en-GB"/>
        </w:rPr>
        <w:t xml:space="preserve"> interconnecting soil pipes and rills, </w:t>
      </w:r>
      <w:r w:rsidR="00F622D2" w:rsidRPr="00E60FCD">
        <w:rPr>
          <w:rFonts w:ascii="Times New Roman" w:hAnsi="Times New Roman" w:cs="Times New Roman"/>
          <w:kern w:val="0"/>
          <w:sz w:val="28"/>
          <w:szCs w:val="28"/>
          <w:lang w:val="en-GB"/>
        </w:rPr>
        <w:t>while slowflow</w:t>
      </w:r>
      <w:r w:rsidR="00263A70" w:rsidRPr="00E60FCD">
        <w:rPr>
          <w:rFonts w:ascii="Times New Roman" w:hAnsi="Times New Roman" w:cs="Times New Roman"/>
          <w:kern w:val="0"/>
          <w:sz w:val="28"/>
          <w:szCs w:val="28"/>
          <w:lang w:val="en-GB"/>
        </w:rPr>
        <w:t xml:space="preserve"> wa</w:t>
      </w:r>
      <w:r w:rsidR="0092381A" w:rsidRPr="00E60FCD">
        <w:rPr>
          <w:rFonts w:ascii="Times New Roman" w:hAnsi="Times New Roman" w:cs="Times New Roman"/>
          <w:kern w:val="0"/>
          <w:sz w:val="28"/>
          <w:szCs w:val="28"/>
          <w:lang w:val="en-GB"/>
        </w:rPr>
        <w:t xml:space="preserve">s defined as laminar flow in the lower saturated mineral soils with flow velocities that </w:t>
      </w:r>
      <w:r w:rsidR="00263A70" w:rsidRPr="00E60FCD">
        <w:rPr>
          <w:rFonts w:ascii="Times New Roman" w:hAnsi="Times New Roman" w:cs="Times New Roman"/>
          <w:kern w:val="0"/>
          <w:sz w:val="28"/>
          <w:szCs w:val="28"/>
          <w:lang w:val="en-GB"/>
        </w:rPr>
        <w:t>were</w:t>
      </w:r>
      <w:r w:rsidR="0092381A" w:rsidRPr="00E60FCD">
        <w:rPr>
          <w:rFonts w:ascii="Times New Roman" w:hAnsi="Times New Roman" w:cs="Times New Roman"/>
          <w:kern w:val="0"/>
          <w:sz w:val="28"/>
          <w:szCs w:val="28"/>
          <w:lang w:val="en-GB"/>
        </w:rPr>
        <w:t xml:space="preserve"> orders of magnitude lower than quickflow.</w:t>
      </w:r>
      <w:r w:rsidR="000666F6" w:rsidRPr="00E60FCD">
        <w:rPr>
          <w:rFonts w:ascii="Times New Roman" w:hAnsi="Times New Roman" w:cs="Times New Roman"/>
          <w:kern w:val="0"/>
          <w:sz w:val="28"/>
          <w:szCs w:val="28"/>
          <w:lang w:val="en-GB"/>
        </w:rPr>
        <w:t xml:space="preserve"> As the porosity decline</w:t>
      </w:r>
      <w:r w:rsidR="00263A70" w:rsidRPr="00E60FCD">
        <w:rPr>
          <w:rFonts w:ascii="Times New Roman" w:hAnsi="Times New Roman" w:cs="Times New Roman"/>
          <w:kern w:val="0"/>
          <w:sz w:val="28"/>
          <w:szCs w:val="28"/>
          <w:lang w:val="en-GB"/>
        </w:rPr>
        <w:t>d</w:t>
      </w:r>
      <w:r w:rsidR="000666F6" w:rsidRPr="00E60FCD">
        <w:rPr>
          <w:rFonts w:ascii="Times New Roman" w:hAnsi="Times New Roman" w:cs="Times New Roman"/>
          <w:kern w:val="0"/>
          <w:sz w:val="28"/>
          <w:szCs w:val="28"/>
          <w:lang w:val="en-GB"/>
        </w:rPr>
        <w:t xml:space="preserve"> exponentially in the transition from organic to mineral soil in the studied peatland, the pre-event water in the upper organic soil with high concentration of DOC </w:t>
      </w:r>
      <w:r w:rsidRPr="00E60FCD">
        <w:rPr>
          <w:rFonts w:ascii="Times New Roman" w:hAnsi="Times New Roman" w:cs="Times New Roman"/>
          <w:kern w:val="0"/>
          <w:sz w:val="28"/>
          <w:szCs w:val="28"/>
          <w:lang w:val="en-GB"/>
        </w:rPr>
        <w:t>ought to</w:t>
      </w:r>
      <w:r w:rsidR="000666F6" w:rsidRPr="00E60FCD">
        <w:rPr>
          <w:rFonts w:ascii="Times New Roman" w:hAnsi="Times New Roman" w:cs="Times New Roman"/>
          <w:kern w:val="0"/>
          <w:sz w:val="28"/>
          <w:szCs w:val="28"/>
          <w:lang w:val="en-GB"/>
        </w:rPr>
        <w:t xml:space="preserve"> be delivered by </w:t>
      </w:r>
      <w:r w:rsidR="0068043A" w:rsidRPr="00E60FCD">
        <w:rPr>
          <w:rFonts w:ascii="Times New Roman" w:hAnsi="Times New Roman" w:cs="Times New Roman"/>
          <w:kern w:val="0"/>
          <w:sz w:val="28"/>
          <w:szCs w:val="28"/>
          <w:lang w:val="en-GB"/>
        </w:rPr>
        <w:t>quickflow in the floo</w:t>
      </w:r>
      <w:r w:rsidR="00263A70" w:rsidRPr="00E60FCD">
        <w:rPr>
          <w:rFonts w:ascii="Times New Roman" w:hAnsi="Times New Roman" w:cs="Times New Roman"/>
          <w:kern w:val="0"/>
          <w:sz w:val="28"/>
          <w:szCs w:val="28"/>
          <w:lang w:val="en-GB"/>
        </w:rPr>
        <w:t>d periods, while the baseflow was</w:t>
      </w:r>
      <w:r w:rsidR="0068043A" w:rsidRPr="00E60FCD">
        <w:rPr>
          <w:rFonts w:ascii="Times New Roman" w:hAnsi="Times New Roman" w:cs="Times New Roman"/>
          <w:kern w:val="0"/>
          <w:sz w:val="28"/>
          <w:szCs w:val="28"/>
          <w:lang w:val="en-GB"/>
        </w:rPr>
        <w:t xml:space="preserve"> the result of slowflow with much lower DOC content from mineral soil. </w:t>
      </w:r>
    </w:p>
    <w:p w14:paraId="0EC74CC0" w14:textId="7639A3F0" w:rsidR="00CD4309" w:rsidRPr="00E60FCD" w:rsidRDefault="00047FF3" w:rsidP="00C5234D">
      <w:pPr>
        <w:autoSpaceDE w:val="0"/>
        <w:autoSpaceDN w:val="0"/>
        <w:adjustRightInd w:val="0"/>
        <w:spacing w:beforeLines="50" w:before="156" w:line="480" w:lineRule="auto"/>
        <w:ind w:firstLine="480"/>
        <w:rPr>
          <w:rFonts w:ascii="Times New Roman" w:hAnsi="Times New Roman" w:cs="Times New Roman"/>
          <w:kern w:val="0"/>
          <w:sz w:val="28"/>
          <w:szCs w:val="28"/>
          <w:lang w:val="en-GB"/>
        </w:rPr>
      </w:pPr>
      <w:r w:rsidRPr="00E60FCD">
        <w:rPr>
          <w:rFonts w:ascii="Times New Roman" w:hAnsi="Times New Roman" w:cs="Times New Roman"/>
          <w:sz w:val="28"/>
          <w:szCs w:val="28"/>
          <w:lang w:val="en-GB"/>
        </w:rPr>
        <w:t xml:space="preserve">Previous </w:t>
      </w:r>
      <w:r w:rsidRPr="00E60FCD">
        <w:rPr>
          <w:rFonts w:ascii="Times New Roman" w:hAnsi="Times New Roman" w:cs="Times New Roman"/>
          <w:kern w:val="0"/>
          <w:sz w:val="28"/>
          <w:szCs w:val="28"/>
          <w:lang w:val="en-GB"/>
        </w:rPr>
        <w:t xml:space="preserve">studies of permafrost catchments have recorded </w:t>
      </w:r>
      <w:r w:rsidR="00D82A00" w:rsidRPr="00E60FCD">
        <w:rPr>
          <w:rFonts w:ascii="Times New Roman" w:hAnsi="Times New Roman" w:cs="Times New Roman"/>
          <w:kern w:val="0"/>
          <w:sz w:val="28"/>
          <w:szCs w:val="28"/>
          <w:lang w:val="en-GB"/>
        </w:rPr>
        <w:t>alterations</w:t>
      </w:r>
      <w:r w:rsidRPr="00E60FCD">
        <w:rPr>
          <w:rFonts w:ascii="Times New Roman" w:hAnsi="Times New Roman" w:cs="Times New Roman"/>
          <w:kern w:val="0"/>
          <w:sz w:val="28"/>
          <w:szCs w:val="28"/>
          <w:lang w:val="en-GB"/>
        </w:rPr>
        <w:t xml:space="preserve"> in DOC </w:t>
      </w:r>
      <w:r w:rsidR="00027F67" w:rsidRPr="00E60FCD">
        <w:rPr>
          <w:rFonts w:ascii="Times New Roman" w:hAnsi="Times New Roman" w:cs="Times New Roman"/>
          <w:kern w:val="0"/>
          <w:sz w:val="28"/>
          <w:szCs w:val="28"/>
          <w:lang w:val="en-GB"/>
        </w:rPr>
        <w:t xml:space="preserve">source and </w:t>
      </w:r>
      <w:r w:rsidRPr="00E60FCD">
        <w:rPr>
          <w:rFonts w:ascii="Times New Roman" w:hAnsi="Times New Roman" w:cs="Times New Roman"/>
          <w:kern w:val="0"/>
          <w:sz w:val="28"/>
          <w:szCs w:val="28"/>
          <w:lang w:val="en-GB"/>
        </w:rPr>
        <w:t>compositions across seasons (Spencer et al., 2008; O’Donnell et al., 2010). However, our results highlight</w:t>
      </w:r>
      <w:r w:rsidR="00C47026" w:rsidRPr="00E60FCD">
        <w:rPr>
          <w:rFonts w:ascii="Times New Roman" w:hAnsi="Times New Roman" w:cs="Times New Roman"/>
          <w:kern w:val="0"/>
          <w:sz w:val="28"/>
          <w:szCs w:val="28"/>
          <w:lang w:val="en-GB"/>
        </w:rPr>
        <w:t>ed</w:t>
      </w:r>
      <w:r w:rsidRPr="00E60FCD">
        <w:rPr>
          <w:rFonts w:ascii="Times New Roman" w:hAnsi="Times New Roman" w:cs="Times New Roman"/>
          <w:kern w:val="0"/>
          <w:sz w:val="28"/>
          <w:szCs w:val="28"/>
          <w:lang w:val="en-GB"/>
        </w:rPr>
        <w:t xml:space="preserve"> </w:t>
      </w:r>
      <w:r w:rsidR="00027F67" w:rsidRPr="00E60FCD">
        <w:rPr>
          <w:rFonts w:ascii="Times New Roman" w:hAnsi="Times New Roman" w:cs="Times New Roman"/>
          <w:kern w:val="0"/>
          <w:sz w:val="28"/>
          <w:szCs w:val="28"/>
          <w:lang w:val="en-GB"/>
        </w:rPr>
        <w:t xml:space="preserve">the </w:t>
      </w:r>
      <w:r w:rsidR="00D82A00" w:rsidRPr="00E60FCD">
        <w:rPr>
          <w:rFonts w:ascii="Times New Roman" w:hAnsi="Times New Roman" w:cs="Times New Roman"/>
          <w:kern w:val="0"/>
          <w:sz w:val="28"/>
          <w:szCs w:val="28"/>
          <w:lang w:val="en-GB"/>
        </w:rPr>
        <w:t>alterations</w:t>
      </w:r>
      <w:r w:rsidRPr="00E60FCD">
        <w:rPr>
          <w:rFonts w:ascii="Times New Roman" w:hAnsi="Times New Roman" w:cs="Times New Roman"/>
          <w:kern w:val="0"/>
          <w:sz w:val="28"/>
          <w:szCs w:val="28"/>
          <w:lang w:val="en-GB"/>
        </w:rPr>
        <w:t xml:space="preserve"> </w:t>
      </w:r>
      <w:r w:rsidR="00D82A00" w:rsidRPr="00E60FCD">
        <w:rPr>
          <w:rFonts w:ascii="Times New Roman" w:hAnsi="Times New Roman" w:cs="Times New Roman"/>
          <w:kern w:val="0"/>
          <w:sz w:val="28"/>
          <w:szCs w:val="28"/>
          <w:lang w:val="en-GB"/>
        </w:rPr>
        <w:t>in</w:t>
      </w:r>
      <w:r w:rsidR="00027F67" w:rsidRPr="00E60FCD">
        <w:rPr>
          <w:rFonts w:ascii="Times New Roman" w:hAnsi="Times New Roman" w:cs="Times New Roman"/>
          <w:kern w:val="0"/>
          <w:sz w:val="28"/>
          <w:szCs w:val="28"/>
          <w:lang w:val="en-GB"/>
        </w:rPr>
        <w:t xml:space="preserve"> </w:t>
      </w:r>
      <w:r w:rsidR="00AC5DC0" w:rsidRPr="00E60FCD">
        <w:rPr>
          <w:rFonts w:ascii="Times New Roman" w:hAnsi="Times New Roman" w:cs="Times New Roman"/>
          <w:kern w:val="0"/>
          <w:sz w:val="28"/>
          <w:szCs w:val="28"/>
          <w:lang w:val="en-GB"/>
        </w:rPr>
        <w:t xml:space="preserve">the </w:t>
      </w:r>
      <w:r w:rsidR="00D82A00" w:rsidRPr="00E60FCD">
        <w:rPr>
          <w:rFonts w:ascii="Times New Roman" w:hAnsi="Times New Roman" w:cs="Times New Roman"/>
          <w:kern w:val="0"/>
          <w:sz w:val="28"/>
          <w:szCs w:val="28"/>
          <w:lang w:val="en-GB"/>
        </w:rPr>
        <w:t>temporal</w:t>
      </w:r>
      <w:r w:rsidR="00AC5DC0" w:rsidRPr="00E60FCD">
        <w:rPr>
          <w:rFonts w:ascii="Times New Roman" w:hAnsi="Times New Roman" w:cs="Times New Roman"/>
          <w:kern w:val="0"/>
          <w:sz w:val="28"/>
          <w:szCs w:val="28"/>
          <w:lang w:val="en-GB"/>
        </w:rPr>
        <w:t xml:space="preserve"> scale of rainfall-runoff event</w:t>
      </w:r>
      <w:r w:rsidRPr="00E60FCD">
        <w:rPr>
          <w:rFonts w:ascii="Times New Roman" w:hAnsi="Times New Roman" w:cs="Times New Roman"/>
          <w:kern w:val="0"/>
          <w:sz w:val="28"/>
          <w:szCs w:val="28"/>
          <w:lang w:val="en-GB"/>
        </w:rPr>
        <w:t xml:space="preserve">. </w:t>
      </w:r>
      <w:r w:rsidR="000252BE" w:rsidRPr="00E60FCD">
        <w:rPr>
          <w:rFonts w:ascii="Times New Roman" w:hAnsi="Times New Roman" w:cs="Times New Roman"/>
          <w:kern w:val="0"/>
          <w:sz w:val="28"/>
          <w:szCs w:val="28"/>
          <w:lang w:val="en-GB"/>
        </w:rPr>
        <w:t xml:space="preserve">In our study, the </w:t>
      </w:r>
      <w:r w:rsidR="00542C73" w:rsidRPr="00E60FCD">
        <w:rPr>
          <w:rFonts w:ascii="Times New Roman" w:hAnsi="Times New Roman" w:cs="Times New Roman"/>
          <w:kern w:val="0"/>
          <w:sz w:val="28"/>
          <w:szCs w:val="28"/>
          <w:lang w:val="en-GB"/>
        </w:rPr>
        <w:t>deepening of</w:t>
      </w:r>
      <w:r w:rsidR="00C47026" w:rsidRPr="00E60FCD">
        <w:rPr>
          <w:rFonts w:ascii="Times New Roman" w:hAnsi="Times New Roman" w:cs="Times New Roman"/>
          <w:kern w:val="0"/>
          <w:sz w:val="28"/>
          <w:szCs w:val="28"/>
          <w:lang w:val="en-GB"/>
        </w:rPr>
        <w:t xml:space="preserve"> </w:t>
      </w:r>
      <w:r w:rsidR="00C47026" w:rsidRPr="00E60FCD">
        <w:rPr>
          <w:rFonts w:ascii="Times New Roman" w:hAnsi="Times New Roman" w:cs="Times New Roman"/>
          <w:kern w:val="0"/>
          <w:sz w:val="28"/>
          <w:szCs w:val="28"/>
          <w:lang w:val="en-GB"/>
        </w:rPr>
        <w:lastRenderedPageBreak/>
        <w:t>active layer led</w:t>
      </w:r>
      <w:r w:rsidR="000252BE" w:rsidRPr="00E60FCD">
        <w:rPr>
          <w:rFonts w:ascii="Times New Roman" w:hAnsi="Times New Roman" w:cs="Times New Roman"/>
          <w:kern w:val="0"/>
          <w:sz w:val="28"/>
          <w:szCs w:val="28"/>
          <w:lang w:val="en-GB"/>
        </w:rPr>
        <w:t xml:space="preserve"> to the presence of vertical discrepancy in hydraulic conductivity in the discharge-yield profile, and in turn the shifts in DOC sources </w:t>
      </w:r>
      <w:r w:rsidR="00542C73" w:rsidRPr="00E60FCD">
        <w:rPr>
          <w:rFonts w:ascii="Times New Roman" w:hAnsi="Times New Roman" w:cs="Times New Roman"/>
          <w:kern w:val="0"/>
          <w:sz w:val="28"/>
          <w:szCs w:val="28"/>
          <w:lang w:val="en-GB"/>
        </w:rPr>
        <w:t xml:space="preserve">and chemical characteristics </w:t>
      </w:r>
      <w:r w:rsidR="000252BE" w:rsidRPr="00E60FCD">
        <w:rPr>
          <w:rFonts w:ascii="Times New Roman" w:hAnsi="Times New Roman" w:cs="Times New Roman"/>
          <w:kern w:val="0"/>
          <w:sz w:val="28"/>
          <w:szCs w:val="28"/>
          <w:lang w:val="en-GB"/>
        </w:rPr>
        <w:t>during flooding processes.</w:t>
      </w:r>
      <w:r w:rsidR="00CD4309" w:rsidRPr="00E60FCD">
        <w:rPr>
          <w:rFonts w:ascii="Times New Roman" w:hAnsi="Times New Roman" w:cs="Times New Roman"/>
          <w:kern w:val="0"/>
          <w:sz w:val="28"/>
          <w:szCs w:val="28"/>
          <w:lang w:val="en-GB"/>
        </w:rPr>
        <w:t xml:space="preserve"> </w:t>
      </w:r>
      <w:r w:rsidR="006D2F77" w:rsidRPr="00E60FCD">
        <w:rPr>
          <w:rFonts w:ascii="Times New Roman" w:hAnsi="Times New Roman" w:cs="Times New Roman"/>
          <w:kern w:val="0"/>
          <w:sz w:val="28"/>
          <w:szCs w:val="28"/>
          <w:lang w:val="en-GB"/>
        </w:rPr>
        <w:t>As few</w:t>
      </w:r>
      <w:r w:rsidR="002B5B84" w:rsidRPr="00E60FCD">
        <w:rPr>
          <w:rFonts w:ascii="Times New Roman" w:hAnsi="Times New Roman" w:cs="Times New Roman"/>
          <w:kern w:val="0"/>
          <w:sz w:val="28"/>
          <w:szCs w:val="28"/>
          <w:lang w:val="en-GB"/>
        </w:rPr>
        <w:t xml:space="preserve"> rainfall </w:t>
      </w:r>
      <w:r w:rsidR="006D2F77" w:rsidRPr="00E60FCD">
        <w:rPr>
          <w:rFonts w:ascii="Times New Roman" w:hAnsi="Times New Roman" w:cs="Times New Roman"/>
          <w:kern w:val="0"/>
          <w:sz w:val="28"/>
          <w:szCs w:val="28"/>
          <w:lang w:val="en-GB"/>
        </w:rPr>
        <w:t xml:space="preserve">occurred </w:t>
      </w:r>
      <w:r w:rsidR="002B5B84" w:rsidRPr="00E60FCD">
        <w:rPr>
          <w:rFonts w:ascii="Times New Roman" w:hAnsi="Times New Roman" w:cs="Times New Roman"/>
          <w:kern w:val="0"/>
          <w:sz w:val="28"/>
          <w:szCs w:val="28"/>
          <w:lang w:val="en-GB"/>
        </w:rPr>
        <w:t>in 2014</w:t>
      </w:r>
      <w:r w:rsidR="006D2F77" w:rsidRPr="00E60FCD">
        <w:rPr>
          <w:rFonts w:ascii="Times New Roman" w:hAnsi="Times New Roman" w:cs="Times New Roman"/>
          <w:kern w:val="0"/>
          <w:sz w:val="28"/>
          <w:szCs w:val="28"/>
          <w:lang w:val="en-GB"/>
        </w:rPr>
        <w:t>,</w:t>
      </w:r>
      <w:r w:rsidR="002B5B84" w:rsidRPr="00E60FCD">
        <w:rPr>
          <w:rFonts w:ascii="Times New Roman" w:hAnsi="Times New Roman" w:cs="Times New Roman"/>
          <w:kern w:val="0"/>
          <w:sz w:val="28"/>
          <w:szCs w:val="28"/>
          <w:lang w:val="en-GB"/>
        </w:rPr>
        <w:t xml:space="preserve"> </w:t>
      </w:r>
      <w:r w:rsidR="006D2F77" w:rsidRPr="00E60FCD">
        <w:rPr>
          <w:rFonts w:ascii="Times New Roman" w:hAnsi="Times New Roman" w:cs="Times New Roman"/>
          <w:kern w:val="0"/>
          <w:sz w:val="28"/>
          <w:szCs w:val="28"/>
          <w:lang w:val="en-GB"/>
        </w:rPr>
        <w:t>we were able</w:t>
      </w:r>
      <w:r w:rsidR="002B5B84" w:rsidRPr="00E60FCD">
        <w:rPr>
          <w:rFonts w:ascii="Times New Roman" w:hAnsi="Times New Roman" w:cs="Times New Roman"/>
          <w:kern w:val="0"/>
          <w:sz w:val="28"/>
          <w:szCs w:val="28"/>
          <w:lang w:val="en-GB"/>
        </w:rPr>
        <w:t xml:space="preserve"> to </w:t>
      </w:r>
      <w:r w:rsidR="006D2F77" w:rsidRPr="00E60FCD">
        <w:rPr>
          <w:rFonts w:ascii="Times New Roman" w:hAnsi="Times New Roman" w:cs="Times New Roman"/>
          <w:kern w:val="0"/>
          <w:sz w:val="28"/>
          <w:szCs w:val="28"/>
          <w:lang w:val="en-GB"/>
        </w:rPr>
        <w:t xml:space="preserve">identify </w:t>
      </w:r>
      <w:r w:rsidR="002B5B84" w:rsidRPr="00E60FCD">
        <w:rPr>
          <w:rFonts w:ascii="Times New Roman" w:hAnsi="Times New Roman" w:cs="Times New Roman"/>
          <w:kern w:val="0"/>
          <w:sz w:val="28"/>
          <w:szCs w:val="28"/>
          <w:lang w:val="en-GB"/>
        </w:rPr>
        <w:t>effect</w:t>
      </w:r>
      <w:r w:rsidR="006D2F77" w:rsidRPr="00E60FCD">
        <w:rPr>
          <w:rFonts w:ascii="Times New Roman" w:hAnsi="Times New Roman" w:cs="Times New Roman"/>
          <w:kern w:val="0"/>
          <w:sz w:val="28"/>
          <w:szCs w:val="28"/>
          <w:lang w:val="en-GB"/>
        </w:rPr>
        <w:t>s</w:t>
      </w:r>
      <w:r w:rsidR="002B5B84" w:rsidRPr="00E60FCD">
        <w:rPr>
          <w:rFonts w:ascii="Times New Roman" w:hAnsi="Times New Roman" w:cs="Times New Roman"/>
          <w:kern w:val="0"/>
          <w:sz w:val="28"/>
          <w:szCs w:val="28"/>
          <w:lang w:val="en-GB"/>
        </w:rPr>
        <w:t xml:space="preserve"> of the gradual deepening of </w:t>
      </w:r>
      <w:r w:rsidR="006D2F77" w:rsidRPr="00E60FCD">
        <w:rPr>
          <w:rFonts w:ascii="Times New Roman" w:hAnsi="Times New Roman" w:cs="Times New Roman"/>
          <w:kern w:val="0"/>
          <w:sz w:val="28"/>
          <w:szCs w:val="28"/>
          <w:lang w:val="en-GB"/>
        </w:rPr>
        <w:t xml:space="preserve">the </w:t>
      </w:r>
      <w:r w:rsidR="002B5B84" w:rsidRPr="00E60FCD">
        <w:rPr>
          <w:rFonts w:ascii="Times New Roman" w:hAnsi="Times New Roman" w:cs="Times New Roman"/>
          <w:kern w:val="0"/>
          <w:sz w:val="28"/>
          <w:szCs w:val="28"/>
          <w:lang w:val="en-GB"/>
        </w:rPr>
        <w:t xml:space="preserve">active layer throughout growing seasons. </w:t>
      </w:r>
      <w:r w:rsidR="00CD4309" w:rsidRPr="00E60FCD">
        <w:rPr>
          <w:rFonts w:ascii="Times New Roman" w:hAnsi="Times New Roman" w:cs="Times New Roman"/>
          <w:kern w:val="0"/>
          <w:sz w:val="28"/>
          <w:szCs w:val="28"/>
          <w:lang w:val="en-GB"/>
        </w:rPr>
        <w:t>R</w:t>
      </w:r>
      <w:r w:rsidR="006A6DC8" w:rsidRPr="00E60FCD">
        <w:rPr>
          <w:rFonts w:ascii="Times New Roman" w:hAnsi="Times New Roman" w:cs="Times New Roman"/>
          <w:kern w:val="0"/>
          <w:sz w:val="28"/>
          <w:szCs w:val="28"/>
          <w:lang w:val="en-GB"/>
        </w:rPr>
        <w:t>emarkable elevation</w:t>
      </w:r>
      <w:r w:rsidR="00CD4309" w:rsidRPr="00E60FCD">
        <w:rPr>
          <w:rFonts w:ascii="Times New Roman" w:hAnsi="Times New Roman" w:cs="Times New Roman"/>
          <w:kern w:val="0"/>
          <w:sz w:val="28"/>
          <w:szCs w:val="28"/>
          <w:lang w:val="en-GB"/>
        </w:rPr>
        <w:t>s</w:t>
      </w:r>
      <w:r w:rsidR="006A6DC8" w:rsidRPr="00E60FCD">
        <w:rPr>
          <w:rFonts w:ascii="Times New Roman" w:hAnsi="Times New Roman" w:cs="Times New Roman"/>
          <w:kern w:val="0"/>
          <w:sz w:val="28"/>
          <w:szCs w:val="28"/>
          <w:lang w:val="en-GB"/>
        </w:rPr>
        <w:t xml:space="preserve"> in BIX and</w:t>
      </w:r>
      <w:r w:rsidR="00F80BBF" w:rsidRPr="00E60FCD">
        <w:rPr>
          <w:rFonts w:ascii="Times New Roman" w:hAnsi="Times New Roman" w:cs="Times New Roman"/>
          <w:kern w:val="0"/>
          <w:sz w:val="28"/>
          <w:szCs w:val="28"/>
          <w:lang w:val="en-GB"/>
        </w:rPr>
        <w:t xml:space="preserve"> FI</w:t>
      </w:r>
      <w:r w:rsidR="000F1607" w:rsidRPr="00E60FCD">
        <w:rPr>
          <w:rFonts w:ascii="Times New Roman" w:hAnsi="Times New Roman" w:cs="Times New Roman"/>
          <w:kern w:val="0"/>
          <w:sz w:val="28"/>
          <w:szCs w:val="28"/>
          <w:lang w:val="en-GB"/>
        </w:rPr>
        <w:t xml:space="preserve"> </w:t>
      </w:r>
      <w:r w:rsidR="00CD4309" w:rsidRPr="00E60FCD">
        <w:rPr>
          <w:rFonts w:ascii="Times New Roman" w:hAnsi="Times New Roman" w:cs="Times New Roman"/>
          <w:kern w:val="0"/>
          <w:sz w:val="28"/>
          <w:szCs w:val="28"/>
          <w:lang w:val="en-GB"/>
        </w:rPr>
        <w:t>values</w:t>
      </w:r>
      <w:r w:rsidR="006A6DC8" w:rsidRPr="00E60FCD">
        <w:rPr>
          <w:rFonts w:ascii="Times New Roman" w:hAnsi="Times New Roman" w:cs="Times New Roman"/>
          <w:kern w:val="0"/>
          <w:sz w:val="28"/>
          <w:szCs w:val="28"/>
          <w:lang w:val="en-GB"/>
        </w:rPr>
        <w:t xml:space="preserve"> in </w:t>
      </w:r>
      <w:r w:rsidR="00CD4309" w:rsidRPr="00E60FCD">
        <w:rPr>
          <w:rFonts w:ascii="Times New Roman" w:hAnsi="Times New Roman" w:cs="Times New Roman"/>
          <w:kern w:val="0"/>
          <w:sz w:val="28"/>
          <w:szCs w:val="28"/>
          <w:lang w:val="en-GB"/>
        </w:rPr>
        <w:t>the baseflow fr</w:t>
      </w:r>
      <w:r w:rsidR="006A6DC8" w:rsidRPr="00E60FCD">
        <w:rPr>
          <w:rFonts w:ascii="Times New Roman" w:hAnsi="Times New Roman" w:cs="Times New Roman"/>
          <w:kern w:val="0"/>
          <w:sz w:val="28"/>
          <w:szCs w:val="28"/>
          <w:lang w:val="en-GB"/>
        </w:rPr>
        <w:t>om the spring to the autumn</w:t>
      </w:r>
      <w:r w:rsidR="00001BFC" w:rsidRPr="00E60FCD">
        <w:rPr>
          <w:rFonts w:ascii="Times New Roman" w:hAnsi="Times New Roman" w:cs="Times New Roman"/>
          <w:kern w:val="0"/>
          <w:sz w:val="28"/>
          <w:szCs w:val="28"/>
          <w:lang w:val="en-GB"/>
        </w:rPr>
        <w:t xml:space="preserve"> </w:t>
      </w:r>
      <w:r w:rsidR="00CD4309" w:rsidRPr="00E60FCD">
        <w:rPr>
          <w:rFonts w:ascii="Times New Roman" w:hAnsi="Times New Roman" w:cs="Times New Roman"/>
          <w:kern w:val="0"/>
          <w:sz w:val="28"/>
          <w:szCs w:val="28"/>
          <w:lang w:val="en-GB"/>
        </w:rPr>
        <w:t>were found</w:t>
      </w:r>
      <w:r w:rsidR="000F1607" w:rsidRPr="00E60FCD">
        <w:rPr>
          <w:rFonts w:ascii="Times New Roman" w:hAnsi="Times New Roman" w:cs="Times New Roman"/>
          <w:kern w:val="0"/>
          <w:sz w:val="28"/>
          <w:szCs w:val="28"/>
          <w:lang w:val="en-GB"/>
        </w:rPr>
        <w:t xml:space="preserve"> </w:t>
      </w:r>
      <w:r w:rsidR="006A6DC8" w:rsidRPr="00E60FCD">
        <w:rPr>
          <w:rFonts w:ascii="Times New Roman" w:hAnsi="Times New Roman" w:cs="Times New Roman"/>
          <w:kern w:val="0"/>
          <w:sz w:val="28"/>
          <w:szCs w:val="28"/>
          <w:lang w:val="en-GB"/>
        </w:rPr>
        <w:t xml:space="preserve">(Fig. </w:t>
      </w:r>
      <w:r w:rsidR="006602E4" w:rsidRPr="00E60FCD">
        <w:rPr>
          <w:rFonts w:ascii="Times New Roman" w:hAnsi="Times New Roman" w:cs="Times New Roman"/>
          <w:kern w:val="0"/>
          <w:sz w:val="28"/>
          <w:szCs w:val="28"/>
          <w:lang w:val="en-GB"/>
        </w:rPr>
        <w:t>4</w:t>
      </w:r>
      <w:r w:rsidR="006A6DC8" w:rsidRPr="00E60FCD">
        <w:rPr>
          <w:rFonts w:ascii="Times New Roman" w:hAnsi="Times New Roman" w:cs="Times New Roman"/>
          <w:kern w:val="0"/>
          <w:sz w:val="28"/>
          <w:szCs w:val="28"/>
          <w:lang w:val="en-GB"/>
        </w:rPr>
        <w:t>)</w:t>
      </w:r>
      <w:r w:rsidR="00B01967" w:rsidRPr="00E60FCD">
        <w:rPr>
          <w:rFonts w:ascii="Times New Roman" w:hAnsi="Times New Roman" w:cs="Times New Roman"/>
          <w:kern w:val="0"/>
          <w:sz w:val="28"/>
          <w:szCs w:val="28"/>
          <w:lang w:val="en-GB"/>
        </w:rPr>
        <w:t>, which implie</w:t>
      </w:r>
      <w:r w:rsidR="00585A09" w:rsidRPr="00E60FCD">
        <w:rPr>
          <w:rFonts w:ascii="Times New Roman" w:hAnsi="Times New Roman" w:cs="Times New Roman"/>
          <w:kern w:val="0"/>
          <w:sz w:val="28"/>
          <w:szCs w:val="28"/>
          <w:lang w:val="en-GB"/>
        </w:rPr>
        <w:t>d</w:t>
      </w:r>
      <w:r w:rsidR="00B01967" w:rsidRPr="00E60FCD">
        <w:rPr>
          <w:rFonts w:ascii="Times New Roman" w:hAnsi="Times New Roman" w:cs="Times New Roman"/>
          <w:kern w:val="0"/>
          <w:sz w:val="28"/>
          <w:szCs w:val="28"/>
          <w:lang w:val="en-GB"/>
        </w:rPr>
        <w:t xml:space="preserve"> the increase in the contents of microbial-derived DOC with deepening of active layer. </w:t>
      </w:r>
      <w:r w:rsidR="00063D56" w:rsidRPr="00E60FCD">
        <w:rPr>
          <w:rFonts w:ascii="Times New Roman" w:hAnsi="Times New Roman" w:cs="Times New Roman"/>
          <w:kern w:val="0"/>
          <w:sz w:val="28"/>
          <w:szCs w:val="28"/>
          <w:lang w:val="en-GB"/>
        </w:rPr>
        <w:t xml:space="preserve">As deepening of active layer, </w:t>
      </w:r>
      <w:r w:rsidR="00636935" w:rsidRPr="00E60FCD">
        <w:rPr>
          <w:rFonts w:ascii="Times New Roman" w:hAnsi="Times New Roman" w:cs="Times New Roman"/>
          <w:kern w:val="0"/>
          <w:sz w:val="28"/>
          <w:szCs w:val="28"/>
          <w:lang w:val="en-GB"/>
        </w:rPr>
        <w:t>the hydraulic residence time of water and the DOC mineralization rate</w:t>
      </w:r>
      <w:r w:rsidR="00FF4089" w:rsidRPr="00E60FCD">
        <w:rPr>
          <w:rFonts w:ascii="Times New Roman" w:hAnsi="Times New Roman" w:cs="Times New Roman"/>
          <w:kern w:val="0"/>
          <w:sz w:val="28"/>
          <w:szCs w:val="28"/>
          <w:lang w:val="en-GB"/>
        </w:rPr>
        <w:t>, as well as physical adsorption,</w:t>
      </w:r>
      <w:r w:rsidR="00636935" w:rsidRPr="00E60FCD">
        <w:rPr>
          <w:rFonts w:ascii="Times New Roman" w:hAnsi="Times New Roman" w:cs="Times New Roman"/>
          <w:kern w:val="0"/>
          <w:sz w:val="28"/>
          <w:szCs w:val="28"/>
          <w:lang w:val="en-GB"/>
        </w:rPr>
        <w:t xml:space="preserve"> in the mineral soil w</w:t>
      </w:r>
      <w:r w:rsidR="00585A09" w:rsidRPr="00E60FCD">
        <w:rPr>
          <w:rFonts w:ascii="Times New Roman" w:hAnsi="Times New Roman" w:cs="Times New Roman"/>
          <w:kern w:val="0"/>
          <w:sz w:val="28"/>
          <w:szCs w:val="28"/>
          <w:lang w:val="en-GB"/>
        </w:rPr>
        <w:t>ould</w:t>
      </w:r>
      <w:r w:rsidR="00636935" w:rsidRPr="00E60FCD">
        <w:rPr>
          <w:rFonts w:ascii="Times New Roman" w:hAnsi="Times New Roman" w:cs="Times New Roman"/>
          <w:kern w:val="0"/>
          <w:sz w:val="28"/>
          <w:szCs w:val="28"/>
          <w:lang w:val="en-GB"/>
        </w:rPr>
        <w:t xml:space="preserve"> increased concurrently</w:t>
      </w:r>
      <w:r w:rsidR="00FF4089" w:rsidRPr="00E60FCD">
        <w:rPr>
          <w:rFonts w:ascii="Times New Roman" w:hAnsi="Times New Roman" w:cs="Times New Roman"/>
          <w:kern w:val="0"/>
          <w:sz w:val="28"/>
          <w:szCs w:val="28"/>
          <w:lang w:val="en-GB"/>
        </w:rPr>
        <w:t xml:space="preserve"> (Cronan and Aiken, 1985; Sebestyen et al., 2008)</w:t>
      </w:r>
      <w:r w:rsidR="00636935" w:rsidRPr="00E60FCD">
        <w:rPr>
          <w:rFonts w:ascii="Times New Roman" w:hAnsi="Times New Roman" w:cs="Times New Roman"/>
          <w:kern w:val="0"/>
          <w:sz w:val="28"/>
          <w:szCs w:val="28"/>
          <w:lang w:val="en-GB"/>
        </w:rPr>
        <w:t xml:space="preserve">, which </w:t>
      </w:r>
      <w:r w:rsidR="002005D4" w:rsidRPr="00E60FCD">
        <w:rPr>
          <w:rFonts w:ascii="Times New Roman" w:hAnsi="Times New Roman" w:cs="Times New Roman"/>
          <w:kern w:val="0"/>
          <w:sz w:val="28"/>
          <w:szCs w:val="28"/>
          <w:lang w:val="en-GB"/>
        </w:rPr>
        <w:t>w</w:t>
      </w:r>
      <w:r w:rsidR="00585A09" w:rsidRPr="00E60FCD">
        <w:rPr>
          <w:rFonts w:ascii="Times New Roman" w:hAnsi="Times New Roman" w:cs="Times New Roman"/>
          <w:kern w:val="0"/>
          <w:sz w:val="28"/>
          <w:szCs w:val="28"/>
          <w:lang w:val="en-GB"/>
        </w:rPr>
        <w:t>ould</w:t>
      </w:r>
      <w:r w:rsidR="002005D4" w:rsidRPr="00E60FCD">
        <w:rPr>
          <w:rFonts w:ascii="Times New Roman" w:hAnsi="Times New Roman" w:cs="Times New Roman"/>
          <w:kern w:val="0"/>
          <w:sz w:val="28"/>
          <w:szCs w:val="28"/>
          <w:lang w:val="en-GB"/>
        </w:rPr>
        <w:t xml:space="preserve"> alter</w:t>
      </w:r>
      <w:r w:rsidR="00C42D6E" w:rsidRPr="00E60FCD">
        <w:rPr>
          <w:rFonts w:ascii="Times New Roman" w:hAnsi="Times New Roman" w:cs="Times New Roman"/>
          <w:kern w:val="0"/>
          <w:sz w:val="28"/>
          <w:szCs w:val="28"/>
          <w:lang w:val="en-GB"/>
        </w:rPr>
        <w:t xml:space="preserve"> DOC </w:t>
      </w:r>
      <w:r w:rsidR="001E4B65" w:rsidRPr="00E60FCD">
        <w:rPr>
          <w:rFonts w:ascii="Times New Roman" w:hAnsi="Times New Roman" w:cs="Times New Roman"/>
          <w:kern w:val="0"/>
          <w:sz w:val="28"/>
          <w:szCs w:val="28"/>
          <w:lang w:val="en-GB"/>
        </w:rPr>
        <w:t>chemical characteristics</w:t>
      </w:r>
      <w:r w:rsidR="00C42D6E" w:rsidRPr="00E60FCD">
        <w:rPr>
          <w:rFonts w:ascii="Times New Roman" w:hAnsi="Times New Roman" w:cs="Times New Roman"/>
          <w:kern w:val="0"/>
          <w:sz w:val="28"/>
          <w:szCs w:val="28"/>
          <w:lang w:val="en-GB"/>
        </w:rPr>
        <w:t xml:space="preserve"> in baseflow</w:t>
      </w:r>
      <w:r w:rsidR="00FF4089" w:rsidRPr="00E60FCD">
        <w:rPr>
          <w:rFonts w:ascii="Times New Roman" w:hAnsi="Times New Roman" w:cs="Times New Roman"/>
          <w:kern w:val="0"/>
          <w:sz w:val="28"/>
          <w:szCs w:val="28"/>
          <w:lang w:val="en-GB"/>
        </w:rPr>
        <w:t>.</w:t>
      </w:r>
      <w:r w:rsidR="00F43682" w:rsidRPr="00E60FCD">
        <w:rPr>
          <w:rFonts w:ascii="Times New Roman" w:hAnsi="Times New Roman" w:cs="Times New Roman"/>
          <w:kern w:val="0"/>
          <w:sz w:val="28"/>
          <w:szCs w:val="28"/>
          <w:lang w:val="en-GB"/>
        </w:rPr>
        <w:t xml:space="preserve"> </w:t>
      </w:r>
      <w:r w:rsidR="005B1C0D" w:rsidRPr="00E60FCD">
        <w:rPr>
          <w:rFonts w:ascii="Times New Roman" w:hAnsi="Times New Roman" w:cs="Times New Roman"/>
          <w:kern w:val="0"/>
          <w:sz w:val="28"/>
          <w:szCs w:val="28"/>
          <w:lang w:val="en-GB"/>
        </w:rPr>
        <w:t xml:space="preserve">In </w:t>
      </w:r>
      <w:r w:rsidR="00585A09" w:rsidRPr="00E60FCD">
        <w:rPr>
          <w:rFonts w:ascii="Times New Roman" w:hAnsi="Times New Roman" w:cs="Times New Roman"/>
          <w:kern w:val="0"/>
          <w:sz w:val="28"/>
          <w:szCs w:val="28"/>
          <w:lang w:val="en-GB"/>
        </w:rPr>
        <w:t>our</w:t>
      </w:r>
      <w:r w:rsidR="005B1C0D" w:rsidRPr="00E60FCD">
        <w:rPr>
          <w:rFonts w:ascii="Times New Roman" w:hAnsi="Times New Roman" w:cs="Times New Roman"/>
          <w:kern w:val="0"/>
          <w:sz w:val="28"/>
          <w:szCs w:val="28"/>
          <w:lang w:val="en-GB"/>
        </w:rPr>
        <w:t xml:space="preserve"> study, the DOC in the soil pore water </w:t>
      </w:r>
      <w:r w:rsidR="00607410" w:rsidRPr="00E60FCD">
        <w:rPr>
          <w:rFonts w:ascii="Times New Roman" w:hAnsi="Times New Roman" w:cs="Times New Roman"/>
          <w:kern w:val="0"/>
          <w:sz w:val="28"/>
          <w:szCs w:val="28"/>
          <w:lang w:val="en-GB"/>
        </w:rPr>
        <w:t>exhibit</w:t>
      </w:r>
      <w:r w:rsidR="00585A09" w:rsidRPr="00E60FCD">
        <w:rPr>
          <w:rFonts w:ascii="Times New Roman" w:hAnsi="Times New Roman" w:cs="Times New Roman"/>
          <w:kern w:val="0"/>
          <w:sz w:val="28"/>
          <w:szCs w:val="28"/>
          <w:lang w:val="en-GB"/>
        </w:rPr>
        <w:t>ed</w:t>
      </w:r>
      <w:r w:rsidR="00D7312F" w:rsidRPr="00E60FCD">
        <w:rPr>
          <w:rFonts w:ascii="Times New Roman" w:hAnsi="Times New Roman" w:cs="Times New Roman"/>
          <w:kern w:val="0"/>
          <w:sz w:val="28"/>
          <w:szCs w:val="28"/>
          <w:lang w:val="en-GB"/>
        </w:rPr>
        <w:t xml:space="preserve"> </w:t>
      </w:r>
      <w:r w:rsidR="005B1C0D" w:rsidRPr="00E60FCD">
        <w:rPr>
          <w:rFonts w:ascii="Times New Roman" w:hAnsi="Times New Roman" w:cs="Times New Roman"/>
          <w:kern w:val="0"/>
          <w:sz w:val="28"/>
          <w:szCs w:val="28"/>
          <w:lang w:val="en-GB"/>
        </w:rPr>
        <w:t>higher</w:t>
      </w:r>
      <w:r w:rsidR="002F31A9" w:rsidRPr="00E60FCD">
        <w:rPr>
          <w:rFonts w:ascii="Times New Roman" w:hAnsi="Times New Roman" w:cs="Times New Roman"/>
          <w:kern w:val="0"/>
          <w:sz w:val="28"/>
          <w:szCs w:val="28"/>
          <w:lang w:val="en-GB"/>
        </w:rPr>
        <w:t xml:space="preserve"> HIX </w:t>
      </w:r>
      <w:r w:rsidR="005B1C0D" w:rsidRPr="00E60FCD">
        <w:rPr>
          <w:rFonts w:ascii="Times New Roman" w:hAnsi="Times New Roman" w:cs="Times New Roman"/>
          <w:kern w:val="0"/>
          <w:sz w:val="28"/>
          <w:szCs w:val="28"/>
          <w:lang w:val="en-GB"/>
        </w:rPr>
        <w:t xml:space="preserve">values </w:t>
      </w:r>
      <w:r w:rsidR="000377EF" w:rsidRPr="00E60FCD">
        <w:rPr>
          <w:rFonts w:ascii="Times New Roman" w:hAnsi="Times New Roman" w:cs="Times New Roman"/>
          <w:kern w:val="0"/>
          <w:sz w:val="28"/>
          <w:szCs w:val="28"/>
          <w:lang w:val="en-GB"/>
        </w:rPr>
        <w:t xml:space="preserve">and </w:t>
      </w:r>
      <w:r w:rsidR="005B1C0D" w:rsidRPr="00E60FCD">
        <w:rPr>
          <w:rFonts w:ascii="Times New Roman" w:hAnsi="Times New Roman" w:cs="Times New Roman"/>
          <w:kern w:val="0"/>
          <w:sz w:val="28"/>
          <w:szCs w:val="28"/>
          <w:lang w:val="en-GB"/>
        </w:rPr>
        <w:t>lower</w:t>
      </w:r>
      <w:r w:rsidR="002F31A9" w:rsidRPr="00E60FCD">
        <w:rPr>
          <w:rFonts w:ascii="Times New Roman" w:hAnsi="Times New Roman" w:cs="Times New Roman"/>
          <w:kern w:val="0"/>
          <w:sz w:val="28"/>
          <w:szCs w:val="28"/>
          <w:lang w:val="en-GB"/>
        </w:rPr>
        <w:t xml:space="preserve"> </w:t>
      </w:r>
      <w:r w:rsidR="005B1C0D" w:rsidRPr="00E60FCD">
        <w:rPr>
          <w:rFonts w:ascii="Times New Roman" w:hAnsi="Times New Roman" w:cs="Times New Roman"/>
          <w:kern w:val="0"/>
          <w:sz w:val="28"/>
          <w:szCs w:val="28"/>
          <w:lang w:val="en-GB"/>
        </w:rPr>
        <w:t xml:space="preserve">FI </w:t>
      </w:r>
      <w:r w:rsidR="002F31A9" w:rsidRPr="00E60FCD">
        <w:rPr>
          <w:rFonts w:ascii="Times New Roman" w:hAnsi="Times New Roman" w:cs="Times New Roman"/>
          <w:kern w:val="0"/>
          <w:sz w:val="28"/>
          <w:szCs w:val="28"/>
          <w:lang w:val="en-GB"/>
        </w:rPr>
        <w:t>and BIX</w:t>
      </w:r>
      <w:r w:rsidR="000377EF" w:rsidRPr="00E60FCD">
        <w:rPr>
          <w:rFonts w:ascii="Times New Roman" w:hAnsi="Times New Roman" w:cs="Times New Roman"/>
          <w:kern w:val="0"/>
          <w:sz w:val="28"/>
          <w:szCs w:val="28"/>
          <w:lang w:val="en-GB"/>
        </w:rPr>
        <w:t xml:space="preserve"> </w:t>
      </w:r>
      <w:r w:rsidR="005B1C0D" w:rsidRPr="00E60FCD">
        <w:rPr>
          <w:rFonts w:ascii="Times New Roman" w:hAnsi="Times New Roman" w:cs="Times New Roman"/>
          <w:kern w:val="0"/>
          <w:sz w:val="28"/>
          <w:szCs w:val="28"/>
          <w:lang w:val="en-GB"/>
        </w:rPr>
        <w:t xml:space="preserve">values </w:t>
      </w:r>
      <w:r w:rsidR="002C71EF" w:rsidRPr="00E60FCD">
        <w:rPr>
          <w:rFonts w:ascii="Times New Roman" w:hAnsi="Times New Roman" w:cs="Times New Roman"/>
          <w:kern w:val="0"/>
          <w:sz w:val="28"/>
          <w:szCs w:val="28"/>
          <w:lang w:val="en-GB"/>
        </w:rPr>
        <w:t xml:space="preserve">compared to that in the baseflow, </w:t>
      </w:r>
      <w:r w:rsidR="009C75DF" w:rsidRPr="00E60FCD">
        <w:rPr>
          <w:rFonts w:ascii="Times New Roman" w:hAnsi="Times New Roman" w:cs="Times New Roman"/>
          <w:kern w:val="0"/>
          <w:sz w:val="28"/>
          <w:szCs w:val="28"/>
          <w:lang w:val="en-GB"/>
        </w:rPr>
        <w:t xml:space="preserve">which </w:t>
      </w:r>
      <w:r w:rsidR="00585A09" w:rsidRPr="00E60FCD">
        <w:rPr>
          <w:rFonts w:ascii="Times New Roman" w:hAnsi="Times New Roman" w:cs="Times New Roman"/>
          <w:kern w:val="0"/>
          <w:sz w:val="28"/>
          <w:szCs w:val="28"/>
          <w:lang w:val="en-GB"/>
        </w:rPr>
        <w:t>wa</w:t>
      </w:r>
      <w:r w:rsidR="009C75DF" w:rsidRPr="00E60FCD">
        <w:rPr>
          <w:rFonts w:ascii="Times New Roman" w:hAnsi="Times New Roman" w:cs="Times New Roman"/>
          <w:kern w:val="0"/>
          <w:sz w:val="28"/>
          <w:szCs w:val="28"/>
          <w:lang w:val="en-GB"/>
        </w:rPr>
        <w:t xml:space="preserve">s </w:t>
      </w:r>
      <w:r w:rsidR="002C71EF" w:rsidRPr="00E60FCD">
        <w:rPr>
          <w:rFonts w:ascii="Times New Roman" w:hAnsi="Times New Roman" w:cs="Times New Roman"/>
          <w:kern w:val="0"/>
          <w:sz w:val="28"/>
          <w:szCs w:val="28"/>
          <w:lang w:val="en-GB"/>
        </w:rPr>
        <w:t xml:space="preserve">also </w:t>
      </w:r>
      <w:r w:rsidR="009C75DF" w:rsidRPr="00E60FCD">
        <w:rPr>
          <w:rFonts w:ascii="Times New Roman" w:hAnsi="Times New Roman" w:cs="Times New Roman"/>
          <w:kern w:val="0"/>
          <w:sz w:val="28"/>
          <w:szCs w:val="28"/>
          <w:lang w:val="en-GB"/>
        </w:rPr>
        <w:t xml:space="preserve">a proof </w:t>
      </w:r>
      <w:r w:rsidR="00502DA6" w:rsidRPr="00E60FCD">
        <w:rPr>
          <w:rFonts w:ascii="Times New Roman" w:hAnsi="Times New Roman" w:cs="Times New Roman"/>
          <w:kern w:val="0"/>
          <w:sz w:val="28"/>
          <w:szCs w:val="28"/>
          <w:lang w:val="en-GB"/>
        </w:rPr>
        <w:t>of</w:t>
      </w:r>
      <w:r w:rsidR="009C75DF" w:rsidRPr="00E60FCD">
        <w:rPr>
          <w:rFonts w:ascii="Times New Roman" w:hAnsi="Times New Roman" w:cs="Times New Roman"/>
          <w:kern w:val="0"/>
          <w:sz w:val="28"/>
          <w:szCs w:val="28"/>
          <w:lang w:val="en-GB"/>
        </w:rPr>
        <w:t xml:space="preserve"> </w:t>
      </w:r>
      <w:r w:rsidR="00502DA6" w:rsidRPr="00E60FCD">
        <w:rPr>
          <w:rFonts w:ascii="Times New Roman" w:hAnsi="Times New Roman" w:cs="Times New Roman"/>
          <w:kern w:val="0"/>
          <w:sz w:val="28"/>
          <w:szCs w:val="28"/>
          <w:lang w:val="en-GB"/>
        </w:rPr>
        <w:t xml:space="preserve">the adsorption-mineralization </w:t>
      </w:r>
      <w:r w:rsidR="009F56E0" w:rsidRPr="00E60FCD">
        <w:rPr>
          <w:rFonts w:ascii="Times New Roman" w:hAnsi="Times New Roman" w:cs="Times New Roman"/>
          <w:kern w:val="0"/>
          <w:sz w:val="28"/>
          <w:szCs w:val="28"/>
          <w:lang w:val="en-GB"/>
        </w:rPr>
        <w:t>actions</w:t>
      </w:r>
      <w:r w:rsidR="00EA2417" w:rsidRPr="00E60FCD">
        <w:rPr>
          <w:rFonts w:ascii="Times New Roman" w:hAnsi="Times New Roman" w:cs="Times New Roman"/>
          <w:kern w:val="0"/>
          <w:sz w:val="28"/>
          <w:szCs w:val="28"/>
          <w:lang w:val="en-GB"/>
        </w:rPr>
        <w:t>.</w:t>
      </w:r>
      <w:r w:rsidR="009F56E0" w:rsidRPr="00E60FCD">
        <w:rPr>
          <w:rFonts w:ascii="Times New Roman" w:hAnsi="Times New Roman" w:cs="Times New Roman"/>
          <w:kern w:val="0"/>
          <w:sz w:val="28"/>
          <w:szCs w:val="28"/>
          <w:lang w:val="en-GB"/>
        </w:rPr>
        <w:t xml:space="preserve"> </w:t>
      </w:r>
      <w:r w:rsidR="00EA2417" w:rsidRPr="00E60FCD">
        <w:rPr>
          <w:rFonts w:ascii="Times New Roman" w:hAnsi="Times New Roman" w:cs="Times New Roman"/>
          <w:kern w:val="0"/>
          <w:sz w:val="28"/>
          <w:szCs w:val="28"/>
          <w:lang w:val="en-GB"/>
        </w:rPr>
        <w:t xml:space="preserve">The actions deceased the DOC humification and increased microbial-derived components </w:t>
      </w:r>
      <w:r w:rsidR="00313033" w:rsidRPr="00E60FCD">
        <w:rPr>
          <w:rFonts w:ascii="Times New Roman" w:hAnsi="Times New Roman" w:cs="Times New Roman"/>
          <w:kern w:val="0"/>
          <w:sz w:val="28"/>
          <w:szCs w:val="28"/>
          <w:lang w:val="en-GB"/>
        </w:rPr>
        <w:t xml:space="preserve">when the DOC </w:t>
      </w:r>
      <w:r w:rsidR="00585A09" w:rsidRPr="00E60FCD">
        <w:rPr>
          <w:rFonts w:ascii="Times New Roman" w:hAnsi="Times New Roman" w:cs="Times New Roman"/>
          <w:kern w:val="0"/>
          <w:sz w:val="28"/>
          <w:szCs w:val="28"/>
          <w:lang w:val="en-GB"/>
        </w:rPr>
        <w:t>wa</w:t>
      </w:r>
      <w:r w:rsidR="00313033" w:rsidRPr="00E60FCD">
        <w:rPr>
          <w:rFonts w:ascii="Times New Roman" w:hAnsi="Times New Roman" w:cs="Times New Roman"/>
          <w:kern w:val="0"/>
          <w:sz w:val="28"/>
          <w:szCs w:val="28"/>
          <w:lang w:val="en-GB"/>
        </w:rPr>
        <w:t xml:space="preserve">s transported by </w:t>
      </w:r>
      <w:r w:rsidR="00422B87" w:rsidRPr="00E60FCD">
        <w:rPr>
          <w:rFonts w:ascii="Times New Roman" w:hAnsi="Times New Roman" w:cs="Times New Roman"/>
          <w:kern w:val="0"/>
          <w:sz w:val="28"/>
          <w:szCs w:val="28"/>
          <w:lang w:val="en-GB"/>
        </w:rPr>
        <w:t xml:space="preserve">the </w:t>
      </w:r>
      <w:r w:rsidR="00313033" w:rsidRPr="00E60FCD">
        <w:rPr>
          <w:rFonts w:ascii="Times New Roman" w:hAnsi="Times New Roman" w:cs="Times New Roman"/>
          <w:kern w:val="0"/>
          <w:sz w:val="28"/>
          <w:szCs w:val="28"/>
          <w:lang w:val="en-GB"/>
        </w:rPr>
        <w:t>slowflow across the mineral soil.</w:t>
      </w:r>
      <w:r w:rsidR="00030209" w:rsidRPr="00E60FCD">
        <w:rPr>
          <w:rFonts w:ascii="Times New Roman" w:hAnsi="Times New Roman" w:cs="Times New Roman"/>
          <w:kern w:val="0"/>
          <w:sz w:val="28"/>
          <w:szCs w:val="28"/>
          <w:lang w:val="en-GB"/>
        </w:rPr>
        <w:t xml:space="preserve"> </w:t>
      </w:r>
      <w:r w:rsidR="009C1EF8" w:rsidRPr="00E60FCD">
        <w:rPr>
          <w:rFonts w:ascii="Times New Roman" w:hAnsi="Times New Roman" w:cs="Times New Roman"/>
          <w:kern w:val="0"/>
          <w:sz w:val="28"/>
          <w:szCs w:val="28"/>
          <w:lang w:val="en-GB"/>
        </w:rPr>
        <w:t>The</w:t>
      </w:r>
      <w:r w:rsidR="00F43682" w:rsidRPr="00E60FCD">
        <w:rPr>
          <w:rFonts w:ascii="Times New Roman" w:hAnsi="Times New Roman" w:cs="Times New Roman"/>
          <w:kern w:val="0"/>
          <w:sz w:val="28"/>
          <w:szCs w:val="28"/>
          <w:lang w:val="en-GB"/>
        </w:rPr>
        <w:t xml:space="preserve"> result </w:t>
      </w:r>
      <w:r w:rsidR="00743A95" w:rsidRPr="00E60FCD">
        <w:rPr>
          <w:rFonts w:ascii="Times New Roman" w:hAnsi="Times New Roman" w:cs="Times New Roman"/>
          <w:kern w:val="0"/>
          <w:sz w:val="28"/>
          <w:szCs w:val="28"/>
          <w:lang w:val="en-GB"/>
        </w:rPr>
        <w:t>wa</w:t>
      </w:r>
      <w:r w:rsidR="00F43682" w:rsidRPr="00E60FCD">
        <w:rPr>
          <w:rFonts w:ascii="Times New Roman" w:hAnsi="Times New Roman" w:cs="Times New Roman"/>
          <w:kern w:val="0"/>
          <w:sz w:val="28"/>
          <w:szCs w:val="28"/>
          <w:lang w:val="en-GB"/>
        </w:rPr>
        <w:t xml:space="preserve">s </w:t>
      </w:r>
      <w:r w:rsidR="000E0806" w:rsidRPr="00E60FCD">
        <w:rPr>
          <w:rFonts w:ascii="Times New Roman" w:hAnsi="Times New Roman" w:cs="Times New Roman"/>
          <w:kern w:val="0"/>
          <w:sz w:val="28"/>
          <w:szCs w:val="28"/>
          <w:lang w:val="en-GB"/>
        </w:rPr>
        <w:t xml:space="preserve">in good </w:t>
      </w:r>
      <w:r w:rsidR="00F43682" w:rsidRPr="00E60FCD">
        <w:rPr>
          <w:rFonts w:ascii="Times New Roman" w:hAnsi="Times New Roman" w:cs="Times New Roman"/>
          <w:kern w:val="0"/>
          <w:sz w:val="28"/>
          <w:szCs w:val="28"/>
          <w:lang w:val="en-GB"/>
        </w:rPr>
        <w:t>consist</w:t>
      </w:r>
      <w:r w:rsidR="000E0806" w:rsidRPr="00E60FCD">
        <w:rPr>
          <w:rFonts w:ascii="Times New Roman" w:hAnsi="Times New Roman" w:cs="Times New Roman"/>
          <w:kern w:val="0"/>
          <w:sz w:val="28"/>
          <w:szCs w:val="28"/>
          <w:lang w:val="en-GB"/>
        </w:rPr>
        <w:t>ence</w:t>
      </w:r>
      <w:r w:rsidR="00F43682" w:rsidRPr="00E60FCD">
        <w:rPr>
          <w:rFonts w:ascii="Times New Roman" w:hAnsi="Times New Roman" w:cs="Times New Roman"/>
          <w:kern w:val="0"/>
          <w:sz w:val="28"/>
          <w:szCs w:val="28"/>
          <w:lang w:val="en-GB"/>
        </w:rPr>
        <w:t xml:space="preserve"> with the conclusions of Prokushkin et al. (2007) who also found higher levels of microbially transformed and/or derived material export due to the presence of a deeper active layer in the summer and autumn in Siberia. Changes in biochemical compositions (decreases in the lignocellulose complex; increases in the hydrophilic fraction) </w:t>
      </w:r>
      <w:r w:rsidR="00743A95" w:rsidRPr="00E60FCD">
        <w:rPr>
          <w:rFonts w:ascii="Times New Roman" w:hAnsi="Times New Roman" w:cs="Times New Roman"/>
          <w:kern w:val="0"/>
          <w:sz w:val="28"/>
          <w:szCs w:val="28"/>
          <w:lang w:val="en-GB"/>
        </w:rPr>
        <w:t>were</w:t>
      </w:r>
      <w:r w:rsidR="00F43682" w:rsidRPr="00E60FCD">
        <w:rPr>
          <w:rFonts w:ascii="Times New Roman" w:hAnsi="Times New Roman" w:cs="Times New Roman"/>
          <w:kern w:val="0"/>
          <w:sz w:val="28"/>
          <w:szCs w:val="28"/>
          <w:lang w:val="en-GB"/>
        </w:rPr>
        <w:t xml:space="preserve"> </w:t>
      </w:r>
      <w:r w:rsidR="00F43682" w:rsidRPr="00E60FCD">
        <w:rPr>
          <w:rFonts w:ascii="Times New Roman" w:hAnsi="Times New Roman" w:cs="Times New Roman"/>
          <w:kern w:val="0"/>
          <w:sz w:val="28"/>
          <w:szCs w:val="28"/>
          <w:lang w:val="en-GB"/>
        </w:rPr>
        <w:lastRenderedPageBreak/>
        <w:t xml:space="preserve">confirmed further in Kawahigashi et al. (2004). </w:t>
      </w:r>
      <w:r w:rsidR="00C45C78" w:rsidRPr="00E60FCD">
        <w:rPr>
          <w:rFonts w:ascii="Times New Roman" w:hAnsi="Times New Roman" w:cs="Times New Roman"/>
          <w:kern w:val="0"/>
          <w:sz w:val="28"/>
          <w:szCs w:val="28"/>
          <w:lang w:val="en-GB"/>
        </w:rPr>
        <w:t>Based on the similar observation</w:t>
      </w:r>
      <w:r w:rsidR="009F6B4F" w:rsidRPr="00E60FCD">
        <w:rPr>
          <w:rFonts w:ascii="Times New Roman" w:hAnsi="Times New Roman" w:cs="Times New Roman"/>
          <w:kern w:val="0"/>
          <w:sz w:val="28"/>
          <w:szCs w:val="28"/>
          <w:lang w:val="en-GB"/>
        </w:rPr>
        <w:t>s</w:t>
      </w:r>
      <w:r w:rsidR="00C45C78" w:rsidRPr="00E60FCD">
        <w:rPr>
          <w:rFonts w:ascii="Times New Roman" w:hAnsi="Times New Roman" w:cs="Times New Roman"/>
          <w:kern w:val="0"/>
          <w:sz w:val="28"/>
          <w:szCs w:val="28"/>
          <w:lang w:val="en-GB"/>
        </w:rPr>
        <w:t xml:space="preserve">, </w:t>
      </w:r>
      <w:r w:rsidR="009F6B4F" w:rsidRPr="00E60FCD">
        <w:rPr>
          <w:rFonts w:ascii="Times New Roman" w:hAnsi="Times New Roman" w:cs="Times New Roman"/>
          <w:kern w:val="0"/>
          <w:sz w:val="28"/>
          <w:szCs w:val="28"/>
          <w:lang w:val="en-GB"/>
        </w:rPr>
        <w:t xml:space="preserve">about 9%-11% reduction in DOC load in the Yukon River by 2050 due to permafrost degradation </w:t>
      </w:r>
      <w:r w:rsidR="00743A95" w:rsidRPr="00E60FCD">
        <w:rPr>
          <w:rFonts w:ascii="Times New Roman" w:hAnsi="Times New Roman" w:cs="Times New Roman"/>
          <w:kern w:val="0"/>
          <w:sz w:val="28"/>
          <w:szCs w:val="28"/>
          <w:lang w:val="en-GB"/>
        </w:rPr>
        <w:t>wa</w:t>
      </w:r>
      <w:r w:rsidR="009F6B4F" w:rsidRPr="00E60FCD">
        <w:rPr>
          <w:rFonts w:ascii="Times New Roman" w:hAnsi="Times New Roman" w:cs="Times New Roman"/>
          <w:kern w:val="0"/>
          <w:sz w:val="28"/>
          <w:szCs w:val="28"/>
          <w:lang w:val="en-GB"/>
        </w:rPr>
        <w:t xml:space="preserve">s predicted (Walvoord and Striegl, 2007), and an increase in dissolved inorganic carbon (DIC) </w:t>
      </w:r>
      <w:r w:rsidR="00743A95" w:rsidRPr="00E60FCD">
        <w:rPr>
          <w:rFonts w:ascii="Times New Roman" w:hAnsi="Times New Roman" w:cs="Times New Roman"/>
          <w:kern w:val="0"/>
          <w:sz w:val="28"/>
          <w:szCs w:val="28"/>
          <w:lang w:val="en-GB"/>
        </w:rPr>
        <w:t>wa</w:t>
      </w:r>
      <w:r w:rsidR="009F6B4F" w:rsidRPr="00E60FCD">
        <w:rPr>
          <w:rFonts w:ascii="Times New Roman" w:hAnsi="Times New Roman" w:cs="Times New Roman"/>
          <w:kern w:val="0"/>
          <w:sz w:val="28"/>
          <w:szCs w:val="28"/>
          <w:lang w:val="en-GB"/>
        </w:rPr>
        <w:t>s also hypothesized by Striegl et al. (2005).</w:t>
      </w:r>
      <w:r w:rsidR="00F57973" w:rsidRPr="00E60FCD">
        <w:rPr>
          <w:rFonts w:ascii="Times New Roman" w:hAnsi="Times New Roman" w:cs="Times New Roman"/>
          <w:kern w:val="0"/>
          <w:sz w:val="28"/>
          <w:szCs w:val="28"/>
          <w:lang w:val="en-GB"/>
        </w:rPr>
        <w:t xml:space="preserve"> </w:t>
      </w:r>
      <w:r w:rsidR="00C5234D" w:rsidRPr="00E60FCD">
        <w:rPr>
          <w:rFonts w:ascii="Times New Roman" w:hAnsi="Times New Roman" w:cs="Times New Roman"/>
          <w:kern w:val="0"/>
          <w:sz w:val="28"/>
          <w:szCs w:val="28"/>
          <w:lang w:val="en-GB"/>
        </w:rPr>
        <w:t xml:space="preserve">In </w:t>
      </w:r>
      <w:r w:rsidR="000A7B58" w:rsidRPr="00E60FCD">
        <w:rPr>
          <w:rFonts w:ascii="Times New Roman" w:hAnsi="Times New Roman" w:cs="Times New Roman"/>
          <w:kern w:val="0"/>
          <w:sz w:val="28"/>
          <w:szCs w:val="28"/>
          <w:lang w:val="en-GB"/>
        </w:rPr>
        <w:t>summary</w:t>
      </w:r>
      <w:r w:rsidR="00C5234D" w:rsidRPr="00E60FCD">
        <w:rPr>
          <w:rFonts w:ascii="Times New Roman" w:hAnsi="Times New Roman" w:cs="Times New Roman"/>
          <w:kern w:val="0"/>
          <w:sz w:val="28"/>
          <w:szCs w:val="28"/>
          <w:lang w:val="en-GB"/>
        </w:rPr>
        <w:t>, it could be conjectured that</w:t>
      </w:r>
      <w:r w:rsidR="00A63901" w:rsidRPr="00E60FCD">
        <w:rPr>
          <w:rFonts w:ascii="Times New Roman" w:hAnsi="Times New Roman" w:cs="Times New Roman"/>
          <w:kern w:val="0"/>
          <w:sz w:val="28"/>
          <w:szCs w:val="28"/>
          <w:lang w:val="en-GB"/>
        </w:rPr>
        <w:t xml:space="preserve"> </w:t>
      </w:r>
      <w:r w:rsidR="00873DC3" w:rsidRPr="00E60FCD">
        <w:rPr>
          <w:rFonts w:ascii="Times New Roman" w:hAnsi="Times New Roman" w:cs="Times New Roman"/>
          <w:kern w:val="0"/>
          <w:sz w:val="28"/>
          <w:szCs w:val="28"/>
          <w:lang w:val="en-GB"/>
        </w:rPr>
        <w:t>the deepening of active layer</w:t>
      </w:r>
      <w:r w:rsidR="00C5234D" w:rsidRPr="00E60FCD">
        <w:rPr>
          <w:rFonts w:ascii="Times New Roman" w:hAnsi="Times New Roman" w:cs="Times New Roman"/>
          <w:kern w:val="0"/>
          <w:sz w:val="28"/>
          <w:szCs w:val="28"/>
          <w:lang w:val="en-GB"/>
        </w:rPr>
        <w:t xml:space="preserve"> </w:t>
      </w:r>
      <w:r w:rsidR="00873DC3" w:rsidRPr="00E60FCD">
        <w:rPr>
          <w:rFonts w:ascii="Times New Roman" w:hAnsi="Times New Roman" w:cs="Times New Roman"/>
          <w:kern w:val="0"/>
          <w:sz w:val="28"/>
          <w:szCs w:val="28"/>
          <w:lang w:val="en-GB"/>
        </w:rPr>
        <w:t xml:space="preserve">due to warmer climate would reduce DOC export by baseflow, as well as alter </w:t>
      </w:r>
      <w:r w:rsidR="00CB5B17" w:rsidRPr="00E60FCD">
        <w:rPr>
          <w:rFonts w:ascii="Times New Roman" w:hAnsi="Times New Roman" w:cs="Times New Roman"/>
          <w:kern w:val="0"/>
          <w:sz w:val="28"/>
          <w:szCs w:val="28"/>
          <w:lang w:val="en-GB"/>
        </w:rPr>
        <w:t xml:space="preserve">the </w:t>
      </w:r>
      <w:r w:rsidR="00873DC3" w:rsidRPr="00E60FCD">
        <w:rPr>
          <w:rFonts w:ascii="Times New Roman" w:hAnsi="Times New Roman" w:cs="Times New Roman"/>
          <w:kern w:val="0"/>
          <w:sz w:val="28"/>
          <w:szCs w:val="28"/>
          <w:lang w:val="en-GB"/>
        </w:rPr>
        <w:t xml:space="preserve">chemical </w:t>
      </w:r>
      <w:r w:rsidR="00CB5B17" w:rsidRPr="00E60FCD">
        <w:rPr>
          <w:rFonts w:ascii="Times New Roman" w:hAnsi="Times New Roman" w:cs="Times New Roman"/>
          <w:kern w:val="0"/>
          <w:sz w:val="28"/>
          <w:szCs w:val="28"/>
          <w:lang w:val="en-GB"/>
        </w:rPr>
        <w:t>characteristics</w:t>
      </w:r>
      <w:r w:rsidR="00873DC3" w:rsidRPr="00E60FCD">
        <w:rPr>
          <w:rFonts w:ascii="Times New Roman" w:hAnsi="Times New Roman" w:cs="Times New Roman"/>
          <w:kern w:val="0"/>
          <w:sz w:val="28"/>
          <w:szCs w:val="28"/>
          <w:lang w:val="en-GB"/>
        </w:rPr>
        <w:t xml:space="preserve"> to</w:t>
      </w:r>
      <w:r w:rsidR="00CB5B17" w:rsidRPr="00E60FCD">
        <w:rPr>
          <w:rFonts w:ascii="Times New Roman" w:hAnsi="Times New Roman" w:cs="Times New Roman"/>
          <w:kern w:val="0"/>
          <w:sz w:val="28"/>
          <w:szCs w:val="28"/>
          <w:lang w:val="en-GB"/>
        </w:rPr>
        <w:t xml:space="preserve"> more structure-simple microbial-derived</w:t>
      </w:r>
      <w:r w:rsidR="00C55D8F" w:rsidRPr="00E60FCD">
        <w:rPr>
          <w:rFonts w:ascii="Times New Roman" w:hAnsi="Times New Roman" w:cs="Times New Roman"/>
          <w:kern w:val="0"/>
          <w:sz w:val="28"/>
          <w:szCs w:val="28"/>
          <w:lang w:val="en-GB"/>
        </w:rPr>
        <w:t xml:space="preserve"> components in the study region.</w:t>
      </w:r>
      <w:r w:rsidR="00CB5B17" w:rsidRPr="00E60FCD">
        <w:rPr>
          <w:rFonts w:ascii="Times New Roman" w:hAnsi="Times New Roman" w:cs="Times New Roman"/>
          <w:kern w:val="0"/>
          <w:sz w:val="28"/>
          <w:szCs w:val="28"/>
          <w:lang w:val="en-GB"/>
        </w:rPr>
        <w:t xml:space="preserve"> </w:t>
      </w:r>
      <w:r w:rsidR="00873DC3" w:rsidRPr="00E60FCD">
        <w:rPr>
          <w:rFonts w:ascii="Times New Roman" w:hAnsi="Times New Roman" w:cs="Times New Roman"/>
          <w:kern w:val="0"/>
          <w:sz w:val="28"/>
          <w:szCs w:val="28"/>
          <w:lang w:val="en-GB"/>
        </w:rPr>
        <w:t xml:space="preserve"> </w:t>
      </w:r>
    </w:p>
    <w:p w14:paraId="34F61CF0" w14:textId="13D712DD" w:rsidR="00BD7298" w:rsidRPr="00E60FCD" w:rsidRDefault="00244217" w:rsidP="00A20942">
      <w:pPr>
        <w:autoSpaceDE w:val="0"/>
        <w:autoSpaceDN w:val="0"/>
        <w:adjustRightInd w:val="0"/>
        <w:spacing w:beforeLines="50" w:before="156" w:line="480" w:lineRule="auto"/>
        <w:ind w:firstLineChars="200" w:firstLine="560"/>
        <w:rPr>
          <w:rFonts w:ascii="Times New Roman" w:hAnsi="Times New Roman" w:cs="Times New Roman"/>
          <w:sz w:val="28"/>
          <w:szCs w:val="28"/>
        </w:rPr>
      </w:pPr>
      <w:r w:rsidRPr="00E60FCD">
        <w:rPr>
          <w:rFonts w:ascii="Times New Roman" w:hAnsi="Times New Roman" w:cs="Times New Roman"/>
          <w:kern w:val="0"/>
          <w:sz w:val="28"/>
          <w:szCs w:val="28"/>
          <w:lang w:val="en-GB"/>
        </w:rPr>
        <w:t>T</w:t>
      </w:r>
      <w:r w:rsidR="00BD7298" w:rsidRPr="00E60FCD">
        <w:rPr>
          <w:rFonts w:ascii="Times New Roman" w:hAnsi="Times New Roman" w:cs="Times New Roman"/>
          <w:kern w:val="0"/>
          <w:sz w:val="28"/>
          <w:szCs w:val="28"/>
          <w:lang w:val="en-GB"/>
        </w:rPr>
        <w:t>he humification degree of DOC as determined by HIX show</w:t>
      </w:r>
      <w:r w:rsidR="00743A95" w:rsidRPr="00E60FCD">
        <w:rPr>
          <w:rFonts w:ascii="Times New Roman" w:hAnsi="Times New Roman" w:cs="Times New Roman"/>
          <w:kern w:val="0"/>
          <w:sz w:val="28"/>
          <w:szCs w:val="28"/>
          <w:lang w:val="en-GB"/>
        </w:rPr>
        <w:t>ed</w:t>
      </w:r>
      <w:r w:rsidR="00BD7298" w:rsidRPr="00E60FCD">
        <w:rPr>
          <w:rFonts w:ascii="Times New Roman" w:hAnsi="Times New Roman" w:cs="Times New Roman"/>
          <w:kern w:val="0"/>
          <w:sz w:val="28"/>
          <w:szCs w:val="28"/>
          <w:lang w:val="en-GB"/>
        </w:rPr>
        <w:t xml:space="preserve"> no clear trend during the seasons of 2014. </w:t>
      </w:r>
      <w:r w:rsidR="003F7A8A" w:rsidRPr="00E60FCD">
        <w:rPr>
          <w:rFonts w:ascii="Times New Roman" w:hAnsi="Times New Roman" w:cs="Times New Roman"/>
          <w:kern w:val="0"/>
          <w:sz w:val="28"/>
          <w:szCs w:val="28"/>
          <w:lang w:val="en-GB"/>
        </w:rPr>
        <w:t>A minor flood c</w:t>
      </w:r>
      <w:r w:rsidR="00743A95" w:rsidRPr="00E60FCD">
        <w:rPr>
          <w:rFonts w:ascii="Times New Roman" w:hAnsi="Times New Roman" w:cs="Times New Roman"/>
          <w:kern w:val="0"/>
          <w:sz w:val="28"/>
          <w:szCs w:val="28"/>
          <w:lang w:val="en-GB"/>
        </w:rPr>
        <w:t>ould</w:t>
      </w:r>
      <w:r w:rsidR="003F7A8A" w:rsidRPr="00E60FCD">
        <w:rPr>
          <w:rFonts w:ascii="Times New Roman" w:hAnsi="Times New Roman" w:cs="Times New Roman"/>
          <w:kern w:val="0"/>
          <w:sz w:val="28"/>
          <w:szCs w:val="28"/>
          <w:lang w:val="en-GB"/>
        </w:rPr>
        <w:t xml:space="preserve"> even introduce a great elevation in</w:t>
      </w:r>
      <w:r w:rsidRPr="00E60FCD">
        <w:rPr>
          <w:rFonts w:ascii="Times New Roman" w:hAnsi="Times New Roman" w:cs="Times New Roman"/>
          <w:kern w:val="0"/>
          <w:sz w:val="28"/>
          <w:szCs w:val="28"/>
          <w:lang w:val="en-GB"/>
        </w:rPr>
        <w:t xml:space="preserve"> humifi</w:t>
      </w:r>
      <w:r w:rsidR="003F7A8A" w:rsidRPr="00E60FCD">
        <w:rPr>
          <w:rFonts w:ascii="Times New Roman" w:hAnsi="Times New Roman" w:cs="Times New Roman"/>
          <w:kern w:val="0"/>
          <w:sz w:val="28"/>
          <w:szCs w:val="28"/>
          <w:lang w:val="en-GB"/>
        </w:rPr>
        <w:t>cation degree of</w:t>
      </w:r>
      <w:r w:rsidRPr="00E60FCD">
        <w:rPr>
          <w:rFonts w:ascii="Times New Roman" w:hAnsi="Times New Roman" w:cs="Times New Roman"/>
          <w:kern w:val="0"/>
          <w:sz w:val="28"/>
          <w:szCs w:val="28"/>
          <w:lang w:val="en-GB"/>
        </w:rPr>
        <w:t xml:space="preserve"> </w:t>
      </w:r>
      <w:r w:rsidR="003F7A8A" w:rsidRPr="00E60FCD">
        <w:rPr>
          <w:rFonts w:ascii="Times New Roman" w:hAnsi="Times New Roman" w:cs="Times New Roman"/>
          <w:kern w:val="0"/>
          <w:sz w:val="28"/>
          <w:szCs w:val="28"/>
          <w:lang w:val="en-GB"/>
        </w:rPr>
        <w:t>exported</w:t>
      </w:r>
      <w:r w:rsidRPr="00E60FCD">
        <w:rPr>
          <w:rFonts w:ascii="Times New Roman" w:hAnsi="Times New Roman" w:cs="Times New Roman"/>
          <w:kern w:val="0"/>
          <w:sz w:val="28"/>
          <w:szCs w:val="28"/>
          <w:lang w:val="en-GB"/>
        </w:rPr>
        <w:t xml:space="preserve"> DOC</w:t>
      </w:r>
      <w:r w:rsidR="00BD7298" w:rsidRPr="00E60FCD">
        <w:rPr>
          <w:rFonts w:ascii="Times New Roman" w:hAnsi="Times New Roman" w:cs="Times New Roman"/>
          <w:kern w:val="0"/>
          <w:sz w:val="28"/>
          <w:szCs w:val="28"/>
          <w:lang w:val="en-GB"/>
        </w:rPr>
        <w:t xml:space="preserve">, </w:t>
      </w:r>
      <w:r w:rsidR="003F7A8A" w:rsidRPr="00E60FCD">
        <w:rPr>
          <w:rFonts w:ascii="Times New Roman" w:hAnsi="Times New Roman" w:cs="Times New Roman"/>
          <w:kern w:val="0"/>
          <w:sz w:val="28"/>
          <w:szCs w:val="28"/>
          <w:lang w:val="en-GB"/>
        </w:rPr>
        <w:t>suggesting</w:t>
      </w:r>
      <w:r w:rsidR="00BD7298" w:rsidRPr="00E60FCD">
        <w:rPr>
          <w:rFonts w:ascii="Times New Roman" w:hAnsi="Times New Roman" w:cs="Times New Roman"/>
          <w:kern w:val="0"/>
          <w:sz w:val="28"/>
          <w:szCs w:val="28"/>
          <w:lang w:val="en-GB"/>
        </w:rPr>
        <w:t xml:space="preserve"> </w:t>
      </w:r>
      <w:r w:rsidR="003F7A8A" w:rsidRPr="00E60FCD">
        <w:rPr>
          <w:rFonts w:ascii="Times New Roman" w:hAnsi="Times New Roman" w:cs="Times New Roman"/>
          <w:kern w:val="0"/>
          <w:sz w:val="28"/>
          <w:szCs w:val="28"/>
          <w:lang w:val="en-GB"/>
        </w:rPr>
        <w:t xml:space="preserve">the sensitivity of DOC chemical characteristics to </w:t>
      </w:r>
      <w:r w:rsidR="00BD7298" w:rsidRPr="00E60FCD">
        <w:rPr>
          <w:rFonts w:ascii="Times New Roman" w:hAnsi="Times New Roman" w:cs="Times New Roman"/>
          <w:kern w:val="0"/>
          <w:sz w:val="28"/>
          <w:szCs w:val="28"/>
          <w:lang w:val="en-GB"/>
        </w:rPr>
        <w:t xml:space="preserve">the </w:t>
      </w:r>
      <w:r w:rsidR="003F7A8A" w:rsidRPr="00E60FCD">
        <w:rPr>
          <w:rFonts w:ascii="Times New Roman" w:hAnsi="Times New Roman" w:cs="Times New Roman"/>
          <w:kern w:val="0"/>
          <w:sz w:val="28"/>
          <w:szCs w:val="28"/>
          <w:lang w:val="en-GB"/>
        </w:rPr>
        <w:t>flowpath-shift</w:t>
      </w:r>
      <w:r w:rsidR="00BD7298" w:rsidRPr="00E60FCD">
        <w:rPr>
          <w:rFonts w:ascii="Times New Roman" w:hAnsi="Times New Roman" w:cs="Times New Roman"/>
          <w:kern w:val="0"/>
          <w:sz w:val="28"/>
          <w:szCs w:val="28"/>
          <w:lang w:val="en-GB"/>
        </w:rPr>
        <w:t xml:space="preserve"> process.</w:t>
      </w:r>
      <w:r w:rsidR="009A3551" w:rsidRPr="00E60FCD">
        <w:rPr>
          <w:rFonts w:ascii="Times New Roman" w:hAnsi="Times New Roman" w:cs="Times New Roman"/>
          <w:kern w:val="0"/>
          <w:sz w:val="28"/>
          <w:szCs w:val="28"/>
          <w:lang w:val="en-GB"/>
        </w:rPr>
        <w:t xml:space="preserve"> </w:t>
      </w:r>
      <w:r w:rsidR="00854E9A" w:rsidRPr="00E60FCD">
        <w:rPr>
          <w:rFonts w:ascii="Times New Roman" w:hAnsi="Times New Roman" w:cs="Times New Roman"/>
          <w:kern w:val="0"/>
          <w:sz w:val="28"/>
          <w:szCs w:val="28"/>
          <w:lang w:val="en-GB"/>
        </w:rPr>
        <w:t xml:space="preserve">All </w:t>
      </w:r>
      <w:r w:rsidR="00743A95" w:rsidRPr="00E60FCD">
        <w:rPr>
          <w:rFonts w:ascii="Times New Roman" w:hAnsi="Times New Roman" w:cs="Times New Roman"/>
          <w:kern w:val="0"/>
          <w:sz w:val="28"/>
          <w:szCs w:val="28"/>
          <w:lang w:val="en-GB"/>
        </w:rPr>
        <w:t>of the analysis above highlighted</w:t>
      </w:r>
      <w:r w:rsidR="00854E9A" w:rsidRPr="00E60FCD">
        <w:rPr>
          <w:rFonts w:ascii="Times New Roman" w:hAnsi="Times New Roman" w:cs="Times New Roman"/>
          <w:kern w:val="0"/>
          <w:sz w:val="28"/>
          <w:szCs w:val="28"/>
          <w:lang w:val="en-GB"/>
        </w:rPr>
        <w:t xml:space="preserve"> the importance of the seasonal thawing of active layer on the flowpath and </w:t>
      </w:r>
      <w:r w:rsidR="00761F70" w:rsidRPr="00E60FCD">
        <w:rPr>
          <w:rFonts w:ascii="Times New Roman" w:hAnsi="Times New Roman" w:cs="Times New Roman"/>
          <w:kern w:val="0"/>
          <w:sz w:val="28"/>
          <w:szCs w:val="28"/>
          <w:lang w:val="en-GB"/>
        </w:rPr>
        <w:t>DOC chemical characteristics</w:t>
      </w:r>
      <w:r w:rsidR="00854E9A" w:rsidRPr="00E60FCD">
        <w:rPr>
          <w:rFonts w:ascii="Times New Roman" w:hAnsi="Times New Roman" w:cs="Times New Roman"/>
          <w:kern w:val="0"/>
          <w:sz w:val="28"/>
          <w:szCs w:val="28"/>
          <w:lang w:val="en-GB"/>
        </w:rPr>
        <w:t>.</w:t>
      </w:r>
      <w:r w:rsidR="00D213B2" w:rsidRPr="00E60FCD">
        <w:rPr>
          <w:rFonts w:ascii="Times New Roman" w:hAnsi="Times New Roman" w:cs="Times New Roman"/>
          <w:kern w:val="0"/>
          <w:sz w:val="28"/>
          <w:szCs w:val="28"/>
          <w:lang w:val="en-GB"/>
        </w:rPr>
        <w:t xml:space="preserve"> However, </w:t>
      </w:r>
      <w:r w:rsidR="00761F70" w:rsidRPr="00E60FCD">
        <w:rPr>
          <w:rFonts w:ascii="Times New Roman" w:hAnsi="Times New Roman" w:cs="Times New Roman"/>
          <w:kern w:val="0"/>
          <w:sz w:val="28"/>
          <w:szCs w:val="28"/>
          <w:lang w:val="en-GB"/>
        </w:rPr>
        <w:t xml:space="preserve">the result of </w:t>
      </w:r>
      <w:r w:rsidR="00761F70" w:rsidRPr="00E60FCD">
        <w:rPr>
          <w:rFonts w:ascii="Times New Roman" w:hAnsi="Times New Roman" w:cs="Times New Roman"/>
          <w:sz w:val="28"/>
          <w:szCs w:val="28"/>
        </w:rPr>
        <w:t xml:space="preserve">covariance analysis </w:t>
      </w:r>
      <w:r w:rsidR="00F60415" w:rsidRPr="00E60FCD">
        <w:rPr>
          <w:rFonts w:ascii="Times New Roman" w:hAnsi="Times New Roman" w:cs="Times New Roman"/>
          <w:sz w:val="28"/>
          <w:szCs w:val="28"/>
        </w:rPr>
        <w:t>indicate</w:t>
      </w:r>
      <w:r w:rsidR="00743A95" w:rsidRPr="00E60FCD">
        <w:rPr>
          <w:rFonts w:ascii="Times New Roman" w:hAnsi="Times New Roman" w:cs="Times New Roman"/>
          <w:sz w:val="28"/>
          <w:szCs w:val="28"/>
        </w:rPr>
        <w:t>d</w:t>
      </w:r>
      <w:r w:rsidR="00F60415" w:rsidRPr="00E60FCD">
        <w:rPr>
          <w:rFonts w:ascii="Times New Roman" w:hAnsi="Times New Roman" w:cs="Times New Roman"/>
          <w:sz w:val="28"/>
          <w:szCs w:val="28"/>
        </w:rPr>
        <w:t xml:space="preserve"> that </w:t>
      </w:r>
      <w:r w:rsidR="00EB0C98" w:rsidRPr="00E60FCD">
        <w:rPr>
          <w:rFonts w:ascii="Times New Roman" w:hAnsi="Times New Roman" w:cs="Times New Roman"/>
          <w:sz w:val="28"/>
          <w:szCs w:val="28"/>
        </w:rPr>
        <w:t xml:space="preserve">the discharge </w:t>
      </w:r>
      <w:r w:rsidR="00743A95" w:rsidRPr="00E60FCD">
        <w:rPr>
          <w:rFonts w:ascii="Times New Roman" w:hAnsi="Times New Roman" w:cs="Times New Roman"/>
          <w:sz w:val="28"/>
          <w:szCs w:val="28"/>
        </w:rPr>
        <w:t>wa</w:t>
      </w:r>
      <w:r w:rsidR="00EB0C98" w:rsidRPr="00E60FCD">
        <w:rPr>
          <w:rFonts w:ascii="Times New Roman" w:hAnsi="Times New Roman" w:cs="Times New Roman"/>
          <w:sz w:val="28"/>
          <w:szCs w:val="28"/>
        </w:rPr>
        <w:t>s the sole factor</w:t>
      </w:r>
      <w:r w:rsidR="00761F70" w:rsidRPr="00E60FCD">
        <w:rPr>
          <w:rFonts w:ascii="Times New Roman" w:hAnsi="Times New Roman" w:cs="Times New Roman"/>
          <w:sz w:val="28"/>
          <w:szCs w:val="28"/>
        </w:rPr>
        <w:t xml:space="preserve"> leading to the inter-annual variations</w:t>
      </w:r>
      <w:r w:rsidR="00EB0C98" w:rsidRPr="00E60FCD">
        <w:rPr>
          <w:rFonts w:ascii="Times New Roman" w:hAnsi="Times New Roman" w:cs="Times New Roman"/>
          <w:sz w:val="28"/>
          <w:szCs w:val="28"/>
        </w:rPr>
        <w:t xml:space="preserve"> in the DOC </w:t>
      </w:r>
      <w:r w:rsidR="00EB0C98" w:rsidRPr="00E60FCD">
        <w:rPr>
          <w:rFonts w:ascii="Times New Roman" w:hAnsi="Times New Roman" w:cs="Times New Roman"/>
          <w:kern w:val="0"/>
          <w:sz w:val="28"/>
          <w:szCs w:val="28"/>
          <w:lang w:val="en-GB"/>
        </w:rPr>
        <w:t>chemical characteristics</w:t>
      </w:r>
      <w:r w:rsidR="0082241C" w:rsidRPr="00E60FCD">
        <w:rPr>
          <w:rFonts w:ascii="Times New Roman" w:hAnsi="Times New Roman" w:cs="Times New Roman"/>
          <w:sz w:val="28"/>
          <w:szCs w:val="28"/>
        </w:rPr>
        <w:t>.</w:t>
      </w:r>
      <w:r w:rsidR="009D4729" w:rsidRPr="00E60FCD">
        <w:rPr>
          <w:rFonts w:ascii="Times New Roman" w:hAnsi="Times New Roman" w:cs="Times New Roman"/>
          <w:sz w:val="28"/>
          <w:szCs w:val="28"/>
        </w:rPr>
        <w:t xml:space="preserve"> </w:t>
      </w:r>
      <w:r w:rsidR="00AC5423" w:rsidRPr="00E60FCD">
        <w:rPr>
          <w:rFonts w:ascii="Times New Roman" w:hAnsi="Times New Roman" w:cs="Times New Roman"/>
          <w:sz w:val="28"/>
          <w:szCs w:val="28"/>
        </w:rPr>
        <w:t>T</w:t>
      </w:r>
      <w:r w:rsidR="00C84846" w:rsidRPr="00E60FCD">
        <w:rPr>
          <w:rFonts w:ascii="Times New Roman" w:hAnsi="Times New Roman" w:cs="Times New Roman"/>
          <w:sz w:val="28"/>
          <w:szCs w:val="28"/>
        </w:rPr>
        <w:t xml:space="preserve">here </w:t>
      </w:r>
      <w:r w:rsidR="00743A95" w:rsidRPr="00E60FCD">
        <w:rPr>
          <w:rFonts w:ascii="Times New Roman" w:hAnsi="Times New Roman" w:cs="Times New Roman"/>
          <w:sz w:val="28"/>
          <w:szCs w:val="28"/>
        </w:rPr>
        <w:t>wa</w:t>
      </w:r>
      <w:r w:rsidR="00C84846" w:rsidRPr="00E60FCD">
        <w:rPr>
          <w:rFonts w:ascii="Times New Roman" w:hAnsi="Times New Roman" w:cs="Times New Roman"/>
          <w:sz w:val="28"/>
          <w:szCs w:val="28"/>
        </w:rPr>
        <w:t xml:space="preserve">s no remarkable difference in the maximum thaw depths </w:t>
      </w:r>
      <w:r w:rsidR="00AC5423" w:rsidRPr="00E60FCD">
        <w:rPr>
          <w:rFonts w:ascii="Times New Roman" w:hAnsi="Times New Roman" w:cs="Times New Roman"/>
          <w:sz w:val="28"/>
          <w:szCs w:val="28"/>
        </w:rPr>
        <w:t xml:space="preserve">of active layer </w:t>
      </w:r>
      <w:r w:rsidR="00C84846" w:rsidRPr="00E60FCD">
        <w:rPr>
          <w:rFonts w:ascii="Times New Roman" w:hAnsi="Times New Roman" w:cs="Times New Roman"/>
          <w:sz w:val="28"/>
          <w:szCs w:val="28"/>
        </w:rPr>
        <w:t xml:space="preserve">for </w:t>
      </w:r>
      <w:r w:rsidR="00AC5423" w:rsidRPr="00E60FCD">
        <w:rPr>
          <w:rFonts w:ascii="Times New Roman" w:hAnsi="Times New Roman" w:cs="Times New Roman"/>
          <w:sz w:val="28"/>
          <w:szCs w:val="28"/>
        </w:rPr>
        <w:t>the three years</w:t>
      </w:r>
      <w:r w:rsidR="00E723A2" w:rsidRPr="00E60FCD">
        <w:rPr>
          <w:rFonts w:ascii="Times New Roman" w:hAnsi="Times New Roman" w:cs="Times New Roman"/>
          <w:sz w:val="28"/>
          <w:szCs w:val="28"/>
        </w:rPr>
        <w:t xml:space="preserve"> (Fig. 2)</w:t>
      </w:r>
      <w:r w:rsidR="001F08E1" w:rsidRPr="00E60FCD">
        <w:rPr>
          <w:rFonts w:ascii="Times New Roman" w:hAnsi="Times New Roman" w:cs="Times New Roman"/>
          <w:sz w:val="28"/>
          <w:szCs w:val="28"/>
        </w:rPr>
        <w:t xml:space="preserve">, which </w:t>
      </w:r>
      <w:r w:rsidR="00743A95" w:rsidRPr="00E60FCD">
        <w:rPr>
          <w:rFonts w:ascii="Times New Roman" w:hAnsi="Times New Roman" w:cs="Times New Roman"/>
          <w:sz w:val="28"/>
          <w:szCs w:val="28"/>
        </w:rPr>
        <w:t>wa</w:t>
      </w:r>
      <w:r w:rsidR="00AC5423" w:rsidRPr="00E60FCD">
        <w:rPr>
          <w:rFonts w:ascii="Times New Roman" w:hAnsi="Times New Roman" w:cs="Times New Roman"/>
          <w:sz w:val="28"/>
          <w:szCs w:val="28"/>
        </w:rPr>
        <w:t xml:space="preserve">s likely </w:t>
      </w:r>
      <w:r w:rsidR="00E723A2" w:rsidRPr="00E60FCD">
        <w:rPr>
          <w:rFonts w:ascii="Times New Roman" w:hAnsi="Times New Roman" w:cs="Times New Roman"/>
          <w:sz w:val="28"/>
          <w:szCs w:val="28"/>
        </w:rPr>
        <w:t xml:space="preserve">the reason why cannot distinguish the inter-annual effect of permafrost thawing. </w:t>
      </w:r>
      <w:r w:rsidR="009D4729" w:rsidRPr="00E60FCD">
        <w:rPr>
          <w:rFonts w:ascii="Times New Roman" w:hAnsi="Times New Roman" w:cs="Times New Roman"/>
          <w:sz w:val="28"/>
          <w:szCs w:val="28"/>
        </w:rPr>
        <w:t>In total, it c</w:t>
      </w:r>
      <w:r w:rsidR="00743A95" w:rsidRPr="00E60FCD">
        <w:rPr>
          <w:rFonts w:ascii="Times New Roman" w:hAnsi="Times New Roman" w:cs="Times New Roman"/>
          <w:sz w:val="28"/>
          <w:szCs w:val="28"/>
        </w:rPr>
        <w:t>ould</w:t>
      </w:r>
      <w:r w:rsidR="009D4729" w:rsidRPr="00E60FCD">
        <w:rPr>
          <w:rFonts w:ascii="Times New Roman" w:hAnsi="Times New Roman" w:cs="Times New Roman"/>
          <w:sz w:val="28"/>
          <w:szCs w:val="28"/>
        </w:rPr>
        <w:t xml:space="preserve"> be concluded that there </w:t>
      </w:r>
      <w:r w:rsidR="00743A95" w:rsidRPr="00E60FCD">
        <w:rPr>
          <w:rFonts w:ascii="Times New Roman" w:hAnsi="Times New Roman" w:cs="Times New Roman"/>
          <w:sz w:val="28"/>
          <w:szCs w:val="28"/>
        </w:rPr>
        <w:t>wa</w:t>
      </w:r>
      <w:r w:rsidR="009D4729" w:rsidRPr="00E60FCD">
        <w:rPr>
          <w:rFonts w:ascii="Times New Roman" w:hAnsi="Times New Roman" w:cs="Times New Roman"/>
          <w:sz w:val="28"/>
          <w:szCs w:val="28"/>
        </w:rPr>
        <w:t>s different</w:t>
      </w:r>
      <w:r w:rsidR="00A20942" w:rsidRPr="00E60FCD">
        <w:rPr>
          <w:rFonts w:ascii="Times New Roman" w:hAnsi="Times New Roman" w:cs="Times New Roman"/>
          <w:sz w:val="28"/>
          <w:szCs w:val="28"/>
        </w:rPr>
        <w:t xml:space="preserve"> controlling factors on DOC chemical characteristics in different temporal scales. Long term field investigation is especially needed to evaluate the influence of the </w:t>
      </w:r>
      <w:r w:rsidR="00A20942" w:rsidRPr="00E60FCD">
        <w:rPr>
          <w:rFonts w:ascii="Times New Roman" w:hAnsi="Times New Roman" w:cs="Times New Roman"/>
          <w:sz w:val="28"/>
          <w:szCs w:val="28"/>
        </w:rPr>
        <w:lastRenderedPageBreak/>
        <w:t>deepening of active layer.</w:t>
      </w:r>
      <w:r w:rsidR="00055711" w:rsidRPr="00E60FCD">
        <w:rPr>
          <w:rFonts w:ascii="Times New Roman" w:hAnsi="Times New Roman" w:cs="Times New Roman"/>
          <w:sz w:val="28"/>
          <w:szCs w:val="28"/>
        </w:rPr>
        <w:t xml:space="preserve"> </w:t>
      </w:r>
    </w:p>
    <w:p w14:paraId="3B7D77D1" w14:textId="77777777" w:rsidR="00BD7298" w:rsidRPr="00E60FCD" w:rsidRDefault="00BD7298" w:rsidP="00F52F18">
      <w:pPr>
        <w:autoSpaceDE w:val="0"/>
        <w:autoSpaceDN w:val="0"/>
        <w:adjustRightInd w:val="0"/>
        <w:spacing w:beforeLines="50" w:before="156" w:line="480" w:lineRule="auto"/>
        <w:ind w:firstLineChars="200" w:firstLine="560"/>
        <w:rPr>
          <w:rFonts w:ascii="Times New Roman" w:hAnsi="Times New Roman" w:cs="Times New Roman"/>
          <w:kern w:val="0"/>
          <w:sz w:val="28"/>
          <w:szCs w:val="28"/>
          <w:lang w:val="en-GB"/>
        </w:rPr>
      </w:pPr>
    </w:p>
    <w:p w14:paraId="6955C552" w14:textId="60C0E80C" w:rsidR="00EE71C0" w:rsidRPr="00E60FCD" w:rsidRDefault="00011392" w:rsidP="00F52F18">
      <w:pPr>
        <w:autoSpaceDE w:val="0"/>
        <w:autoSpaceDN w:val="0"/>
        <w:adjustRightInd w:val="0"/>
        <w:spacing w:beforeLines="50" w:before="156" w:line="480" w:lineRule="auto"/>
        <w:rPr>
          <w:rFonts w:ascii="Times New Roman" w:hAnsi="Times New Roman" w:cs="Times New Roman"/>
          <w:b/>
          <w:sz w:val="28"/>
          <w:szCs w:val="28"/>
          <w:lang w:val="en-GB"/>
        </w:rPr>
      </w:pPr>
      <w:r w:rsidRPr="00E60FCD">
        <w:rPr>
          <w:rFonts w:ascii="Times New Roman" w:hAnsi="Times New Roman" w:cs="Times New Roman"/>
          <w:b/>
          <w:sz w:val="28"/>
          <w:szCs w:val="28"/>
          <w:lang w:val="en-GB"/>
        </w:rPr>
        <w:t>5</w:t>
      </w:r>
      <w:r w:rsidR="00E16C52" w:rsidRPr="00E60FCD">
        <w:rPr>
          <w:rFonts w:ascii="Times New Roman" w:hAnsi="Times New Roman" w:cs="Times New Roman"/>
          <w:b/>
          <w:sz w:val="28"/>
          <w:szCs w:val="28"/>
          <w:lang w:val="en-GB"/>
        </w:rPr>
        <w:t>.</w:t>
      </w:r>
      <w:r w:rsidRPr="00E60FCD">
        <w:rPr>
          <w:rFonts w:ascii="Times New Roman" w:hAnsi="Times New Roman" w:cs="Times New Roman"/>
          <w:b/>
          <w:sz w:val="28"/>
          <w:szCs w:val="28"/>
          <w:lang w:val="en-GB"/>
        </w:rPr>
        <w:t xml:space="preserve"> </w:t>
      </w:r>
      <w:r w:rsidR="004650DD" w:rsidRPr="00E60FCD">
        <w:rPr>
          <w:rFonts w:ascii="Times New Roman" w:hAnsi="Times New Roman" w:cs="Times New Roman"/>
          <w:b/>
          <w:sz w:val="28"/>
          <w:szCs w:val="28"/>
          <w:lang w:val="en-GB"/>
        </w:rPr>
        <w:t>C</w:t>
      </w:r>
      <w:r w:rsidR="005230F2" w:rsidRPr="00E60FCD">
        <w:rPr>
          <w:rFonts w:ascii="Times New Roman" w:hAnsi="Times New Roman" w:cs="Times New Roman"/>
          <w:b/>
          <w:sz w:val="28"/>
          <w:szCs w:val="28"/>
          <w:lang w:val="en-GB"/>
        </w:rPr>
        <w:t>onclusions</w:t>
      </w:r>
    </w:p>
    <w:p w14:paraId="23E655E4" w14:textId="0EE688E7" w:rsidR="002E7B44" w:rsidRPr="00E60FCD" w:rsidRDefault="001B780F" w:rsidP="00F52F18">
      <w:pPr>
        <w:spacing w:beforeLines="50" w:before="156" w:line="480" w:lineRule="auto"/>
        <w:ind w:firstLineChars="150" w:firstLine="420"/>
        <w:rPr>
          <w:rFonts w:ascii="Times New Roman" w:eastAsia="宋体" w:hAnsi="Times New Roman" w:cs="Times New Roman"/>
          <w:sz w:val="28"/>
          <w:szCs w:val="28"/>
          <w:lang w:val="en-GB"/>
        </w:rPr>
      </w:pPr>
      <w:r w:rsidRPr="00E60FCD">
        <w:rPr>
          <w:rFonts w:ascii="Times New Roman" w:eastAsia="宋体" w:hAnsi="Times New Roman" w:cs="Times New Roman"/>
          <w:sz w:val="28"/>
          <w:szCs w:val="28"/>
          <w:lang w:val="en-GB"/>
        </w:rPr>
        <w:t xml:space="preserve">Eurasian permafrost </w:t>
      </w:r>
      <w:r w:rsidR="00455A56" w:rsidRPr="00E60FCD">
        <w:rPr>
          <w:rFonts w:ascii="Times New Roman" w:eastAsia="宋体" w:hAnsi="Times New Roman" w:cs="Times New Roman"/>
          <w:sz w:val="28"/>
          <w:szCs w:val="28"/>
          <w:lang w:val="en-GB"/>
        </w:rPr>
        <w:t xml:space="preserve">serves as </w:t>
      </w:r>
      <w:r w:rsidRPr="00E60FCD">
        <w:rPr>
          <w:rFonts w:ascii="Times New Roman" w:eastAsia="宋体" w:hAnsi="Times New Roman" w:cs="Times New Roman"/>
          <w:sz w:val="28"/>
          <w:szCs w:val="28"/>
          <w:lang w:val="en-GB"/>
        </w:rPr>
        <w:t xml:space="preserve">an important potential carbon pool </w:t>
      </w:r>
      <w:r w:rsidR="00455A56" w:rsidRPr="00E60FCD">
        <w:rPr>
          <w:rFonts w:ascii="Times New Roman" w:eastAsia="宋体" w:hAnsi="Times New Roman" w:cs="Times New Roman"/>
          <w:sz w:val="28"/>
          <w:szCs w:val="28"/>
          <w:lang w:val="en-GB"/>
        </w:rPr>
        <w:t xml:space="preserve">for the </w:t>
      </w:r>
      <w:r w:rsidRPr="00E60FCD">
        <w:rPr>
          <w:rFonts w:ascii="Times New Roman" w:eastAsia="宋体" w:hAnsi="Times New Roman" w:cs="Times New Roman"/>
          <w:sz w:val="28"/>
          <w:szCs w:val="28"/>
          <w:lang w:val="en-GB"/>
        </w:rPr>
        <w:t xml:space="preserve">atmosphere and </w:t>
      </w:r>
      <w:r w:rsidR="00455A56" w:rsidRPr="00E60FCD">
        <w:rPr>
          <w:rFonts w:ascii="Times New Roman" w:eastAsia="宋体" w:hAnsi="Times New Roman" w:cs="Times New Roman"/>
          <w:sz w:val="28"/>
          <w:szCs w:val="28"/>
          <w:lang w:val="en-GB"/>
        </w:rPr>
        <w:t xml:space="preserve">for </w:t>
      </w:r>
      <w:r w:rsidRPr="00E60FCD">
        <w:rPr>
          <w:rFonts w:ascii="Times New Roman" w:eastAsia="宋体" w:hAnsi="Times New Roman" w:cs="Times New Roman"/>
          <w:sz w:val="28"/>
          <w:szCs w:val="28"/>
          <w:lang w:val="en-GB"/>
        </w:rPr>
        <w:t>linked aquatic and ocean ecosystem</w:t>
      </w:r>
      <w:r w:rsidR="00455A56" w:rsidRPr="00E60FCD">
        <w:rPr>
          <w:rFonts w:ascii="Times New Roman" w:eastAsia="宋体" w:hAnsi="Times New Roman" w:cs="Times New Roman"/>
          <w:sz w:val="28"/>
          <w:szCs w:val="28"/>
          <w:lang w:val="en-GB"/>
        </w:rPr>
        <w:t>s</w:t>
      </w:r>
      <w:r w:rsidRPr="00E60FCD">
        <w:rPr>
          <w:rFonts w:ascii="Times New Roman" w:eastAsia="宋体" w:hAnsi="Times New Roman" w:cs="Times New Roman"/>
          <w:sz w:val="28"/>
          <w:szCs w:val="28"/>
          <w:lang w:val="en-GB"/>
        </w:rPr>
        <w:t xml:space="preserve">. Investigations </w:t>
      </w:r>
      <w:r w:rsidR="00455A56" w:rsidRPr="00E60FCD">
        <w:rPr>
          <w:rFonts w:ascii="Times New Roman" w:eastAsia="宋体" w:hAnsi="Times New Roman" w:cs="Times New Roman"/>
          <w:sz w:val="28"/>
          <w:szCs w:val="28"/>
          <w:lang w:val="en-GB"/>
        </w:rPr>
        <w:t xml:space="preserve">of </w:t>
      </w:r>
      <w:r w:rsidRPr="00E60FCD">
        <w:rPr>
          <w:rFonts w:ascii="Times New Roman" w:eastAsia="宋体" w:hAnsi="Times New Roman" w:cs="Times New Roman"/>
          <w:sz w:val="28"/>
          <w:szCs w:val="28"/>
          <w:lang w:val="en-GB"/>
        </w:rPr>
        <w:t>DOC</w:t>
      </w:r>
      <w:r w:rsidR="00455A56" w:rsidRPr="00E60FCD">
        <w:rPr>
          <w:rFonts w:ascii="Times New Roman" w:eastAsia="宋体" w:hAnsi="Times New Roman" w:cs="Times New Roman"/>
          <w:sz w:val="28"/>
          <w:szCs w:val="28"/>
          <w:lang w:val="en-GB"/>
        </w:rPr>
        <w:t xml:space="preserve"> responses</w:t>
      </w:r>
      <w:r w:rsidRPr="00E60FCD">
        <w:rPr>
          <w:rFonts w:ascii="Times New Roman" w:eastAsia="宋体" w:hAnsi="Times New Roman" w:cs="Times New Roman"/>
          <w:sz w:val="28"/>
          <w:szCs w:val="28"/>
          <w:lang w:val="en-GB"/>
        </w:rPr>
        <w:t xml:space="preserve"> </w:t>
      </w:r>
      <w:r w:rsidR="00455A56" w:rsidRPr="00E60FCD">
        <w:rPr>
          <w:rFonts w:ascii="Times New Roman" w:eastAsia="宋体" w:hAnsi="Times New Roman" w:cs="Times New Roman"/>
          <w:sz w:val="28"/>
          <w:szCs w:val="28"/>
          <w:lang w:val="en-GB"/>
        </w:rPr>
        <w:t xml:space="preserve">to </w:t>
      </w:r>
      <w:r w:rsidRPr="00E60FCD">
        <w:rPr>
          <w:rFonts w:ascii="Times New Roman" w:eastAsia="宋体" w:hAnsi="Times New Roman" w:cs="Times New Roman"/>
          <w:sz w:val="28"/>
          <w:szCs w:val="28"/>
          <w:lang w:val="en-GB"/>
        </w:rPr>
        <w:t xml:space="preserve">permafrost </w:t>
      </w:r>
      <w:r w:rsidR="003A7236" w:rsidRPr="00E60FCD">
        <w:rPr>
          <w:rFonts w:ascii="Times New Roman" w:eastAsia="宋体" w:hAnsi="Times New Roman" w:cs="Times New Roman"/>
          <w:sz w:val="28"/>
          <w:szCs w:val="28"/>
          <w:lang w:val="en-GB"/>
        </w:rPr>
        <w:t>peatland</w:t>
      </w:r>
      <w:r w:rsidRPr="00E60FCD">
        <w:rPr>
          <w:rFonts w:ascii="Times New Roman" w:eastAsia="宋体" w:hAnsi="Times New Roman" w:cs="Times New Roman"/>
          <w:sz w:val="28"/>
          <w:szCs w:val="28"/>
          <w:lang w:val="en-GB"/>
        </w:rPr>
        <w:t xml:space="preserve"> </w:t>
      </w:r>
      <w:r w:rsidR="00455A56" w:rsidRPr="00E60FCD">
        <w:rPr>
          <w:rFonts w:ascii="Times New Roman" w:eastAsia="宋体" w:hAnsi="Times New Roman" w:cs="Times New Roman"/>
          <w:sz w:val="28"/>
          <w:szCs w:val="28"/>
          <w:lang w:val="en-GB"/>
        </w:rPr>
        <w:t>can be used to</w:t>
      </w:r>
      <w:r w:rsidRPr="00E60FCD">
        <w:rPr>
          <w:rFonts w:ascii="Times New Roman" w:eastAsia="宋体" w:hAnsi="Times New Roman" w:cs="Times New Roman"/>
          <w:sz w:val="28"/>
          <w:szCs w:val="28"/>
          <w:lang w:val="en-GB"/>
        </w:rPr>
        <w:t xml:space="preserve"> predict the ecological consequences of climatic change in these regions. Our study thoroughly </w:t>
      </w:r>
      <w:r w:rsidR="00147519" w:rsidRPr="00E60FCD">
        <w:rPr>
          <w:rFonts w:ascii="Times New Roman" w:eastAsia="宋体" w:hAnsi="Times New Roman" w:cs="Times New Roman"/>
          <w:sz w:val="28"/>
          <w:szCs w:val="28"/>
          <w:lang w:val="en-GB"/>
        </w:rPr>
        <w:t>investigated</w:t>
      </w:r>
      <w:r w:rsidRPr="00E60FCD">
        <w:rPr>
          <w:rFonts w:ascii="Times New Roman" w:eastAsia="宋体" w:hAnsi="Times New Roman" w:cs="Times New Roman"/>
          <w:sz w:val="28"/>
          <w:szCs w:val="28"/>
          <w:lang w:val="en-GB"/>
        </w:rPr>
        <w:t xml:space="preserve"> the </w:t>
      </w:r>
      <w:r w:rsidR="00147519" w:rsidRPr="00E60FCD">
        <w:rPr>
          <w:rFonts w:ascii="Times New Roman" w:eastAsia="宋体" w:hAnsi="Times New Roman" w:cs="Times New Roman"/>
          <w:sz w:val="28"/>
          <w:szCs w:val="28"/>
          <w:lang w:val="en-GB"/>
        </w:rPr>
        <w:t>loads</w:t>
      </w:r>
      <w:r w:rsidRPr="00E60FCD">
        <w:rPr>
          <w:rFonts w:ascii="Times New Roman" w:eastAsia="宋体" w:hAnsi="Times New Roman" w:cs="Times New Roman"/>
          <w:sz w:val="28"/>
          <w:szCs w:val="28"/>
          <w:lang w:val="en-GB"/>
        </w:rPr>
        <w:t xml:space="preserve"> and determinants of DOC export from a peatland catchment </w:t>
      </w:r>
      <w:r w:rsidR="00455A56" w:rsidRPr="00E60FCD">
        <w:rPr>
          <w:rFonts w:ascii="Times New Roman" w:eastAsia="宋体" w:hAnsi="Times New Roman" w:cs="Times New Roman"/>
          <w:sz w:val="28"/>
          <w:szCs w:val="28"/>
          <w:lang w:val="en-GB"/>
        </w:rPr>
        <w:t xml:space="preserve">along </w:t>
      </w:r>
      <w:r w:rsidRPr="00E60FCD">
        <w:rPr>
          <w:rFonts w:ascii="Times New Roman" w:eastAsia="宋体" w:hAnsi="Times New Roman" w:cs="Times New Roman"/>
          <w:sz w:val="28"/>
          <w:szCs w:val="28"/>
          <w:lang w:val="en-GB"/>
        </w:rPr>
        <w:t>the southern margin</w:t>
      </w:r>
      <w:r w:rsidR="00455A56" w:rsidRPr="00E60FCD">
        <w:rPr>
          <w:rFonts w:ascii="Times New Roman" w:eastAsia="宋体" w:hAnsi="Times New Roman" w:cs="Times New Roman"/>
          <w:sz w:val="28"/>
          <w:szCs w:val="28"/>
          <w:lang w:val="en-GB"/>
        </w:rPr>
        <w:t>s</w:t>
      </w:r>
      <w:r w:rsidRPr="00E60FCD">
        <w:rPr>
          <w:rFonts w:ascii="Times New Roman" w:eastAsia="宋体" w:hAnsi="Times New Roman" w:cs="Times New Roman"/>
          <w:sz w:val="28"/>
          <w:szCs w:val="28"/>
          <w:lang w:val="en-GB"/>
        </w:rPr>
        <w:t xml:space="preserve"> of Eurasian permafrost. </w:t>
      </w:r>
      <w:r w:rsidR="00CE10AD" w:rsidRPr="00E60FCD">
        <w:rPr>
          <w:rFonts w:ascii="Times New Roman" w:eastAsia="宋体" w:hAnsi="Times New Roman" w:cs="Times New Roman"/>
          <w:sz w:val="28"/>
          <w:szCs w:val="28"/>
          <w:lang w:val="en-GB"/>
        </w:rPr>
        <w:t xml:space="preserve">The catchment exhibits a </w:t>
      </w:r>
      <w:r w:rsidR="00B35E0E" w:rsidRPr="00E60FCD">
        <w:rPr>
          <w:rFonts w:ascii="Times New Roman" w:eastAsia="宋体" w:hAnsi="Times New Roman" w:cs="Times New Roman"/>
          <w:sz w:val="28"/>
          <w:szCs w:val="28"/>
          <w:lang w:val="en-GB"/>
        </w:rPr>
        <w:t>lower</w:t>
      </w:r>
      <w:r w:rsidR="00CE10AD" w:rsidRPr="00E60FCD">
        <w:rPr>
          <w:rFonts w:ascii="Times New Roman" w:eastAsia="宋体" w:hAnsi="Times New Roman" w:cs="Times New Roman"/>
          <w:sz w:val="28"/>
          <w:szCs w:val="28"/>
          <w:lang w:val="en-GB"/>
        </w:rPr>
        <w:t xml:space="preserve"> </w:t>
      </w:r>
      <w:r w:rsidR="009A56E1" w:rsidRPr="00E60FCD">
        <w:rPr>
          <w:rFonts w:ascii="Times New Roman" w:eastAsia="宋体" w:hAnsi="Times New Roman" w:cs="Times New Roman"/>
          <w:sz w:val="28"/>
          <w:szCs w:val="28"/>
          <w:lang w:val="en-GB"/>
        </w:rPr>
        <w:t>magnitude</w:t>
      </w:r>
      <w:r w:rsidR="00CE10AD" w:rsidRPr="00E60FCD">
        <w:rPr>
          <w:rFonts w:ascii="Times New Roman" w:eastAsia="宋体" w:hAnsi="Times New Roman" w:cs="Times New Roman"/>
          <w:sz w:val="28"/>
          <w:szCs w:val="28"/>
          <w:lang w:val="en-GB"/>
        </w:rPr>
        <w:t xml:space="preserve"> of DOC loads</w:t>
      </w:r>
      <w:r w:rsidR="009A56E1" w:rsidRPr="00E60FCD">
        <w:rPr>
          <w:rFonts w:ascii="Times New Roman" w:eastAsia="宋体" w:hAnsi="Times New Roman" w:cs="Times New Roman"/>
          <w:sz w:val="28"/>
          <w:szCs w:val="28"/>
          <w:lang w:val="en-GB"/>
        </w:rPr>
        <w:t xml:space="preserve"> compared to other studies in </w:t>
      </w:r>
      <w:r w:rsidR="00C066A3" w:rsidRPr="00E60FCD">
        <w:rPr>
          <w:rFonts w:ascii="Times New Roman" w:eastAsia="宋体" w:hAnsi="Times New Roman" w:cs="Times New Roman"/>
          <w:sz w:val="28"/>
          <w:szCs w:val="28"/>
          <w:lang w:val="en-GB"/>
        </w:rPr>
        <w:t>permafrost</w:t>
      </w:r>
      <w:r w:rsidR="009A56E1" w:rsidRPr="00E60FCD">
        <w:rPr>
          <w:rFonts w:ascii="Times New Roman" w:eastAsia="宋体" w:hAnsi="Times New Roman" w:cs="Times New Roman"/>
          <w:sz w:val="28"/>
          <w:szCs w:val="28"/>
          <w:lang w:val="en-GB"/>
        </w:rPr>
        <w:t xml:space="preserve"> regions</w:t>
      </w:r>
      <w:r w:rsidR="00D76B9C" w:rsidRPr="00E60FCD">
        <w:rPr>
          <w:rFonts w:ascii="Times New Roman" w:eastAsia="宋体" w:hAnsi="Times New Roman" w:cs="Times New Roman"/>
          <w:sz w:val="28"/>
          <w:szCs w:val="28"/>
          <w:lang w:val="en-GB"/>
        </w:rPr>
        <w:t xml:space="preserve">, and the yield data estimated is a supplement for </w:t>
      </w:r>
      <w:r w:rsidR="00B47DCA" w:rsidRPr="00E60FCD">
        <w:rPr>
          <w:rFonts w:ascii="Times New Roman" w:eastAsia="宋体" w:hAnsi="Times New Roman" w:cs="Times New Roman"/>
          <w:sz w:val="28"/>
          <w:szCs w:val="28"/>
          <w:lang w:val="en-GB"/>
        </w:rPr>
        <w:t>the</w:t>
      </w:r>
      <w:r w:rsidR="00D76B9C" w:rsidRPr="00E60FCD">
        <w:rPr>
          <w:rFonts w:ascii="Times New Roman" w:eastAsia="宋体" w:hAnsi="Times New Roman" w:cs="Times New Roman"/>
          <w:sz w:val="28"/>
          <w:szCs w:val="28"/>
          <w:lang w:val="en-GB"/>
        </w:rPr>
        <w:t xml:space="preserve"> estimation of </w:t>
      </w:r>
      <w:r w:rsidR="00B47DCA" w:rsidRPr="00E60FCD">
        <w:rPr>
          <w:rFonts w:ascii="Times New Roman" w:eastAsia="宋体" w:hAnsi="Times New Roman" w:cs="Times New Roman"/>
          <w:sz w:val="28"/>
          <w:szCs w:val="28"/>
          <w:lang w:val="en-GB"/>
        </w:rPr>
        <w:t>global fluvial carbon export.</w:t>
      </w:r>
      <w:r w:rsidR="0006391F" w:rsidRPr="00E60FCD">
        <w:rPr>
          <w:rFonts w:ascii="Times New Roman" w:eastAsia="宋体" w:hAnsi="Times New Roman" w:cs="Times New Roman"/>
          <w:sz w:val="28"/>
          <w:szCs w:val="28"/>
          <w:lang w:val="en-GB"/>
        </w:rPr>
        <w:t xml:space="preserve"> </w:t>
      </w:r>
      <w:r w:rsidR="00D238AE" w:rsidRPr="00E60FCD">
        <w:rPr>
          <w:rFonts w:ascii="Times New Roman" w:eastAsia="宋体" w:hAnsi="Times New Roman" w:cs="Times New Roman"/>
          <w:sz w:val="28"/>
          <w:szCs w:val="28"/>
          <w:lang w:val="en-GB"/>
        </w:rPr>
        <w:t>The peat catchment shows a transport-limited process in DOC export, and t</w:t>
      </w:r>
      <w:r w:rsidR="0006391F" w:rsidRPr="00E60FCD">
        <w:rPr>
          <w:rFonts w:ascii="Times New Roman" w:eastAsia="宋体" w:hAnsi="Times New Roman" w:cs="Times New Roman"/>
          <w:sz w:val="28"/>
          <w:szCs w:val="28"/>
          <w:lang w:val="en-GB"/>
        </w:rPr>
        <w:t xml:space="preserve">he </w:t>
      </w:r>
      <w:r w:rsidR="00D238AE" w:rsidRPr="00E60FCD">
        <w:rPr>
          <w:rFonts w:ascii="Times New Roman" w:eastAsia="宋体" w:hAnsi="Times New Roman" w:cs="Times New Roman"/>
          <w:sz w:val="28"/>
          <w:szCs w:val="28"/>
          <w:lang w:val="en-GB"/>
        </w:rPr>
        <w:t>stable</w:t>
      </w:r>
      <w:r w:rsidR="0006391F" w:rsidRPr="00E60FCD">
        <w:rPr>
          <w:rFonts w:ascii="Times New Roman" w:eastAsia="宋体" w:hAnsi="Times New Roman" w:cs="Times New Roman"/>
          <w:sz w:val="28"/>
          <w:szCs w:val="28"/>
          <w:lang w:val="en-GB"/>
        </w:rPr>
        <w:t xml:space="preserve"> relationship between DOC concentrations and discharge </w:t>
      </w:r>
      <w:r w:rsidR="00D238AE" w:rsidRPr="00E60FCD">
        <w:rPr>
          <w:rFonts w:ascii="Times New Roman" w:eastAsia="宋体" w:hAnsi="Times New Roman" w:cs="Times New Roman"/>
          <w:sz w:val="28"/>
          <w:szCs w:val="28"/>
          <w:lang w:val="en-GB"/>
        </w:rPr>
        <w:t>makes</w:t>
      </w:r>
      <w:r w:rsidR="0006391F" w:rsidRPr="00E60FCD">
        <w:rPr>
          <w:rFonts w:ascii="Times New Roman" w:eastAsia="宋体" w:hAnsi="Times New Roman" w:cs="Times New Roman"/>
          <w:sz w:val="28"/>
          <w:szCs w:val="28"/>
          <w:lang w:val="en-GB"/>
        </w:rPr>
        <w:t xml:space="preserve"> </w:t>
      </w:r>
      <w:r w:rsidR="00D238AE" w:rsidRPr="00E60FCD">
        <w:rPr>
          <w:rFonts w:ascii="Times New Roman" w:eastAsia="宋体" w:hAnsi="Times New Roman" w:cs="Times New Roman"/>
          <w:sz w:val="28"/>
          <w:szCs w:val="28"/>
          <w:lang w:val="en-GB"/>
        </w:rPr>
        <w:t>the total</w:t>
      </w:r>
      <w:r w:rsidR="0006391F" w:rsidRPr="00E60FCD">
        <w:rPr>
          <w:rFonts w:ascii="Times New Roman" w:eastAsia="宋体" w:hAnsi="Times New Roman" w:cs="Times New Roman"/>
          <w:sz w:val="28"/>
          <w:szCs w:val="28"/>
          <w:lang w:val="en-GB"/>
        </w:rPr>
        <w:t xml:space="preserve"> discharge a strong indicator of </w:t>
      </w:r>
      <w:r w:rsidR="00D238AE" w:rsidRPr="00E60FCD">
        <w:rPr>
          <w:rFonts w:ascii="Times New Roman" w:eastAsia="宋体" w:hAnsi="Times New Roman" w:cs="Times New Roman"/>
          <w:sz w:val="28"/>
          <w:szCs w:val="28"/>
          <w:lang w:val="en-GB"/>
        </w:rPr>
        <w:t xml:space="preserve">the annual </w:t>
      </w:r>
      <w:r w:rsidR="0006391F" w:rsidRPr="00E60FCD">
        <w:rPr>
          <w:rFonts w:ascii="Times New Roman" w:eastAsia="宋体" w:hAnsi="Times New Roman" w:cs="Times New Roman"/>
          <w:sz w:val="28"/>
          <w:szCs w:val="28"/>
          <w:lang w:val="en-GB"/>
        </w:rPr>
        <w:t>DOC</w:t>
      </w:r>
      <w:r w:rsidR="00D238AE" w:rsidRPr="00E60FCD">
        <w:rPr>
          <w:rFonts w:ascii="Times New Roman" w:eastAsia="宋体" w:hAnsi="Times New Roman" w:cs="Times New Roman"/>
          <w:sz w:val="28"/>
          <w:szCs w:val="28"/>
          <w:lang w:val="en-GB"/>
        </w:rPr>
        <w:t xml:space="preserve"> loads</w:t>
      </w:r>
      <w:r w:rsidR="0006391F" w:rsidRPr="00E60FCD">
        <w:rPr>
          <w:rFonts w:ascii="Times New Roman" w:eastAsia="宋体" w:hAnsi="Times New Roman" w:cs="Times New Roman"/>
          <w:sz w:val="28"/>
          <w:szCs w:val="28"/>
          <w:lang w:val="en-GB"/>
        </w:rPr>
        <w:t>.</w:t>
      </w:r>
      <w:r w:rsidR="002436B2" w:rsidRPr="00E60FCD">
        <w:rPr>
          <w:rFonts w:ascii="Times New Roman" w:eastAsia="宋体" w:hAnsi="Times New Roman" w:cs="Times New Roman" w:hint="eastAsia"/>
          <w:sz w:val="28"/>
          <w:szCs w:val="28"/>
          <w:lang w:val="en-GB"/>
        </w:rPr>
        <w:t xml:space="preserve"> </w:t>
      </w:r>
      <w:r w:rsidR="002436B2" w:rsidRPr="00E60FCD">
        <w:rPr>
          <w:rFonts w:ascii="Times New Roman" w:eastAsia="宋体" w:hAnsi="Times New Roman" w:cs="Times New Roman"/>
          <w:sz w:val="28"/>
          <w:szCs w:val="28"/>
          <w:lang w:val="en-GB"/>
        </w:rPr>
        <w:t xml:space="preserve">Field investigation shows that the </w:t>
      </w:r>
      <w:r w:rsidR="003D3610" w:rsidRPr="00E60FCD">
        <w:rPr>
          <w:rFonts w:ascii="Times New Roman" w:eastAsia="宋体" w:hAnsi="Times New Roman" w:cs="Times New Roman"/>
          <w:sz w:val="28"/>
          <w:szCs w:val="28"/>
          <w:lang w:val="en-GB"/>
        </w:rPr>
        <w:t xml:space="preserve">DOC source and chemical characteristics are greatly affected by </w:t>
      </w:r>
      <w:r w:rsidR="002436B2" w:rsidRPr="00E60FCD">
        <w:rPr>
          <w:rFonts w:ascii="Times New Roman" w:eastAsia="宋体" w:hAnsi="Times New Roman" w:cs="Times New Roman"/>
          <w:sz w:val="28"/>
          <w:szCs w:val="28"/>
          <w:lang w:val="en-GB"/>
        </w:rPr>
        <w:t xml:space="preserve">the </w:t>
      </w:r>
      <w:r w:rsidR="003D3610" w:rsidRPr="00E60FCD">
        <w:rPr>
          <w:rFonts w:ascii="Times New Roman" w:eastAsia="宋体" w:hAnsi="Times New Roman" w:cs="Times New Roman"/>
          <w:sz w:val="28"/>
          <w:szCs w:val="28"/>
          <w:lang w:val="en-GB"/>
        </w:rPr>
        <w:t>flowpath-shift</w:t>
      </w:r>
      <w:r w:rsidR="002436B2" w:rsidRPr="00E60FCD">
        <w:rPr>
          <w:rFonts w:ascii="Times New Roman" w:eastAsia="宋体" w:hAnsi="Times New Roman" w:cs="Times New Roman"/>
          <w:sz w:val="28"/>
          <w:szCs w:val="28"/>
          <w:lang w:val="en-GB"/>
        </w:rPr>
        <w:t xml:space="preserve"> process, which is closely related to the vertical soil structure and seasonally thawing of active layer</w:t>
      </w:r>
      <w:r w:rsidR="003D3610" w:rsidRPr="00E60FCD">
        <w:rPr>
          <w:rFonts w:ascii="Times New Roman" w:eastAsia="宋体" w:hAnsi="Times New Roman" w:cs="Times New Roman"/>
          <w:sz w:val="28"/>
          <w:szCs w:val="28"/>
          <w:lang w:val="en-GB"/>
        </w:rPr>
        <w:t xml:space="preserve">. </w:t>
      </w:r>
      <w:r w:rsidR="002E7B44" w:rsidRPr="00E60FCD">
        <w:rPr>
          <w:rFonts w:ascii="Times New Roman" w:eastAsia="宋体" w:hAnsi="Times New Roman" w:cs="Times New Roman"/>
          <w:sz w:val="28"/>
          <w:szCs w:val="28"/>
          <w:lang w:val="en-GB"/>
        </w:rPr>
        <w:t>D</w:t>
      </w:r>
      <w:r w:rsidRPr="00E60FCD">
        <w:rPr>
          <w:rFonts w:ascii="Times New Roman" w:eastAsia="宋体" w:hAnsi="Times New Roman" w:cs="Times New Roman"/>
          <w:sz w:val="28"/>
          <w:szCs w:val="28"/>
          <w:lang w:val="en-GB"/>
        </w:rPr>
        <w:t xml:space="preserve">eepening of active layer following permafrost degradation </w:t>
      </w:r>
      <w:r w:rsidR="002E7B44" w:rsidRPr="00E60FCD">
        <w:rPr>
          <w:rFonts w:ascii="Times New Roman" w:eastAsia="宋体" w:hAnsi="Times New Roman" w:cs="Times New Roman"/>
          <w:sz w:val="28"/>
          <w:szCs w:val="28"/>
          <w:lang w:val="en-GB"/>
        </w:rPr>
        <w:t>w</w:t>
      </w:r>
      <w:r w:rsidR="00FB297F" w:rsidRPr="00E60FCD">
        <w:rPr>
          <w:rFonts w:ascii="Times New Roman" w:eastAsia="宋体" w:hAnsi="Times New Roman" w:cs="Times New Roman"/>
          <w:sz w:val="28"/>
          <w:szCs w:val="28"/>
          <w:lang w:val="en-GB"/>
        </w:rPr>
        <w:t xml:space="preserve">ould </w:t>
      </w:r>
      <w:r w:rsidRPr="00E60FCD">
        <w:rPr>
          <w:rFonts w:ascii="Times New Roman" w:eastAsia="宋体" w:hAnsi="Times New Roman" w:cs="Times New Roman"/>
          <w:sz w:val="28"/>
          <w:szCs w:val="28"/>
          <w:lang w:val="en-GB"/>
        </w:rPr>
        <w:t xml:space="preserve">increase </w:t>
      </w:r>
      <w:r w:rsidR="002E7B44" w:rsidRPr="00E60FCD">
        <w:rPr>
          <w:rFonts w:ascii="Times New Roman" w:eastAsia="宋体" w:hAnsi="Times New Roman" w:cs="Times New Roman"/>
          <w:sz w:val="28"/>
          <w:szCs w:val="28"/>
          <w:lang w:val="en-GB"/>
        </w:rPr>
        <w:t>the content</w:t>
      </w:r>
      <w:r w:rsidR="00FB297F" w:rsidRPr="00E60FCD">
        <w:rPr>
          <w:rFonts w:ascii="Times New Roman" w:eastAsia="宋体" w:hAnsi="Times New Roman" w:cs="Times New Roman"/>
          <w:sz w:val="28"/>
          <w:szCs w:val="28"/>
          <w:lang w:val="en-GB"/>
        </w:rPr>
        <w:t xml:space="preserve"> of </w:t>
      </w:r>
      <w:r w:rsidR="00712DF1" w:rsidRPr="00E60FCD">
        <w:rPr>
          <w:rFonts w:ascii="Times New Roman" w:eastAsia="宋体" w:hAnsi="Times New Roman" w:cs="Times New Roman"/>
          <w:sz w:val="28"/>
          <w:szCs w:val="28"/>
          <w:lang w:val="en-GB"/>
        </w:rPr>
        <w:t>microb</w:t>
      </w:r>
      <w:r w:rsidR="00E174D1" w:rsidRPr="00E60FCD">
        <w:rPr>
          <w:rFonts w:ascii="Times New Roman" w:eastAsia="宋体" w:hAnsi="Times New Roman" w:cs="Times New Roman"/>
          <w:sz w:val="28"/>
          <w:szCs w:val="28"/>
          <w:lang w:val="en-GB"/>
        </w:rPr>
        <w:t>ial</w:t>
      </w:r>
      <w:r w:rsidR="00712DF1" w:rsidRPr="00E60FCD">
        <w:rPr>
          <w:rFonts w:ascii="Times New Roman" w:eastAsia="宋体" w:hAnsi="Times New Roman" w:cs="Times New Roman"/>
          <w:sz w:val="28"/>
          <w:szCs w:val="28"/>
          <w:lang w:val="en-GB"/>
        </w:rPr>
        <w:t>-originated</w:t>
      </w:r>
      <w:r w:rsidRPr="00E60FCD">
        <w:rPr>
          <w:rFonts w:ascii="Times New Roman" w:eastAsia="宋体" w:hAnsi="Times New Roman" w:cs="Times New Roman"/>
          <w:sz w:val="28"/>
          <w:szCs w:val="28"/>
          <w:lang w:val="en-GB"/>
        </w:rPr>
        <w:t xml:space="preserve"> DOC in </w:t>
      </w:r>
      <w:r w:rsidR="002E7B44" w:rsidRPr="00E60FCD">
        <w:rPr>
          <w:rFonts w:ascii="Times New Roman" w:eastAsia="宋体" w:hAnsi="Times New Roman" w:cs="Times New Roman"/>
          <w:sz w:val="28"/>
          <w:szCs w:val="28"/>
          <w:lang w:val="en-GB"/>
        </w:rPr>
        <w:t xml:space="preserve">baseflow </w:t>
      </w:r>
      <w:r w:rsidRPr="00E60FCD">
        <w:rPr>
          <w:rFonts w:ascii="Times New Roman" w:eastAsia="宋体" w:hAnsi="Times New Roman" w:cs="Times New Roman"/>
          <w:sz w:val="28"/>
          <w:szCs w:val="28"/>
          <w:lang w:val="en-GB"/>
        </w:rPr>
        <w:t xml:space="preserve">discharge by elevating </w:t>
      </w:r>
      <w:r w:rsidR="002E7B44" w:rsidRPr="00E60FCD">
        <w:rPr>
          <w:rFonts w:ascii="Times New Roman" w:eastAsia="宋体" w:hAnsi="Times New Roman" w:cs="Times New Roman"/>
          <w:sz w:val="28"/>
          <w:szCs w:val="28"/>
          <w:lang w:val="en-GB"/>
        </w:rPr>
        <w:t>the</w:t>
      </w:r>
      <w:r w:rsidRPr="00E60FCD">
        <w:rPr>
          <w:rFonts w:ascii="Times New Roman" w:eastAsia="宋体" w:hAnsi="Times New Roman" w:cs="Times New Roman"/>
          <w:sz w:val="28"/>
          <w:szCs w:val="28"/>
          <w:lang w:val="en-GB"/>
        </w:rPr>
        <w:t xml:space="preserve"> </w:t>
      </w:r>
      <w:r w:rsidR="00FB297F" w:rsidRPr="00E60FCD">
        <w:rPr>
          <w:rFonts w:ascii="Times New Roman" w:eastAsia="宋体" w:hAnsi="Times New Roman" w:cs="Times New Roman"/>
          <w:sz w:val="28"/>
          <w:szCs w:val="28"/>
          <w:lang w:val="en-GB"/>
        </w:rPr>
        <w:t xml:space="preserve">contribution </w:t>
      </w:r>
      <w:r w:rsidRPr="00E60FCD">
        <w:rPr>
          <w:rFonts w:ascii="Times New Roman" w:eastAsia="宋体" w:hAnsi="Times New Roman" w:cs="Times New Roman"/>
          <w:sz w:val="28"/>
          <w:szCs w:val="28"/>
          <w:lang w:val="en-GB"/>
        </w:rPr>
        <w:t xml:space="preserve">from </w:t>
      </w:r>
      <w:r w:rsidR="00FB297F" w:rsidRPr="00E60FCD">
        <w:rPr>
          <w:rFonts w:ascii="Times New Roman" w:eastAsia="宋体" w:hAnsi="Times New Roman" w:cs="Times New Roman"/>
          <w:sz w:val="28"/>
          <w:szCs w:val="28"/>
          <w:lang w:val="en-GB"/>
        </w:rPr>
        <w:t xml:space="preserve">the </w:t>
      </w:r>
      <w:r w:rsidRPr="00E60FCD">
        <w:rPr>
          <w:rFonts w:ascii="Times New Roman" w:eastAsia="宋体" w:hAnsi="Times New Roman" w:cs="Times New Roman"/>
          <w:sz w:val="28"/>
          <w:szCs w:val="28"/>
          <w:lang w:val="en-GB"/>
        </w:rPr>
        <w:t xml:space="preserve">lower mineral soil layer. </w:t>
      </w:r>
      <w:r w:rsidR="00CF46E6" w:rsidRPr="00E60FCD">
        <w:rPr>
          <w:rFonts w:ascii="Times New Roman" w:eastAsia="宋体" w:hAnsi="Times New Roman" w:cs="Times New Roman"/>
          <w:sz w:val="28"/>
          <w:szCs w:val="28"/>
          <w:lang w:val="en-GB"/>
        </w:rPr>
        <w:t>The stud</w:t>
      </w:r>
      <w:r w:rsidR="007D2778" w:rsidRPr="00E60FCD">
        <w:rPr>
          <w:rFonts w:ascii="Times New Roman" w:eastAsia="宋体" w:hAnsi="Times New Roman" w:cs="Times New Roman"/>
          <w:sz w:val="28"/>
          <w:szCs w:val="28"/>
          <w:lang w:val="en-GB"/>
        </w:rPr>
        <w:t xml:space="preserve">y has so far </w:t>
      </w:r>
      <w:r w:rsidR="007D2778" w:rsidRPr="00E60FCD">
        <w:rPr>
          <w:rFonts w:ascii="Times New Roman" w:eastAsia="宋体" w:hAnsi="Times New Roman" w:cs="Times New Roman"/>
          <w:sz w:val="28"/>
          <w:szCs w:val="28"/>
          <w:lang w:val="en-GB"/>
        </w:rPr>
        <w:lastRenderedPageBreak/>
        <w:t>provided limit field data on the DOC dynamics in the southern region of Eurasian permafrost</w:t>
      </w:r>
      <w:r w:rsidRPr="00E60FCD">
        <w:rPr>
          <w:rFonts w:ascii="Times New Roman" w:eastAsia="宋体" w:hAnsi="Times New Roman" w:cs="Times New Roman"/>
          <w:sz w:val="28"/>
          <w:szCs w:val="28"/>
          <w:lang w:val="en-GB"/>
        </w:rPr>
        <w:t xml:space="preserve">, </w:t>
      </w:r>
      <w:r w:rsidR="007D2778" w:rsidRPr="00E60FCD">
        <w:rPr>
          <w:rFonts w:ascii="Times New Roman" w:eastAsia="宋体" w:hAnsi="Times New Roman" w:cs="Times New Roman"/>
          <w:sz w:val="28"/>
          <w:szCs w:val="28"/>
          <w:lang w:val="en-GB"/>
        </w:rPr>
        <w:t>and more extensive works are needed to predict the possible</w:t>
      </w:r>
      <w:r w:rsidRPr="00E60FCD">
        <w:rPr>
          <w:rFonts w:ascii="Times New Roman" w:eastAsia="宋体" w:hAnsi="Times New Roman" w:cs="Times New Roman"/>
          <w:sz w:val="28"/>
          <w:szCs w:val="28"/>
          <w:lang w:val="en-GB"/>
        </w:rPr>
        <w:t xml:space="preserve"> </w:t>
      </w:r>
      <w:r w:rsidR="007D2778" w:rsidRPr="00E60FCD">
        <w:rPr>
          <w:rFonts w:ascii="Times New Roman" w:eastAsia="宋体" w:hAnsi="Times New Roman" w:cs="Times New Roman"/>
          <w:sz w:val="28"/>
          <w:szCs w:val="28"/>
          <w:lang w:val="en-GB"/>
        </w:rPr>
        <w:t>effect of</w:t>
      </w:r>
      <w:r w:rsidRPr="00E60FCD">
        <w:rPr>
          <w:rFonts w:ascii="Times New Roman" w:eastAsia="宋体" w:hAnsi="Times New Roman" w:cs="Times New Roman"/>
          <w:sz w:val="28"/>
          <w:szCs w:val="28"/>
          <w:lang w:val="en-GB"/>
        </w:rPr>
        <w:t xml:space="preserve"> </w:t>
      </w:r>
      <w:r w:rsidR="007D2778" w:rsidRPr="00E60FCD">
        <w:rPr>
          <w:rFonts w:ascii="Times New Roman" w:eastAsia="宋体" w:hAnsi="Times New Roman" w:cs="Times New Roman"/>
          <w:sz w:val="28"/>
          <w:szCs w:val="28"/>
          <w:lang w:val="en-GB"/>
        </w:rPr>
        <w:t xml:space="preserve">DOC export on the carbon </w:t>
      </w:r>
      <w:r w:rsidRPr="00E60FCD">
        <w:rPr>
          <w:rFonts w:ascii="Times New Roman" w:eastAsia="宋体" w:hAnsi="Times New Roman" w:cs="Times New Roman"/>
          <w:sz w:val="28"/>
          <w:szCs w:val="28"/>
          <w:lang w:val="en-GB"/>
        </w:rPr>
        <w:t>pool</w:t>
      </w:r>
      <w:r w:rsidR="006211DB" w:rsidRPr="00E60FCD">
        <w:rPr>
          <w:rFonts w:ascii="Times New Roman" w:eastAsia="宋体" w:hAnsi="Times New Roman" w:cs="Times New Roman"/>
          <w:sz w:val="28"/>
          <w:szCs w:val="28"/>
          <w:lang w:val="en-GB"/>
        </w:rPr>
        <w:t>s</w:t>
      </w:r>
      <w:r w:rsidRPr="00E60FCD">
        <w:rPr>
          <w:rFonts w:ascii="Times New Roman" w:eastAsia="宋体" w:hAnsi="Times New Roman" w:cs="Times New Roman"/>
          <w:sz w:val="28"/>
          <w:szCs w:val="28"/>
          <w:lang w:val="en-GB"/>
        </w:rPr>
        <w:t xml:space="preserve"> </w:t>
      </w:r>
      <w:r w:rsidR="007D2778" w:rsidRPr="00E60FCD">
        <w:rPr>
          <w:rFonts w:ascii="Times New Roman" w:eastAsia="宋体" w:hAnsi="Times New Roman" w:cs="Times New Roman"/>
          <w:sz w:val="28"/>
          <w:szCs w:val="28"/>
          <w:lang w:val="en-GB"/>
        </w:rPr>
        <w:t>in</w:t>
      </w:r>
      <w:r w:rsidRPr="00E60FCD">
        <w:rPr>
          <w:rFonts w:ascii="Times New Roman" w:eastAsia="宋体" w:hAnsi="Times New Roman" w:cs="Times New Roman"/>
          <w:sz w:val="28"/>
          <w:szCs w:val="28"/>
          <w:lang w:val="en-GB"/>
        </w:rPr>
        <w:t xml:space="preserve"> </w:t>
      </w:r>
      <w:r w:rsidR="007D2778" w:rsidRPr="00E60FCD">
        <w:rPr>
          <w:rFonts w:ascii="Times New Roman" w:eastAsia="宋体" w:hAnsi="Times New Roman" w:cs="Times New Roman"/>
          <w:sz w:val="28"/>
          <w:szCs w:val="28"/>
          <w:lang w:val="en-GB"/>
        </w:rPr>
        <w:t>the region</w:t>
      </w:r>
      <w:r w:rsidRPr="00E60FCD">
        <w:rPr>
          <w:rFonts w:ascii="Times New Roman" w:eastAsia="宋体" w:hAnsi="Times New Roman" w:cs="Times New Roman"/>
          <w:sz w:val="28"/>
          <w:szCs w:val="28"/>
          <w:lang w:val="en-GB"/>
        </w:rPr>
        <w:t>.</w:t>
      </w:r>
      <w:r w:rsidR="002436B2" w:rsidRPr="00E60FCD">
        <w:rPr>
          <w:rFonts w:ascii="Times New Roman" w:eastAsia="宋体" w:hAnsi="Times New Roman" w:cs="Times New Roman"/>
          <w:sz w:val="28"/>
          <w:szCs w:val="28"/>
          <w:lang w:val="en-GB"/>
        </w:rPr>
        <w:t xml:space="preserve"> </w:t>
      </w:r>
    </w:p>
    <w:p w14:paraId="31104CDA" w14:textId="77777777" w:rsidR="001B780F" w:rsidRPr="00E60FCD" w:rsidRDefault="001B780F" w:rsidP="00F52F18">
      <w:pPr>
        <w:autoSpaceDE w:val="0"/>
        <w:autoSpaceDN w:val="0"/>
        <w:adjustRightInd w:val="0"/>
        <w:spacing w:beforeLines="50" w:before="156" w:line="480" w:lineRule="auto"/>
        <w:rPr>
          <w:rFonts w:ascii="Times New Roman" w:hAnsi="Times New Roman" w:cs="Times New Roman"/>
          <w:b/>
          <w:sz w:val="28"/>
          <w:szCs w:val="28"/>
          <w:lang w:val="en-GB"/>
        </w:rPr>
      </w:pPr>
    </w:p>
    <w:p w14:paraId="502E80D6" w14:textId="77777777" w:rsidR="00362DF0" w:rsidRPr="00E60FCD" w:rsidRDefault="00362DF0" w:rsidP="00F52F18">
      <w:pPr>
        <w:autoSpaceDE w:val="0"/>
        <w:autoSpaceDN w:val="0"/>
        <w:adjustRightInd w:val="0"/>
        <w:spacing w:beforeLines="50" w:before="156" w:line="480" w:lineRule="auto"/>
        <w:rPr>
          <w:rFonts w:ascii="Times New Roman" w:hAnsi="Times New Roman" w:cs="Times New Roman"/>
          <w:b/>
          <w:sz w:val="28"/>
          <w:szCs w:val="28"/>
          <w:lang w:val="en-GB"/>
        </w:rPr>
      </w:pPr>
    </w:p>
    <w:p w14:paraId="65A95084" w14:textId="77777777" w:rsidR="00E16C52" w:rsidRPr="00E60FCD" w:rsidRDefault="00E16C52" w:rsidP="00F52F18">
      <w:pPr>
        <w:autoSpaceDE w:val="0"/>
        <w:autoSpaceDN w:val="0"/>
        <w:adjustRightInd w:val="0"/>
        <w:spacing w:beforeLines="50" w:before="156" w:line="480" w:lineRule="auto"/>
        <w:ind w:left="422" w:hangingChars="150" w:hanging="422"/>
        <w:rPr>
          <w:rFonts w:ascii="Times New Roman" w:hAnsi="Times New Roman" w:cs="Times New Roman"/>
          <w:b/>
          <w:kern w:val="0"/>
          <w:sz w:val="28"/>
          <w:szCs w:val="28"/>
          <w:lang w:val="en-GB"/>
        </w:rPr>
      </w:pPr>
      <w:r w:rsidRPr="00E60FCD">
        <w:rPr>
          <w:rFonts w:ascii="Times New Roman" w:hAnsi="Times New Roman" w:cs="Times New Roman"/>
          <w:b/>
          <w:kern w:val="0"/>
          <w:sz w:val="28"/>
          <w:szCs w:val="28"/>
          <w:lang w:val="en-GB"/>
        </w:rPr>
        <w:t>Acknowledgements</w:t>
      </w:r>
    </w:p>
    <w:p w14:paraId="2B82BBE9" w14:textId="77777777" w:rsidR="00E16C52" w:rsidRPr="00E60FCD" w:rsidRDefault="00E16C52" w:rsidP="00F52F18">
      <w:pPr>
        <w:autoSpaceDE w:val="0"/>
        <w:autoSpaceDN w:val="0"/>
        <w:adjustRightInd w:val="0"/>
        <w:spacing w:beforeLines="50" w:before="156" w:line="480" w:lineRule="auto"/>
        <w:ind w:firstLineChars="152" w:firstLine="426"/>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The work was supported by National Key Research and Development Program of China (2016YFA0602303), National Natural Science Foundation of China (41571097), Key of Frontier Sciences, Chinese Academy of Sciences (QYZDJ-SSW-DQC013), Research Program of Northeast Institute of Geography and Agroecology, Chinese Academy of Science (IGA-135-05).</w:t>
      </w:r>
    </w:p>
    <w:p w14:paraId="516F98F5"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p>
    <w:p w14:paraId="414BDB80" w14:textId="77777777" w:rsidR="00E16C52" w:rsidRPr="00E60FCD" w:rsidRDefault="00E16C52" w:rsidP="00F52F18">
      <w:pPr>
        <w:autoSpaceDE w:val="0"/>
        <w:autoSpaceDN w:val="0"/>
        <w:adjustRightInd w:val="0"/>
        <w:spacing w:beforeLines="50" w:before="156" w:line="480" w:lineRule="auto"/>
        <w:ind w:left="422" w:hangingChars="150" w:hanging="422"/>
        <w:rPr>
          <w:rFonts w:ascii="Times New Roman" w:hAnsi="Times New Roman" w:cs="Times New Roman"/>
          <w:b/>
          <w:kern w:val="0"/>
          <w:sz w:val="28"/>
          <w:szCs w:val="28"/>
          <w:lang w:val="en-GB"/>
        </w:rPr>
      </w:pPr>
      <w:r w:rsidRPr="00E60FCD">
        <w:rPr>
          <w:rFonts w:ascii="Times New Roman" w:hAnsi="Times New Roman" w:cs="Times New Roman"/>
          <w:b/>
          <w:kern w:val="0"/>
          <w:sz w:val="28"/>
          <w:szCs w:val="28"/>
          <w:lang w:val="en-GB"/>
        </w:rPr>
        <w:t>References</w:t>
      </w:r>
    </w:p>
    <w:p w14:paraId="163097F1"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hint="eastAsia"/>
          <w:kern w:val="0"/>
          <w:sz w:val="28"/>
          <w:szCs w:val="28"/>
          <w:lang w:val="en-GB"/>
        </w:rPr>
        <w:t>Å</w:t>
      </w:r>
      <w:r w:rsidRPr="00E60FCD">
        <w:rPr>
          <w:rFonts w:ascii="Times New Roman" w:hAnsi="Times New Roman" w:cs="Times New Roman"/>
          <w:kern w:val="0"/>
          <w:sz w:val="28"/>
          <w:szCs w:val="28"/>
          <w:lang w:val="en-GB"/>
        </w:rPr>
        <w:t>gren, A., Haei, M., Köhler, S. J., Bishop, K., Laudon, H.: Regulation of stream water dissolved organic carbon (DOC) concentrations during snowmelt; the role of discharge, winter climate and memory effects, Biogeosciences, 7, 2901–2913, 2010.</w:t>
      </w:r>
    </w:p>
    <w:p w14:paraId="4932048A" w14:textId="5246003C" w:rsidR="008B3416" w:rsidRPr="00E60FCD" w:rsidRDefault="008B3416" w:rsidP="00F52F18">
      <w:pPr>
        <w:autoSpaceDE w:val="0"/>
        <w:autoSpaceDN w:val="0"/>
        <w:adjustRightInd w:val="0"/>
        <w:spacing w:before="50" w:line="480" w:lineRule="auto"/>
        <w:ind w:left="280" w:hangingChars="100" w:hanging="280"/>
        <w:rPr>
          <w:rFonts w:ascii="Times New Roman" w:hAnsi="Times New Roman" w:cs="Times New Roman"/>
          <w:kern w:val="0"/>
          <w:sz w:val="28"/>
          <w:szCs w:val="28"/>
          <w:lang w:val="en-GB"/>
        </w:rPr>
      </w:pPr>
      <w:r w:rsidRPr="00E60FCD">
        <w:rPr>
          <w:rFonts w:ascii="Times New Roman" w:hAnsi="Times New Roman" w:cs="Times New Roman" w:hint="eastAsia"/>
          <w:kern w:val="0"/>
          <w:sz w:val="28"/>
          <w:szCs w:val="28"/>
          <w:lang w:val="en-GB"/>
        </w:rPr>
        <w:t xml:space="preserve">Avagyan, A., Runkle, B. R. </w:t>
      </w:r>
      <w:r w:rsidRPr="00E60FCD">
        <w:rPr>
          <w:rFonts w:ascii="Times New Roman" w:hAnsi="Times New Roman" w:cs="Times New Roman"/>
          <w:kern w:val="0"/>
          <w:sz w:val="28"/>
          <w:szCs w:val="28"/>
          <w:lang w:val="en-GB"/>
        </w:rPr>
        <w:t xml:space="preserve">K., Hennings, N., Haupt, H., Virtanen, T., Kutzbach, L.: Dissolved organic matter dynamics during the spring </w:t>
      </w:r>
      <w:r w:rsidRPr="00E60FCD">
        <w:rPr>
          <w:rFonts w:ascii="Times New Roman" w:hAnsi="Times New Roman" w:cs="Times New Roman"/>
          <w:kern w:val="0"/>
          <w:sz w:val="28"/>
          <w:szCs w:val="28"/>
          <w:lang w:val="en-GB"/>
        </w:rPr>
        <w:lastRenderedPageBreak/>
        <w:t>snowmelt</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at a boreal river valley mire complex in Northwest Russia, Hydrol.</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Process., 30, 1727</w:t>
      </w:r>
      <w:r w:rsidR="00CC4810"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1741, 2016. </w:t>
      </w:r>
    </w:p>
    <w:p w14:paraId="6E516B52" w14:textId="7C90EB81" w:rsidR="008B3416" w:rsidRPr="00E60FCD" w:rsidRDefault="008B3416" w:rsidP="00F52F18">
      <w:pPr>
        <w:autoSpaceDE w:val="0"/>
        <w:autoSpaceDN w:val="0"/>
        <w:adjustRightInd w:val="0"/>
        <w:spacing w:before="50" w:line="480" w:lineRule="auto"/>
        <w:ind w:left="280" w:hangingChars="100" w:hanging="28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Andersson, J-O., Nyberg, L.: Spatial variation of wetlands and flux of</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dissolved organic carbon in boreal headwater streams, Hydrol.</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Process., 22,1965–1975</w:t>
      </w:r>
      <w:r w:rsidR="00CC4810"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2008. DOI:10.1002/</w:t>
      </w:r>
      <w:r w:rsidR="00CC4810" w:rsidRPr="00E60FCD">
        <w:rPr>
          <w:rFonts w:ascii="Times New Roman" w:hAnsi="Times New Roman" w:cs="Times New Roman"/>
          <w:kern w:val="0"/>
          <w:sz w:val="28"/>
          <w:szCs w:val="28"/>
          <w:lang w:val="en-GB"/>
        </w:rPr>
        <w:t>hyp.6779.</w:t>
      </w:r>
    </w:p>
    <w:p w14:paraId="6141B53E"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Balcarczyk, K.L., Jones Jr, J.B., Jaffé, R., Maie, N.: Stream dissolved organic matter bioavailability and composition in watersheds underlain with discontinuous permafrost, Biogeochemistry, 94, 255–270, 2009.</w:t>
      </w:r>
    </w:p>
    <w:p w14:paraId="62F827EE" w14:textId="4E3393EA" w:rsidR="008B3416" w:rsidRPr="00E60FCD" w:rsidRDefault="008B3416" w:rsidP="00E256B3">
      <w:pPr>
        <w:autoSpaceDE w:val="0"/>
        <w:autoSpaceDN w:val="0"/>
        <w:adjustRightInd w:val="0"/>
        <w:spacing w:before="50" w:line="480" w:lineRule="auto"/>
        <w:ind w:left="140" w:hangingChars="50" w:hanging="14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Boyer</w:t>
      </w:r>
      <w:r w:rsidR="00CC4810"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E</w:t>
      </w:r>
      <w:r w:rsidR="00CC4810"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W</w:t>
      </w:r>
      <w:r w:rsidR="00CC4810"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Hornberger</w:t>
      </w:r>
      <w:r w:rsidR="00CC4810"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G</w:t>
      </w:r>
      <w:r w:rsidR="00CC4810"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M</w:t>
      </w:r>
      <w:r w:rsidR="00CC4810"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Bencala</w:t>
      </w:r>
      <w:r w:rsidR="00CC4810"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K</w:t>
      </w:r>
      <w:r w:rsidR="00CC4810"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E</w:t>
      </w:r>
      <w:r w:rsidR="00CC4810"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Mcknight</w:t>
      </w:r>
      <w:r w:rsidR="00CC4810"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D</w:t>
      </w:r>
      <w:r w:rsidR="00CC4810"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M</w:t>
      </w:r>
      <w:r w:rsidR="00CC4810" w:rsidRPr="00E60FCD">
        <w:rPr>
          <w:rFonts w:ascii="Times New Roman" w:hAnsi="Times New Roman" w:cs="Times New Roman"/>
          <w:kern w:val="0"/>
          <w:sz w:val="28"/>
          <w:szCs w:val="28"/>
          <w:lang w:val="en-GB"/>
        </w:rPr>
        <w:t>.:</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Response characteristics of DOC flushing in an alpine</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catchment. Hydrol Process 11:1635–1647</w:t>
      </w:r>
      <w:r w:rsidR="00CC4810" w:rsidRPr="00E60FCD">
        <w:rPr>
          <w:rFonts w:ascii="Times New Roman" w:hAnsi="Times New Roman" w:cs="Times New Roman"/>
          <w:kern w:val="0"/>
          <w:sz w:val="28"/>
          <w:szCs w:val="28"/>
          <w:lang w:val="en-GB"/>
        </w:rPr>
        <w:t>, 1997.</w:t>
      </w:r>
      <w:r w:rsidRPr="00E60FCD">
        <w:rPr>
          <w:rFonts w:ascii="Times New Roman" w:hAnsi="Times New Roman" w:cs="Times New Roman"/>
          <w:kern w:val="0"/>
          <w:sz w:val="28"/>
          <w:szCs w:val="28"/>
          <w:lang w:val="en-GB"/>
        </w:rPr>
        <w:t xml:space="preserve"> </w:t>
      </w:r>
    </w:p>
    <w:p w14:paraId="1FA3E15C" w14:textId="44E0411C" w:rsidR="008B3416" w:rsidRPr="00E60FCD" w:rsidRDefault="00D5428C"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hint="eastAsia"/>
          <w:kern w:val="0"/>
          <w:sz w:val="28"/>
          <w:szCs w:val="28"/>
          <w:lang w:val="en-GB"/>
        </w:rPr>
        <w:t>Bro</w:t>
      </w:r>
      <w:r w:rsidR="008B3416" w:rsidRPr="00E60FCD">
        <w:rPr>
          <w:rFonts w:ascii="Times New Roman" w:hAnsi="Times New Roman" w:cs="Times New Roman" w:hint="eastAsia"/>
          <w:kern w:val="0"/>
          <w:sz w:val="28"/>
          <w:szCs w:val="28"/>
          <w:lang w:val="en-GB"/>
        </w:rPr>
        <w:t>der, T., Knorr, K. H.,</w:t>
      </w:r>
      <w:r w:rsidR="008B3416" w:rsidRPr="00E60FCD">
        <w:rPr>
          <w:rFonts w:ascii="Times New Roman" w:hAnsi="Times New Roman" w:cs="Times New Roman"/>
          <w:kern w:val="0"/>
          <w:sz w:val="28"/>
          <w:szCs w:val="28"/>
          <w:lang w:val="en-GB"/>
        </w:rPr>
        <w:t xml:space="preserve"> Biester, H.: Changes in dissolved organic matter quality in a peatland and forested headwater stream as a seasonality and hydrologic conditions, Hydrol. Earth Syst. Sci., 21, 2035–2051, 2017.</w:t>
      </w:r>
    </w:p>
    <w:p w14:paraId="3E4A98AD"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 xml:space="preserve">Carey, S., Woo, M.K.: Snowmelt hydrology of two subarctic slopes, Southern Yukon, Canada. In Proceedings of the Eleventh Northern Research Basins Symposium and Workshop (Vol 2), Prudhoe Bay/Fairbanks Alaska. The Water and Environmental Research Centre, University of Alaska, Fairbanks, pp. 15–35, 1997. </w:t>
      </w:r>
    </w:p>
    <w:p w14:paraId="4ED00BCC"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Carey, S.K., Woo, M.K.: Slope runoff processes and flow generation in a subartic, subalpine catchment, J. Hydrol., 253, 110–129, 2001.</w:t>
      </w:r>
    </w:p>
    <w:p w14:paraId="1D9DD7EE"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lastRenderedPageBreak/>
        <w:t xml:space="preserve">Cory, R.M., Ward, C.P., Crump, B.C., Kling, G.W.: Sunlight controls water column processing of carbon in arctic fresh waters, Science, 345, 925–928, 2014. </w:t>
      </w:r>
    </w:p>
    <w:p w14:paraId="2B9B0758" w14:textId="44CB0296" w:rsidR="008B3416" w:rsidRPr="00E60FCD" w:rsidRDefault="003201E5" w:rsidP="00F52F18">
      <w:pPr>
        <w:autoSpaceDE w:val="0"/>
        <w:autoSpaceDN w:val="0"/>
        <w:adjustRightInd w:val="0"/>
        <w:spacing w:before="50" w:line="480" w:lineRule="auto"/>
        <w:ind w:left="560" w:hangingChars="200" w:hanging="56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 xml:space="preserve">Cronan, C.S., Aiken, G.R.: </w:t>
      </w:r>
      <w:r w:rsidR="008B3416" w:rsidRPr="00E60FCD">
        <w:rPr>
          <w:rFonts w:ascii="Times New Roman" w:hAnsi="Times New Roman" w:cs="Times New Roman"/>
          <w:kern w:val="0"/>
          <w:sz w:val="28"/>
          <w:szCs w:val="28"/>
          <w:lang w:val="en-GB"/>
        </w:rPr>
        <w:t>Chemistry and transport of soluble</w:t>
      </w:r>
      <w:r w:rsidR="008B3416" w:rsidRPr="00E60FCD">
        <w:rPr>
          <w:rFonts w:ascii="Times New Roman" w:hAnsi="Times New Roman" w:cs="Times New Roman" w:hint="eastAsia"/>
          <w:kern w:val="0"/>
          <w:sz w:val="28"/>
          <w:szCs w:val="28"/>
          <w:lang w:val="en-GB"/>
        </w:rPr>
        <w:t xml:space="preserve"> </w:t>
      </w:r>
      <w:r w:rsidR="008B3416" w:rsidRPr="00E60FCD">
        <w:rPr>
          <w:rFonts w:ascii="Times New Roman" w:hAnsi="Times New Roman" w:cs="Times New Roman"/>
          <w:kern w:val="0"/>
          <w:sz w:val="28"/>
          <w:szCs w:val="28"/>
          <w:lang w:val="en-GB"/>
        </w:rPr>
        <w:t>humic substances in forested watersheds of the Adirondack Park, New</w:t>
      </w:r>
      <w:r w:rsidR="008B3416" w:rsidRPr="00E60FCD">
        <w:rPr>
          <w:rFonts w:ascii="Times New Roman" w:hAnsi="Times New Roman" w:cs="Times New Roman" w:hint="eastAsia"/>
          <w:kern w:val="0"/>
          <w:sz w:val="28"/>
          <w:szCs w:val="28"/>
          <w:lang w:val="en-GB"/>
        </w:rPr>
        <w:t xml:space="preserve"> </w:t>
      </w:r>
      <w:r w:rsidR="008B3416" w:rsidRPr="00E60FCD">
        <w:rPr>
          <w:rFonts w:ascii="Times New Roman" w:hAnsi="Times New Roman" w:cs="Times New Roman"/>
          <w:kern w:val="0"/>
          <w:sz w:val="28"/>
          <w:szCs w:val="28"/>
          <w:lang w:val="en-GB"/>
        </w:rPr>
        <w:t>York, Geochim. Cosmochim. Acta, 49, 1697</w:t>
      </w:r>
      <w:r w:rsidRPr="00E60FCD">
        <w:rPr>
          <w:rFonts w:ascii="Times New Roman" w:hAnsi="Times New Roman" w:cs="Times New Roman"/>
          <w:kern w:val="0"/>
          <w:sz w:val="28"/>
          <w:szCs w:val="28"/>
          <w:lang w:val="en-GB"/>
        </w:rPr>
        <w:t>–1705,1985.</w:t>
      </w:r>
    </w:p>
    <w:p w14:paraId="5D8F45F5"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Dinsmore, K.J., Billett, M.F., Skiba, U.M., Rees, R.M., Drewer, J., Helfter, C.: Role of the aquatic pathway in the carbon and greenhouse gas budgets of a peatland catchment, Global Change Biol., 16, 2750–2762, 2010.</w:t>
      </w:r>
    </w:p>
    <w:p w14:paraId="5C7BBA91"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 xml:space="preserve">Frey, K. E., McClelland, J. W.: Impacts of permafrost degradation on arctic river biogeochemistry, Hydrol. Process., 23, 169–182, 2009. </w:t>
      </w:r>
    </w:p>
    <w:p w14:paraId="11B14277"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Fraser, C.J.D., Roulet, N.T., Moore, T.R.: Hydrology and dissolved organic carbon biogeochemistry in an ombrotrophic bog, Hydrol. Process., 15, 3151–3166, 2001.</w:t>
      </w:r>
    </w:p>
    <w:p w14:paraId="38C297EC" w14:textId="101BCE01" w:rsidR="008F16CE" w:rsidRPr="00E60FCD" w:rsidRDefault="008F16CE" w:rsidP="00B82D5A">
      <w:pPr>
        <w:autoSpaceDE w:val="0"/>
        <w:autoSpaceDN w:val="0"/>
        <w:adjustRightInd w:val="0"/>
        <w:spacing w:before="50" w:line="480" w:lineRule="auto"/>
        <w:ind w:left="560" w:hangingChars="200" w:hanging="56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Guo, Y.D., Song, C.C., Wan, Z.M., Tan, W.W., Lu, Y.Z., Qiao, T.H.: Effects of long-te</w:t>
      </w:r>
      <w:r w:rsidR="00726797" w:rsidRPr="00E60FCD">
        <w:rPr>
          <w:rFonts w:ascii="Times New Roman" w:hAnsi="Times New Roman" w:cs="Times New Roman"/>
          <w:kern w:val="0"/>
          <w:sz w:val="28"/>
          <w:szCs w:val="28"/>
          <w:lang w:val="en-GB"/>
        </w:rPr>
        <w:t>rm land use change on dissolved</w:t>
      </w:r>
      <w:r w:rsidR="00726797"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carbon characteristi</w:t>
      </w:r>
      <w:r w:rsidR="00726797" w:rsidRPr="00E60FCD">
        <w:rPr>
          <w:rFonts w:ascii="Times New Roman" w:hAnsi="Times New Roman" w:cs="Times New Roman"/>
          <w:kern w:val="0"/>
          <w:sz w:val="28"/>
          <w:szCs w:val="28"/>
          <w:lang w:val="en-GB"/>
        </w:rPr>
        <w:t>cs in the permafrost streams of</w:t>
      </w:r>
      <w:r w:rsidR="00726797"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northeast China</w:t>
      </w:r>
      <w:r w:rsidR="00726797" w:rsidRPr="00E60FCD">
        <w:rPr>
          <w:rFonts w:ascii="Times New Roman" w:hAnsi="Times New Roman" w:cs="Times New Roman"/>
          <w:kern w:val="0"/>
          <w:sz w:val="28"/>
          <w:szCs w:val="28"/>
          <w:lang w:val="en-GB"/>
        </w:rPr>
        <w:t>, Environ. Sci.: Processes Impacts, 16, 2496-2506</w:t>
      </w:r>
      <w:r w:rsidR="00933508" w:rsidRPr="00E60FCD">
        <w:rPr>
          <w:rFonts w:ascii="Times New Roman" w:hAnsi="Times New Roman" w:cs="Times New Roman"/>
          <w:kern w:val="0"/>
          <w:sz w:val="28"/>
          <w:szCs w:val="28"/>
          <w:lang w:val="en-GB"/>
        </w:rPr>
        <w:t>, 16, 2014.</w:t>
      </w:r>
    </w:p>
    <w:p w14:paraId="584F9763"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 xml:space="preserve">Guo, Y.D., Song, C.C., Wan, Z.M., Lu, Y.Z., Qiao, T.H., Tan, W.W., Wang, L.L.: Dynamics of dissolved organic carbon release from a </w:t>
      </w:r>
      <w:r w:rsidRPr="00E60FCD">
        <w:rPr>
          <w:rFonts w:ascii="Times New Roman" w:hAnsi="Times New Roman" w:cs="Times New Roman"/>
          <w:kern w:val="0"/>
          <w:sz w:val="28"/>
          <w:szCs w:val="28"/>
          <w:lang w:val="en-GB"/>
        </w:rPr>
        <w:lastRenderedPageBreak/>
        <w:t>permafrost wetland catchment in northeast China. J. Hydrol., 531, 919–928, 2015.</w:t>
      </w:r>
    </w:p>
    <w:p w14:paraId="4F211076" w14:textId="7D253F6C" w:rsidR="008B3416" w:rsidRPr="00E60FCD" w:rsidRDefault="008B3416" w:rsidP="00F52F18">
      <w:pPr>
        <w:autoSpaceDE w:val="0"/>
        <w:autoSpaceDN w:val="0"/>
        <w:adjustRightInd w:val="0"/>
        <w:spacing w:before="50"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Hinton</w:t>
      </w:r>
      <w:r w:rsidR="003201E5"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M</w:t>
      </w:r>
      <w:r w:rsidR="003201E5"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J</w:t>
      </w:r>
      <w:r w:rsidR="003201E5"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Schiff</w:t>
      </w:r>
      <w:r w:rsidR="003201E5"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S</w:t>
      </w:r>
      <w:r w:rsidR="003201E5"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L</w:t>
      </w:r>
      <w:r w:rsidR="003201E5"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English</w:t>
      </w:r>
      <w:r w:rsidR="003201E5"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M</w:t>
      </w:r>
      <w:r w:rsidR="003201E5"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C</w:t>
      </w:r>
      <w:r w:rsidR="003201E5"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Sources and flowpaths</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of dissolved organic carbon during storms in two</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forested watersheds of the Precambrian Shield. Biogeochemistry</w:t>
      </w:r>
      <w:r w:rsidR="003201E5" w:rsidRPr="00E60FCD">
        <w:rPr>
          <w:rFonts w:ascii="Times New Roman" w:hAnsi="Times New Roman" w:cs="Times New Roman"/>
          <w:kern w:val="0"/>
          <w:sz w:val="28"/>
          <w:szCs w:val="28"/>
          <w:lang w:val="en-GB"/>
        </w:rPr>
        <w:t>,</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41</w:t>
      </w:r>
      <w:r w:rsidR="003201E5"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175–1</w:t>
      </w:r>
      <w:r w:rsidR="003201E5" w:rsidRPr="00E60FCD">
        <w:rPr>
          <w:rFonts w:ascii="Times New Roman" w:hAnsi="Times New Roman" w:cs="Times New Roman"/>
          <w:kern w:val="0"/>
          <w:sz w:val="28"/>
          <w:szCs w:val="28"/>
          <w:lang w:val="en-GB"/>
        </w:rPr>
        <w:t>97,1998. doi:10.1023/A:1005903428956</w:t>
      </w:r>
    </w:p>
    <w:p w14:paraId="055D14C7"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Huguet, A., Vacher, L., Relexans, S., Saubusse, S., Froidefond, J.M., Parlanti, E.: Properties of fluorescent dissolved organic matter in the Gironde Estuary, Org. Geochem., 40, 706–719, 2009.</w:t>
      </w:r>
    </w:p>
    <w:p w14:paraId="24474FD3"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Jin, H.J., Li, S.X., Cheng, G.D., Wang, S.L., Li, X.: Permafrost and climatic change in China, Global Planet., Change 26, 387–404, 2000.</w:t>
      </w:r>
    </w:p>
    <w:p w14:paraId="248A27EA"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Kalbitz, K., Schwesig, D., Rethemeyer, J., Matzner, E.: Stabilization of dissolved organic matter by sorption to the mineral soil, Soil Biol Biochem., 37, 1319–1331, 2005.</w:t>
      </w:r>
    </w:p>
    <w:p w14:paraId="632A0EF4"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Kawahigashi, M., Kaiser, K., Kalbitz, K., Rodionov, A., Guggenberger, G.: Dissolved organic matter in small streams along a gradient from discontinuous to continuous permafrost, Global Change Biol., 10, 1576–1586, 2004.</w:t>
      </w:r>
    </w:p>
    <w:p w14:paraId="5F8C8366"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 xml:space="preserve">Kicklighter, D. W., Hayes, D. J., McClelland, J. W., Peterson, B. J., McGuire, A. D., Melillo, J. M.: Insights and issues with simulating terrestrial DOC loading of Arctic river networks, Ecol. Appl., 23, </w:t>
      </w:r>
      <w:r w:rsidRPr="00E60FCD">
        <w:rPr>
          <w:rFonts w:ascii="Times New Roman" w:hAnsi="Times New Roman" w:cs="Times New Roman"/>
          <w:kern w:val="0"/>
          <w:sz w:val="28"/>
          <w:szCs w:val="28"/>
          <w:lang w:val="en-GB"/>
        </w:rPr>
        <w:lastRenderedPageBreak/>
        <w:t>1817–1836, 2013.</w:t>
      </w:r>
    </w:p>
    <w:p w14:paraId="743F3F2D" w14:textId="6B547418" w:rsidR="008B3416" w:rsidRPr="00E60FCD" w:rsidRDefault="008B3416" w:rsidP="00F52F18">
      <w:pPr>
        <w:autoSpaceDE w:val="0"/>
        <w:autoSpaceDN w:val="0"/>
        <w:adjustRightInd w:val="0"/>
        <w:spacing w:before="50" w:line="480" w:lineRule="auto"/>
        <w:ind w:left="280" w:hangingChars="100" w:hanging="280"/>
        <w:rPr>
          <w:rFonts w:ascii="Times New Roman" w:hAnsi="Times New Roman" w:cs="Times New Roman"/>
          <w:kern w:val="0"/>
          <w:sz w:val="28"/>
          <w:szCs w:val="28"/>
          <w:lang w:val="en-GB"/>
        </w:rPr>
      </w:pPr>
      <w:r w:rsidRPr="00E60FCD">
        <w:rPr>
          <w:rFonts w:ascii="Times New Roman" w:hAnsi="Times New Roman" w:cs="Times New Roman" w:hint="eastAsia"/>
          <w:kern w:val="0"/>
          <w:sz w:val="28"/>
          <w:szCs w:val="28"/>
          <w:lang w:val="en-GB"/>
        </w:rPr>
        <w:t>Koch, J.C., Runkel, R.L., Striegl, R.,</w:t>
      </w:r>
      <w:r w:rsidRPr="00E60FCD">
        <w:rPr>
          <w:rFonts w:ascii="Times New Roman" w:hAnsi="Times New Roman" w:cs="Times New Roman"/>
          <w:kern w:val="0"/>
          <w:sz w:val="28"/>
          <w:szCs w:val="28"/>
          <w:lang w:val="en-GB"/>
        </w:rPr>
        <w:t xml:space="preserve"> McKnight, D.M.: Hydrologic controls on the transport and cycling of carbon and</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nitrogen in a boreal catchment underlain by continuous permafrost, J</w:t>
      </w:r>
      <w:r w:rsidR="00F01B3C"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GEOPHYS</w:t>
      </w:r>
      <w:r w:rsidR="00F01B3C"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RES</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BIOGEO</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118, 698–712, </w:t>
      </w:r>
      <w:r w:rsidR="00F01B3C" w:rsidRPr="00E60FCD">
        <w:rPr>
          <w:rFonts w:ascii="Times New Roman" w:hAnsi="Times New Roman" w:cs="Times New Roman"/>
          <w:kern w:val="0"/>
          <w:sz w:val="28"/>
          <w:szCs w:val="28"/>
          <w:lang w:val="en-GB"/>
        </w:rPr>
        <w:t xml:space="preserve">2013. </w:t>
      </w:r>
      <w:r w:rsidRPr="00E60FCD">
        <w:rPr>
          <w:rFonts w:ascii="Times New Roman" w:hAnsi="Times New Roman" w:cs="Times New Roman"/>
          <w:kern w:val="0"/>
          <w:sz w:val="28"/>
          <w:szCs w:val="28"/>
          <w:lang w:val="en-GB"/>
        </w:rPr>
        <w:t>doi:10.1002/jgrg.20058,</w:t>
      </w:r>
      <w:r w:rsidR="00F01B3C" w:rsidRPr="00E60FCD">
        <w:rPr>
          <w:rFonts w:ascii="Times New Roman" w:hAnsi="Times New Roman" w:cs="Times New Roman"/>
          <w:kern w:val="0"/>
          <w:sz w:val="28"/>
          <w:szCs w:val="28"/>
          <w:lang w:val="en-GB"/>
        </w:rPr>
        <w:t xml:space="preserve"> </w:t>
      </w:r>
    </w:p>
    <w:p w14:paraId="224D0DEA"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Laudon, H., Berggren, M., Ågren, A., Buffam, I., Bishop,K., Grabs, T., Jansson, M., Köhler, S.: Patterns and dynamics of dissolved organic carbon (DOC) in boreal streams: the role of processes, connectivity, and scaling, Ecosystems, 14, 880–893, 2011.</w:t>
      </w:r>
    </w:p>
    <w:p w14:paraId="011B7F83"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Lessels, J.S., Tetzlaff, D., Carey, S.K., Smith, P., Soulsby, C.: A coupled hydrology-biogeochemistry model to simulate dissolved carbon exports from a permafrost-influenced catchment. Hydro. Process., 29, 5383–5396, 2015.</w:t>
      </w:r>
    </w:p>
    <w:p w14:paraId="16F76C3B"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Lyon, S. W., Destouni, G., Giesler, R., Humborg, C., Mörth, M., Seibert, J., Karlsson, J., and Troch, P. A.: Estimation of permafrost thawing rates in a sub-arctic catchment using recession flow analysis, Hydrol. Earth Syst. Sci., 13, 595–604, 2009.</w:t>
      </w:r>
    </w:p>
    <w:p w14:paraId="2CFFCA49"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Lyon, S.W., Morth, M., Humborg, C., Giesler, R., Destouni, G.: The relationship between subsurface hydrology and dissolved carbon fluxes for a sub-arctic catchment, Hydrol. Earth Syst. SC., 14, 941–950, 2010.</w:t>
      </w:r>
    </w:p>
    <w:p w14:paraId="6C000FFF"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 xml:space="preserve">Mann, P.J., Davydova, A., Zimov. N,, Spence,r R.G.M., Davydov, S., </w:t>
      </w:r>
      <w:r w:rsidRPr="00E60FCD">
        <w:rPr>
          <w:rFonts w:ascii="Times New Roman" w:hAnsi="Times New Roman" w:cs="Times New Roman"/>
          <w:kern w:val="0"/>
          <w:sz w:val="28"/>
          <w:szCs w:val="28"/>
          <w:lang w:val="en-GB"/>
        </w:rPr>
        <w:lastRenderedPageBreak/>
        <w:t>Bulygina, E., Zimov, S., Holmes, R.M.: Controls on the composition and liability of dissolved organic matter in Siberia’s Kolyma river basin, J. Geophys. Res-Biogeo., 117, G01028. DOI: 10.1029/2011JG001798, 2012.</w:t>
      </w:r>
    </w:p>
    <w:p w14:paraId="4C8A3518" w14:textId="2F983517" w:rsidR="00CA4749" w:rsidRPr="00E60FCD" w:rsidRDefault="00CA4749"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McKnight, D. M., Boyer, E. W., Westerhoff, P. K., Doran, P. T., Kulbe, T., and Andersen, D. T.: Spectrofluorometric characterization of dissolved organic matter for indication of precursor organic material and aromaticity, Limnol. Oceanogr., 46, 38–48, 2001. doi:10.4319/lo.2001.46.1.0038.</w:t>
      </w:r>
    </w:p>
    <w:p w14:paraId="5972980B"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Miao, Y.Q.: Net ecosystem carbon fluxes of peatland in the continuous permafrost zone, Great Hinggan Mountains. Dissertation. University of Chinese Academy of Sciences. pp, 120, 2014. (in Chinese)</w:t>
      </w:r>
    </w:p>
    <w:p w14:paraId="04F04FF5" w14:textId="69E57384" w:rsidR="008B3416" w:rsidRPr="00E60FCD" w:rsidRDefault="008B3416"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hint="eastAsia"/>
          <w:kern w:val="0"/>
          <w:sz w:val="28"/>
          <w:szCs w:val="28"/>
          <w:lang w:val="en-GB"/>
        </w:rPr>
        <w:t>Moody, C</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S., Worrall, F., Burt, T.P.: Identifying DOC gains and losses during a 20-year record in the Trout Beck catchment, Moor House, UK, Ecol. Indic., 68, 102–114, 2016.</w:t>
      </w:r>
    </w:p>
    <w:p w14:paraId="7D487A47" w14:textId="4757C4A1" w:rsidR="008B3416" w:rsidRPr="00E60FCD" w:rsidRDefault="008B3416" w:rsidP="00F52F18">
      <w:pPr>
        <w:spacing w:beforeLines="50" w:before="156" w:line="480" w:lineRule="auto"/>
        <w:ind w:left="280" w:hangingChars="100" w:hanging="280"/>
        <w:rPr>
          <w:rFonts w:ascii="Times New Roman" w:hAnsi="Times New Roman" w:cs="Times New Roman"/>
          <w:b/>
        </w:rPr>
      </w:pPr>
      <w:r w:rsidRPr="00E60FCD">
        <w:rPr>
          <w:rFonts w:ascii="Times New Roman" w:hAnsi="Times New Roman" w:cs="Times New Roman" w:hint="eastAsia"/>
          <w:kern w:val="0"/>
          <w:sz w:val="28"/>
          <w:szCs w:val="28"/>
          <w:lang w:val="en-GB"/>
        </w:rPr>
        <w:t>Moody, C</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S., Worrall, F., Evas, C.D., Jones, T.G.:</w:t>
      </w:r>
      <w:r w:rsidRPr="00E60FCD">
        <w:rPr>
          <w:rFonts w:ascii="AdvGulliv-R" w:eastAsia="AdvGulliv-R" w:cs="AdvGulliv-R"/>
          <w:kern w:val="0"/>
          <w:sz w:val="27"/>
          <w:szCs w:val="27"/>
        </w:rPr>
        <w:t xml:space="preserve"> </w:t>
      </w:r>
      <w:r w:rsidRPr="00E60FCD">
        <w:rPr>
          <w:rFonts w:ascii="Times New Roman" w:hAnsi="Times New Roman" w:cs="Times New Roman"/>
          <w:kern w:val="0"/>
          <w:sz w:val="28"/>
          <w:szCs w:val="28"/>
          <w:lang w:val="en-GB"/>
        </w:rPr>
        <w:t>The rate of loss of dissolved organic carbon (DOC) through a catchment, J. Hydrol., 492, 139</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150, 2013.</w:t>
      </w:r>
    </w:p>
    <w:p w14:paraId="1C3FBD88"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 xml:space="preserve">Ohno, T.: Fluorescence inner-filtering correction for determining the humification index of dissolved organic matter, Environ. Sci. Technol., 36, 742–746, 2002. </w:t>
      </w:r>
    </w:p>
    <w:p w14:paraId="5456D496"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lastRenderedPageBreak/>
        <w:t>O’Donnell, J. A., Aiken, G. R., Kane, E. S., Jones, J. B.: Source water controls on the character and origin of dissolved organic matter in streams of the Yukon River basin, Alaska, J. Geophys. Res., 115, G03025, doi:10.1029/2009JG001153, 2010.</w:t>
      </w:r>
    </w:p>
    <w:p w14:paraId="22265197"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Olefeldt, D., Roulet, N.T.: Effects of permafrost and hydrology on the composition and transport of dissolved organic carbon in a subarctic peatland complex, J. Geophys. Res., 117, G01005, doi:10.1029/2011JG001819, 2012.</w:t>
      </w:r>
    </w:p>
    <w:p w14:paraId="40D06E74"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Opsahl, S., Benner R., Amon R. M. W.: Major flux of terrigenous dissolved organic matter through the Arctic Ocean, Limnol. Oceanogr., 44, 2017–2023, 1999.</w:t>
      </w:r>
    </w:p>
    <w:p w14:paraId="4D4FDBAB" w14:textId="3D074C57" w:rsidR="00E404B3" w:rsidRPr="00E60FCD" w:rsidRDefault="00E404B3"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Park, Y.S., Engel, B.A., Frankenberger, J., Hwang, H.: A-web-based tool to estimate pollutant loading uing LOADEST, Water, 7, 4858-4868, 2015. doi:10.3390/w7094858.</w:t>
      </w:r>
    </w:p>
    <w:p w14:paraId="172A2B04"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Petrone, K.C., Jones, J.B., Hinzman, L.D., Boone, R.D.: Seasonal export of carbon, nitrogen, and major solutes from Alaskan catchments with discontinuous permafrost, J. Geophys. Res., 111, G02020, doi:10.1029/2005JG000055, 2006.</w:t>
      </w:r>
    </w:p>
    <w:p w14:paraId="6071B32A" w14:textId="1B2EF3FF" w:rsidR="008B3416" w:rsidRPr="00E60FCD" w:rsidRDefault="008B3416" w:rsidP="00F52F18">
      <w:pPr>
        <w:autoSpaceDE w:val="0"/>
        <w:autoSpaceDN w:val="0"/>
        <w:adjustRightInd w:val="0"/>
        <w:spacing w:before="50"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Petrone</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K</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C</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Hinzman</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L</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D</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Shibata</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H</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Jones</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J</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B</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Boone</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R</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The influence of fire and permafrost on sub-arctic</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stream chemistry during storms</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Hydrol</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Process</w:t>
      </w:r>
      <w:r w:rsidR="00F01B3C"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21</w:t>
      </w:r>
      <w:r w:rsidR="00F01B3C"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423–434</w:t>
      </w:r>
      <w:r w:rsidR="00F01B3C" w:rsidRPr="00E60FCD">
        <w:rPr>
          <w:rFonts w:ascii="Times New Roman" w:hAnsi="Times New Roman" w:cs="Times New Roman"/>
          <w:kern w:val="0"/>
          <w:sz w:val="28"/>
          <w:szCs w:val="28"/>
          <w:lang w:val="en-GB"/>
        </w:rPr>
        <w:t>, 2007.</w:t>
      </w:r>
      <w:r w:rsidRPr="00E60FCD">
        <w:rPr>
          <w:rFonts w:ascii="Times New Roman" w:hAnsi="Times New Roman" w:cs="Times New Roman"/>
          <w:kern w:val="0"/>
          <w:sz w:val="28"/>
          <w:szCs w:val="28"/>
          <w:lang w:val="en-GB"/>
        </w:rPr>
        <w:t xml:space="preserve"> doi:10.1002/hyp.6247.</w:t>
      </w:r>
    </w:p>
    <w:p w14:paraId="345ED6F9" w14:textId="58376047" w:rsidR="008B3416" w:rsidRPr="00E60FCD" w:rsidRDefault="008B3416" w:rsidP="00F52F18">
      <w:pPr>
        <w:autoSpaceDE w:val="0"/>
        <w:autoSpaceDN w:val="0"/>
        <w:adjustRightInd w:val="0"/>
        <w:spacing w:before="50"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hint="eastAsia"/>
          <w:kern w:val="0"/>
          <w:sz w:val="28"/>
          <w:szCs w:val="28"/>
          <w:lang w:val="en-GB"/>
        </w:rPr>
        <w:lastRenderedPageBreak/>
        <w:t xml:space="preserve">Prokushkin, A.S., Pokrovsky, O. </w:t>
      </w:r>
      <w:r w:rsidRPr="00E60FCD">
        <w:rPr>
          <w:rFonts w:ascii="Times New Roman" w:hAnsi="Times New Roman" w:cs="Times New Roman"/>
          <w:kern w:val="0"/>
          <w:sz w:val="28"/>
          <w:szCs w:val="28"/>
          <w:lang w:val="en-GB"/>
        </w:rPr>
        <w:t>S., Shirokova, L.S., Korets, M.A., Viers, J., Prokushkin, S.G., Amon, R. M. W., Guggenberger, G., McDowell, W.H.: Sources and the flux pattern of dissolved</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carbon in rivers of the Yenisey basin</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draining the Central Siberian Plateau, Environ. Res. Lett., 6, 045212, 2011. doi:10.1088/1748-9326/6/4/045212.</w:t>
      </w:r>
    </w:p>
    <w:p w14:paraId="4E8CA21E"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Prokushkin, A.S., Gleixner, G., McDowell, W.H., Ruehlow, S., Schulze, E.D.: Source and substrate-specific export of dissolved organic matter from permafrost-dominated forested watershed in central Siberia,  Global Biogeochem. Cy., 103, 109–124, 2007.</w:t>
      </w:r>
    </w:p>
    <w:p w14:paraId="16DD03AE" w14:textId="087C8502" w:rsidR="008B3416" w:rsidRPr="00E60FCD" w:rsidRDefault="008B3416"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rPr>
        <w:t xml:space="preserve">Räike, A., Kortelainen, P., Mattsson, T., David N. Thomas, D. N.: </w:t>
      </w:r>
      <w:r w:rsidRPr="00E60FCD">
        <w:rPr>
          <w:rFonts w:ascii="Times New Roman" w:hAnsi="Times New Roman" w:cs="Times New Roman"/>
          <w:kern w:val="0"/>
          <w:sz w:val="28"/>
          <w:szCs w:val="28"/>
          <w:lang w:val="en-GB"/>
        </w:rPr>
        <w:t>36 year trends in dissolved organic carbon export from Finnish rivers to the Baltic Sea, Sci. Total Env</w:t>
      </w:r>
      <w:r w:rsidR="00F01B3C" w:rsidRPr="00E60FCD">
        <w:rPr>
          <w:rFonts w:ascii="Times New Roman" w:hAnsi="Times New Roman" w:cs="Times New Roman"/>
          <w:kern w:val="0"/>
          <w:sz w:val="28"/>
          <w:szCs w:val="28"/>
          <w:lang w:val="en-GB"/>
        </w:rPr>
        <w:t xml:space="preserve">iron., 435–436, 188–201, 2012. </w:t>
      </w:r>
    </w:p>
    <w:p w14:paraId="1E230B09" w14:textId="2642AF29" w:rsidR="008B3416" w:rsidRPr="00E60FCD" w:rsidRDefault="007B46DC" w:rsidP="00F52F18">
      <w:pPr>
        <w:autoSpaceDE w:val="0"/>
        <w:autoSpaceDN w:val="0"/>
        <w:adjustRightInd w:val="0"/>
        <w:spacing w:before="50" w:line="480" w:lineRule="auto"/>
        <w:ind w:left="280" w:hangingChars="100" w:hanging="28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Sebestyen, S.</w:t>
      </w:r>
      <w:r w:rsidR="008B3416" w:rsidRPr="00E60FCD">
        <w:rPr>
          <w:rFonts w:ascii="Times New Roman" w:hAnsi="Times New Roman" w:cs="Times New Roman"/>
          <w:kern w:val="0"/>
          <w:sz w:val="28"/>
          <w:szCs w:val="28"/>
          <w:lang w:val="en-GB"/>
        </w:rPr>
        <w:t xml:space="preserve">D., </w:t>
      </w:r>
      <w:r w:rsidRPr="00E60FCD">
        <w:rPr>
          <w:rFonts w:ascii="Times New Roman" w:hAnsi="Times New Roman" w:cs="Times New Roman"/>
          <w:kern w:val="0"/>
          <w:sz w:val="28"/>
          <w:szCs w:val="28"/>
          <w:lang w:val="en-GB"/>
        </w:rPr>
        <w:t>Boyer, E.</w:t>
      </w:r>
      <w:r w:rsidR="008B3416" w:rsidRPr="00E60FCD">
        <w:rPr>
          <w:rFonts w:ascii="Times New Roman" w:hAnsi="Times New Roman" w:cs="Times New Roman"/>
          <w:kern w:val="0"/>
          <w:sz w:val="28"/>
          <w:szCs w:val="28"/>
          <w:lang w:val="en-GB"/>
        </w:rPr>
        <w:t xml:space="preserve">W., </w:t>
      </w:r>
      <w:r w:rsidRPr="00E60FCD">
        <w:rPr>
          <w:rFonts w:ascii="Times New Roman" w:hAnsi="Times New Roman" w:cs="Times New Roman"/>
          <w:kern w:val="0"/>
          <w:sz w:val="28"/>
          <w:szCs w:val="28"/>
          <w:lang w:val="en-GB"/>
        </w:rPr>
        <w:t>Shanley, J.</w:t>
      </w:r>
      <w:r w:rsidR="008B3416" w:rsidRPr="00E60FCD">
        <w:rPr>
          <w:rFonts w:ascii="Times New Roman" w:hAnsi="Times New Roman" w:cs="Times New Roman"/>
          <w:kern w:val="0"/>
          <w:sz w:val="28"/>
          <w:szCs w:val="28"/>
          <w:lang w:val="en-GB"/>
        </w:rPr>
        <w:t xml:space="preserve">B., </w:t>
      </w:r>
      <w:r w:rsidRPr="00E60FCD">
        <w:rPr>
          <w:rFonts w:ascii="Times New Roman" w:hAnsi="Times New Roman" w:cs="Times New Roman"/>
          <w:kern w:val="0"/>
          <w:sz w:val="28"/>
          <w:szCs w:val="28"/>
          <w:lang w:val="en-GB"/>
        </w:rPr>
        <w:t xml:space="preserve">Kendall, </w:t>
      </w:r>
      <w:r w:rsidR="008B3416" w:rsidRPr="00E60FCD">
        <w:rPr>
          <w:rFonts w:ascii="Times New Roman" w:hAnsi="Times New Roman" w:cs="Times New Roman"/>
          <w:kern w:val="0"/>
          <w:sz w:val="28"/>
          <w:szCs w:val="28"/>
          <w:lang w:val="en-GB"/>
        </w:rPr>
        <w:t xml:space="preserve">C., </w:t>
      </w:r>
      <w:r w:rsidRPr="00E60FCD">
        <w:rPr>
          <w:rFonts w:ascii="Times New Roman" w:hAnsi="Times New Roman" w:cs="Times New Roman"/>
          <w:kern w:val="0"/>
          <w:sz w:val="28"/>
          <w:szCs w:val="28"/>
          <w:lang w:val="en-GB"/>
        </w:rPr>
        <w:t>Doctor, D.</w:t>
      </w:r>
      <w:r w:rsidR="008B3416" w:rsidRPr="00E60FCD">
        <w:rPr>
          <w:rFonts w:ascii="Times New Roman" w:hAnsi="Times New Roman" w:cs="Times New Roman"/>
          <w:kern w:val="0"/>
          <w:sz w:val="28"/>
          <w:szCs w:val="28"/>
          <w:lang w:val="en-GB"/>
        </w:rPr>
        <w:t>H.,</w:t>
      </w:r>
      <w:r w:rsidR="008B3416"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Aiken, G.</w:t>
      </w:r>
      <w:r w:rsidR="008B3416" w:rsidRPr="00E60FCD">
        <w:rPr>
          <w:rFonts w:ascii="Times New Roman" w:hAnsi="Times New Roman" w:cs="Times New Roman"/>
          <w:kern w:val="0"/>
          <w:sz w:val="28"/>
          <w:szCs w:val="28"/>
          <w:lang w:val="en-GB"/>
        </w:rPr>
        <w:t>R.</w:t>
      </w:r>
      <w:r w:rsidRPr="00E60FCD">
        <w:rPr>
          <w:rFonts w:ascii="Times New Roman" w:hAnsi="Times New Roman" w:cs="Times New Roman"/>
          <w:kern w:val="0"/>
          <w:sz w:val="28"/>
          <w:szCs w:val="28"/>
          <w:lang w:val="en-GB"/>
        </w:rPr>
        <w:t xml:space="preserve">, Ohte, </w:t>
      </w:r>
      <w:r w:rsidR="008B3416" w:rsidRPr="00E60FCD">
        <w:rPr>
          <w:rFonts w:ascii="Times New Roman" w:hAnsi="Times New Roman" w:cs="Times New Roman"/>
          <w:kern w:val="0"/>
          <w:sz w:val="28"/>
          <w:szCs w:val="28"/>
          <w:lang w:val="en-GB"/>
        </w:rPr>
        <w:t>N.</w:t>
      </w:r>
      <w:r w:rsidRPr="00E60FCD">
        <w:rPr>
          <w:rFonts w:ascii="Times New Roman" w:hAnsi="Times New Roman" w:cs="Times New Roman"/>
          <w:kern w:val="0"/>
          <w:sz w:val="28"/>
          <w:szCs w:val="28"/>
          <w:lang w:val="en-GB"/>
        </w:rPr>
        <w:t>:</w:t>
      </w:r>
      <w:r w:rsidR="008B3416" w:rsidRPr="00E60FCD">
        <w:rPr>
          <w:rFonts w:ascii="Times New Roman" w:hAnsi="Times New Roman" w:cs="Times New Roman"/>
          <w:kern w:val="0"/>
          <w:sz w:val="28"/>
          <w:szCs w:val="28"/>
          <w:lang w:val="en-GB"/>
        </w:rPr>
        <w:t xml:space="preserve"> Sources, transformations and hydrological</w:t>
      </w:r>
      <w:r w:rsidR="008B3416" w:rsidRPr="00E60FCD">
        <w:rPr>
          <w:rFonts w:ascii="Times New Roman" w:hAnsi="Times New Roman" w:cs="Times New Roman" w:hint="eastAsia"/>
          <w:kern w:val="0"/>
          <w:sz w:val="28"/>
          <w:szCs w:val="28"/>
          <w:lang w:val="en-GB"/>
        </w:rPr>
        <w:t xml:space="preserve"> </w:t>
      </w:r>
      <w:r w:rsidR="008B3416" w:rsidRPr="00E60FCD">
        <w:rPr>
          <w:rFonts w:ascii="Times New Roman" w:hAnsi="Times New Roman" w:cs="Times New Roman"/>
          <w:kern w:val="0"/>
          <w:sz w:val="28"/>
          <w:szCs w:val="28"/>
          <w:lang w:val="en-GB"/>
        </w:rPr>
        <w:t>processes that control stream nitrate and dissolved organic matter</w:t>
      </w:r>
      <w:r w:rsidR="008B3416" w:rsidRPr="00E60FCD">
        <w:rPr>
          <w:rFonts w:ascii="Times New Roman" w:hAnsi="Times New Roman" w:cs="Times New Roman" w:hint="eastAsia"/>
          <w:kern w:val="0"/>
          <w:sz w:val="28"/>
          <w:szCs w:val="28"/>
          <w:lang w:val="en-GB"/>
        </w:rPr>
        <w:t xml:space="preserve"> </w:t>
      </w:r>
      <w:r w:rsidR="008B3416" w:rsidRPr="00E60FCD">
        <w:rPr>
          <w:rFonts w:ascii="Times New Roman" w:hAnsi="Times New Roman" w:cs="Times New Roman"/>
          <w:kern w:val="0"/>
          <w:sz w:val="28"/>
          <w:szCs w:val="28"/>
          <w:lang w:val="en-GB"/>
        </w:rPr>
        <w:t xml:space="preserve">concentrations during snowmelt in an upland forest, Water Resour. Res., 44, W12410, </w:t>
      </w:r>
      <w:r w:rsidR="00F01B3C" w:rsidRPr="00E60FCD">
        <w:rPr>
          <w:rFonts w:ascii="Times New Roman" w:hAnsi="Times New Roman" w:cs="Times New Roman"/>
          <w:kern w:val="0"/>
          <w:sz w:val="28"/>
          <w:szCs w:val="28"/>
          <w:lang w:val="en-GB"/>
        </w:rPr>
        <w:t xml:space="preserve">2008. </w:t>
      </w:r>
      <w:r w:rsidR="008B3416" w:rsidRPr="00E60FCD">
        <w:rPr>
          <w:rFonts w:ascii="Times New Roman" w:hAnsi="Times New Roman" w:cs="Times New Roman"/>
          <w:kern w:val="0"/>
          <w:sz w:val="28"/>
          <w:szCs w:val="28"/>
          <w:lang w:val="en-GB"/>
        </w:rPr>
        <w:t>doi:10.1029/2008WR006983.</w:t>
      </w:r>
    </w:p>
    <w:p w14:paraId="32944014" w14:textId="77777777"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Spencer, R. G. M., Aiken, G. R., Wickland, K. P., Striegl, R. G., Hernes, P. J.: Seasonal and spatial variability in dissolved organic matter quantity and composition from the Yukon River basin, Alaska, Global Biogeochem. Cycles, 22, GB4002, doi:10.1029/2008GB003231, 2008.</w:t>
      </w:r>
    </w:p>
    <w:p w14:paraId="44A6D9ED" w14:textId="1CA1D067" w:rsidR="0000052F" w:rsidRPr="00E60FCD" w:rsidRDefault="0000052F" w:rsidP="0000052F">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lastRenderedPageBreak/>
        <w:t>Spencer, R.G., Mann, P.J., Dittmar, T., Eglinton, T.I., McIntyre, C., Holmes, R.M., Zimov, N.,</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Stubbins, A.: Detecting the signature of permafrost thaw in Arctic</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rivers, Geophys</w:t>
      </w:r>
      <w:r w:rsidR="00DA4919"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Res</w:t>
      </w:r>
      <w:r w:rsidR="00DA4919"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xml:space="preserve"> Lett</w:t>
      </w:r>
      <w:r w:rsidR="00DA4919" w:rsidRPr="00E60FCD">
        <w:rPr>
          <w:rFonts w:ascii="Times New Roman" w:hAnsi="Times New Roman" w:cs="Times New Roman"/>
          <w:kern w:val="0"/>
          <w:sz w:val="28"/>
          <w:szCs w:val="28"/>
          <w:lang w:val="en-GB"/>
        </w:rPr>
        <w:t>.</w:t>
      </w:r>
      <w:r w:rsidRPr="00E60FCD">
        <w:rPr>
          <w:rFonts w:ascii="Times New Roman" w:hAnsi="Times New Roman" w:cs="Times New Roman"/>
          <w:kern w:val="0"/>
          <w:sz w:val="28"/>
          <w:szCs w:val="28"/>
          <w:lang w:val="en-GB"/>
        </w:rPr>
        <w:t>, 2015, 42(8), 2830–2835.</w:t>
      </w:r>
    </w:p>
    <w:p w14:paraId="7C6B0B64" w14:textId="23377975"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Striegl, R.</w:t>
      </w:r>
      <w:r w:rsidR="00F829F3"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G., Aiken, G.</w:t>
      </w:r>
      <w:r w:rsidR="00F829F3"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R., Dornblaser, M.</w:t>
      </w:r>
      <w:r w:rsidR="00F829F3"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M., Raymond, P.</w:t>
      </w:r>
      <w:r w:rsidR="00F829F3"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A., Wickland, K.</w:t>
      </w:r>
      <w:r w:rsidR="00F829F3"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P.: A decrease in</w:t>
      </w:r>
      <w:r w:rsidR="003D6804"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discharge-normalized DOC export by the Yukon River during</w:t>
      </w:r>
      <w:r w:rsidR="003D6804"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summer through autumn, Geophys. Res. Lett., 32, L21413. DOI:10.1029/2005GL024413, 2005.</w:t>
      </w:r>
    </w:p>
    <w:p w14:paraId="31A0EA26" w14:textId="2DCB70B9"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Striegl, R.</w:t>
      </w:r>
      <w:r w:rsidR="00F829F3"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G., Dornblaser, M.</w:t>
      </w:r>
      <w:r w:rsidR="00F829F3"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M., Aiken, G.</w:t>
      </w:r>
      <w:r w:rsidR="00F829F3"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R., Wickland, K.</w:t>
      </w:r>
      <w:r w:rsidR="00F829F3"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P., Raymond, P.</w:t>
      </w:r>
      <w:r w:rsidR="00F829F3"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A.: Carbon export and cycling by the Yukon, Tanana, and Porcupine rivers, Alaska 2001–2005, Water Resour. Res., 43, W02411, doi:10.1029/2006WR00, 2007.</w:t>
      </w:r>
    </w:p>
    <w:p w14:paraId="5F8E7B55" w14:textId="4CB60113" w:rsidR="001A34FF" w:rsidRPr="00E60FCD" w:rsidRDefault="001A34FF" w:rsidP="001A34FF">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Tetzlaff, D., Birkel, C., Dick, J., Geris, J., Soulsby, C.: Storage dynamics in hydropedological units control hillslope connectivity, runoff</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generation, and the evolution of catchment transit time distributions, Water Resour. Res., 50, 969–985, 2014. doi:10.1002/2013WR014147.</w:t>
      </w:r>
    </w:p>
    <w:p w14:paraId="09985BE5" w14:textId="2D87D0E1" w:rsidR="00E16C52" w:rsidRPr="00E60FCD" w:rsidRDefault="00E16C52"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Townsend-Small, A., McClelland, J.</w:t>
      </w:r>
      <w:r w:rsidR="00F829F3" w:rsidRPr="00E60FCD">
        <w:rPr>
          <w:rFonts w:ascii="Times New Roman" w:hAnsi="Times New Roman" w:cs="Times New Roman"/>
          <w:kern w:val="0"/>
          <w:sz w:val="28"/>
          <w:szCs w:val="28"/>
          <w:lang w:val="en-GB"/>
        </w:rPr>
        <w:t xml:space="preserve"> </w:t>
      </w:r>
      <w:r w:rsidRPr="00E60FCD">
        <w:rPr>
          <w:rFonts w:ascii="Times New Roman" w:hAnsi="Times New Roman" w:cs="Times New Roman"/>
          <w:kern w:val="0"/>
          <w:sz w:val="28"/>
          <w:szCs w:val="28"/>
          <w:lang w:val="en-GB"/>
        </w:rPr>
        <w:t>W., Max Holmes, R., Peterson, B. J.: Seasonal and hydrologic drivers of dissolved organic matter and nutrients in the upper Kuparuk River, Alaskan Arctic, Biogeochemistry, 103,109–124, 2011.</w:t>
      </w:r>
    </w:p>
    <w:p w14:paraId="4E385EA2" w14:textId="5B4D754C" w:rsidR="00F829F3" w:rsidRPr="00E60FCD" w:rsidRDefault="00F829F3" w:rsidP="00F829F3">
      <w:pPr>
        <w:spacing w:beforeLines="50" w:before="156" w:line="480" w:lineRule="auto"/>
        <w:ind w:left="280" w:hangingChars="100" w:hanging="28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Tunaley, C., Tetzlaff, D., Lessels, J., Soulsby, C.: Linking highfrequency</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lastRenderedPageBreak/>
        <w:t>DOC dynamics to the age of</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connected water sources, Water</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Resour. Res., 52, 5232–5247,</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 xml:space="preserve">2016. </w:t>
      </w:r>
    </w:p>
    <w:p w14:paraId="350A201B" w14:textId="31F73A0E" w:rsidR="00E16C52" w:rsidRPr="00E60FCD" w:rsidRDefault="00F829F3"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Vonk, J.</w:t>
      </w:r>
      <w:r w:rsidR="00E16C52" w:rsidRPr="00E60FCD">
        <w:rPr>
          <w:rFonts w:ascii="Times New Roman" w:hAnsi="Times New Roman" w:cs="Times New Roman"/>
          <w:kern w:val="0"/>
          <w:sz w:val="28"/>
          <w:szCs w:val="28"/>
          <w:lang w:val="en-GB"/>
        </w:rPr>
        <w:t>E.</w:t>
      </w:r>
      <w:r w:rsidRPr="00E60FCD">
        <w:rPr>
          <w:rFonts w:ascii="Times New Roman" w:hAnsi="Times New Roman" w:cs="Times New Roman"/>
          <w:kern w:val="0"/>
          <w:sz w:val="28"/>
          <w:szCs w:val="28"/>
          <w:lang w:val="en-GB"/>
        </w:rPr>
        <w:t>, Mann, P.</w:t>
      </w:r>
      <w:r w:rsidR="00E16C52" w:rsidRPr="00E60FCD">
        <w:rPr>
          <w:rFonts w:ascii="Times New Roman" w:hAnsi="Times New Roman" w:cs="Times New Roman"/>
          <w:kern w:val="0"/>
          <w:sz w:val="28"/>
          <w:szCs w:val="28"/>
          <w:lang w:val="en-GB"/>
        </w:rPr>
        <w:t>J., Davydov</w:t>
      </w:r>
      <w:r w:rsidRPr="00E60FCD">
        <w:rPr>
          <w:rFonts w:ascii="Times New Roman" w:hAnsi="Times New Roman" w:cs="Times New Roman"/>
          <w:kern w:val="0"/>
          <w:sz w:val="28"/>
          <w:szCs w:val="28"/>
          <w:lang w:val="en-GB"/>
        </w:rPr>
        <w:t>, S., Davydova, A., Spencer, R.G.</w:t>
      </w:r>
      <w:r w:rsidR="00E16C52" w:rsidRPr="00E60FCD">
        <w:rPr>
          <w:rFonts w:ascii="Times New Roman" w:hAnsi="Times New Roman" w:cs="Times New Roman"/>
          <w:kern w:val="0"/>
          <w:sz w:val="28"/>
          <w:szCs w:val="28"/>
          <w:lang w:val="en-GB"/>
        </w:rPr>
        <w:t>M., Schade, J., Sobcz</w:t>
      </w:r>
      <w:r w:rsidRPr="00E60FCD">
        <w:rPr>
          <w:rFonts w:ascii="Times New Roman" w:hAnsi="Times New Roman" w:cs="Times New Roman"/>
          <w:kern w:val="0"/>
          <w:sz w:val="28"/>
          <w:szCs w:val="28"/>
          <w:lang w:val="en-GB"/>
        </w:rPr>
        <w:t>ak, W.</w:t>
      </w:r>
      <w:r w:rsidR="00E16C52" w:rsidRPr="00E60FCD">
        <w:rPr>
          <w:rFonts w:ascii="Times New Roman" w:hAnsi="Times New Roman" w:cs="Times New Roman"/>
          <w:kern w:val="0"/>
          <w:sz w:val="28"/>
          <w:szCs w:val="28"/>
          <w:lang w:val="en-GB"/>
        </w:rPr>
        <w:t>V., Zimov, N., Zimov,</w:t>
      </w:r>
      <w:r w:rsidRPr="00E60FCD">
        <w:rPr>
          <w:rFonts w:ascii="Times New Roman" w:hAnsi="Times New Roman" w:cs="Times New Roman"/>
          <w:kern w:val="0"/>
          <w:sz w:val="28"/>
          <w:szCs w:val="28"/>
          <w:lang w:val="en-GB"/>
        </w:rPr>
        <w:t xml:space="preserve"> S., Bulygina, E., Eglinton, T.</w:t>
      </w:r>
      <w:r w:rsidR="00E16C52" w:rsidRPr="00E60FCD">
        <w:rPr>
          <w:rFonts w:ascii="Times New Roman" w:hAnsi="Times New Roman" w:cs="Times New Roman"/>
          <w:kern w:val="0"/>
          <w:sz w:val="28"/>
          <w:szCs w:val="28"/>
          <w:lang w:val="en-GB"/>
        </w:rPr>
        <w:t>I.: High biolability of ancient permafrost carbon upon thaw, Geophys. Res. Lett., 40, 2689–2693, 2013.</w:t>
      </w:r>
    </w:p>
    <w:p w14:paraId="2CDC5B84" w14:textId="123211A4" w:rsidR="00F829F3" w:rsidRPr="00E60FCD" w:rsidRDefault="00F829F3" w:rsidP="00F829F3">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lang w:val="en-GB"/>
        </w:rPr>
      </w:pPr>
      <w:r w:rsidRPr="00E60FCD">
        <w:rPr>
          <w:rFonts w:ascii="Times New Roman" w:hAnsi="Times New Roman" w:cs="Times New Roman"/>
          <w:kern w:val="0"/>
          <w:sz w:val="28"/>
          <w:szCs w:val="28"/>
          <w:lang w:val="en-GB"/>
        </w:rPr>
        <w:t>Walvoord, M. A., Striegl, R. G.: Increased groundwater to stream discharge from permafrost thawing in the Yukon River basin: Potential impacts on lateral export of carbon and nitrogen, Geophys. Res. Lett., 34, L12402, 2007. doi:10.1029/2007GL030216.</w:t>
      </w:r>
    </w:p>
    <w:p w14:paraId="1AC4FA54" w14:textId="61A2120B" w:rsidR="003D72BB" w:rsidRPr="00E60FCD" w:rsidRDefault="00E605C6" w:rsidP="00F52F18">
      <w:pPr>
        <w:autoSpaceDE w:val="0"/>
        <w:autoSpaceDN w:val="0"/>
        <w:adjustRightInd w:val="0"/>
        <w:spacing w:before="50" w:line="480" w:lineRule="auto"/>
        <w:ind w:left="280" w:hangingChars="100" w:hanging="280"/>
        <w:jc w:val="left"/>
        <w:rPr>
          <w:rFonts w:ascii="Times New Roman" w:hAnsi="Times New Roman" w:cs="Times New Roman"/>
          <w:kern w:val="0"/>
          <w:sz w:val="28"/>
          <w:szCs w:val="28"/>
          <w:lang w:val="en-GB"/>
        </w:rPr>
      </w:pPr>
      <w:r w:rsidRPr="00E60FCD">
        <w:rPr>
          <w:rFonts w:ascii="Times New Roman" w:hAnsi="Times New Roman" w:cs="Times New Roman" w:hint="eastAsia"/>
          <w:kern w:val="0"/>
          <w:sz w:val="28"/>
          <w:szCs w:val="28"/>
          <w:lang w:val="en-GB"/>
        </w:rPr>
        <w:t>Yat</w:t>
      </w:r>
      <w:r w:rsidRPr="00E60FCD">
        <w:rPr>
          <w:rFonts w:ascii="Times New Roman" w:hAnsi="Times New Roman" w:cs="Times New Roman"/>
          <w:kern w:val="0"/>
          <w:sz w:val="28"/>
          <w:szCs w:val="28"/>
          <w:lang w:val="en-GB"/>
        </w:rPr>
        <w:t>es, C.A., Johnes, P.J., Spencer, R. G. M.: Assessing the drivers of dissolved organic matter export from two</w:t>
      </w:r>
      <w:r w:rsidRPr="00E60FCD">
        <w:rPr>
          <w:rFonts w:ascii="Times New Roman" w:hAnsi="Times New Roman" w:cs="Times New Roman" w:hint="eastAsia"/>
          <w:kern w:val="0"/>
          <w:sz w:val="28"/>
          <w:szCs w:val="28"/>
          <w:lang w:val="en-GB"/>
        </w:rPr>
        <w:t xml:space="preserve"> </w:t>
      </w:r>
      <w:r w:rsidRPr="00E60FCD">
        <w:rPr>
          <w:rFonts w:ascii="Times New Roman" w:hAnsi="Times New Roman" w:cs="Times New Roman"/>
          <w:kern w:val="0"/>
          <w:sz w:val="28"/>
          <w:szCs w:val="28"/>
          <w:lang w:val="en-GB"/>
        </w:rPr>
        <w:t>contrasting lowland catchments, U.K, Sci. Total Environ., 569–570, 1330–1340, 2016.</w:t>
      </w:r>
    </w:p>
    <w:p w14:paraId="13F64588" w14:textId="77777777" w:rsidR="00F2517A" w:rsidRPr="00E60FCD" w:rsidRDefault="00F2517A" w:rsidP="00F52F18">
      <w:pPr>
        <w:spacing w:beforeLines="50" w:before="156" w:line="480" w:lineRule="auto"/>
        <w:rPr>
          <w:rFonts w:ascii="Times New Roman" w:hAnsi="Times New Roman" w:cs="Times New Roman"/>
          <w:b/>
        </w:rPr>
      </w:pPr>
      <w:bookmarkStart w:id="6" w:name="OLE_LINK23"/>
    </w:p>
    <w:p w14:paraId="65E632D5" w14:textId="77777777" w:rsidR="00DE7045" w:rsidRPr="00E60FCD" w:rsidRDefault="00DE7045" w:rsidP="00F52F18">
      <w:pPr>
        <w:spacing w:beforeLines="50" w:before="156" w:line="480" w:lineRule="auto"/>
        <w:rPr>
          <w:rFonts w:ascii="Times New Roman" w:hAnsi="Times New Roman" w:cs="Times New Roman"/>
          <w:b/>
          <w:lang w:val="en-GB"/>
        </w:rPr>
      </w:pPr>
    </w:p>
    <w:p w14:paraId="1CDB0DF5" w14:textId="77777777" w:rsidR="00DE7045" w:rsidRPr="00E60FCD" w:rsidRDefault="00DE7045" w:rsidP="00F52F18">
      <w:pPr>
        <w:spacing w:beforeLines="50" w:before="156" w:line="480" w:lineRule="auto"/>
        <w:rPr>
          <w:rFonts w:ascii="Times New Roman" w:hAnsi="Times New Roman" w:cs="Times New Roman"/>
          <w:b/>
          <w:lang w:val="en-GB"/>
        </w:rPr>
      </w:pPr>
    </w:p>
    <w:p w14:paraId="255D7DC9" w14:textId="77777777" w:rsidR="00FF4089" w:rsidRPr="00E60FCD" w:rsidRDefault="00FF4089" w:rsidP="00F52F18">
      <w:pPr>
        <w:autoSpaceDE w:val="0"/>
        <w:autoSpaceDN w:val="0"/>
        <w:adjustRightInd w:val="0"/>
        <w:spacing w:before="50" w:line="480" w:lineRule="auto"/>
        <w:ind w:left="140" w:hangingChars="50" w:hanging="140"/>
        <w:rPr>
          <w:rFonts w:ascii="Times New Roman" w:hAnsi="Times New Roman" w:cs="Times New Roman"/>
          <w:kern w:val="0"/>
          <w:sz w:val="28"/>
          <w:szCs w:val="28"/>
          <w:lang w:val="en-GB"/>
        </w:rPr>
      </w:pPr>
    </w:p>
    <w:p w14:paraId="765D9001" w14:textId="77777777" w:rsidR="00847200" w:rsidRPr="00E60FCD" w:rsidRDefault="00847200" w:rsidP="00F52F18">
      <w:pPr>
        <w:autoSpaceDE w:val="0"/>
        <w:autoSpaceDN w:val="0"/>
        <w:adjustRightInd w:val="0"/>
        <w:spacing w:before="50" w:line="480" w:lineRule="auto"/>
        <w:jc w:val="left"/>
        <w:rPr>
          <w:rFonts w:ascii="Times New Roman" w:hAnsi="Times New Roman" w:cs="Times New Roman"/>
          <w:kern w:val="0"/>
          <w:sz w:val="28"/>
          <w:szCs w:val="28"/>
          <w:lang w:val="en-GB"/>
        </w:rPr>
      </w:pPr>
    </w:p>
    <w:p w14:paraId="2FB707DA" w14:textId="77777777" w:rsidR="00847200" w:rsidRPr="00E60FCD" w:rsidRDefault="00847200" w:rsidP="00F52F18">
      <w:pPr>
        <w:autoSpaceDE w:val="0"/>
        <w:autoSpaceDN w:val="0"/>
        <w:adjustRightInd w:val="0"/>
        <w:spacing w:before="50" w:line="480" w:lineRule="auto"/>
        <w:jc w:val="left"/>
        <w:rPr>
          <w:rFonts w:ascii="Times New Roman" w:hAnsi="Times New Roman" w:cs="Times New Roman"/>
          <w:kern w:val="0"/>
          <w:sz w:val="28"/>
          <w:szCs w:val="28"/>
          <w:lang w:val="en-GB"/>
        </w:rPr>
      </w:pPr>
    </w:p>
    <w:p w14:paraId="38499694" w14:textId="77777777" w:rsidR="008B3416" w:rsidRPr="00E60FCD" w:rsidRDefault="008B3416" w:rsidP="00F52F18">
      <w:pPr>
        <w:autoSpaceDE w:val="0"/>
        <w:autoSpaceDN w:val="0"/>
        <w:adjustRightInd w:val="0"/>
        <w:spacing w:before="50" w:line="480" w:lineRule="auto"/>
        <w:jc w:val="left"/>
        <w:rPr>
          <w:rFonts w:ascii="Times New Roman" w:hAnsi="Times New Roman" w:cs="Times New Roman" w:hint="eastAsia"/>
          <w:kern w:val="0"/>
          <w:sz w:val="28"/>
          <w:szCs w:val="28"/>
          <w:lang w:val="en-GB"/>
        </w:rPr>
      </w:pPr>
    </w:p>
    <w:p w14:paraId="4709BFB5" w14:textId="77777777" w:rsidR="008B3416" w:rsidRPr="00E60FCD" w:rsidRDefault="008B3416" w:rsidP="00F52F18">
      <w:pPr>
        <w:autoSpaceDE w:val="0"/>
        <w:autoSpaceDN w:val="0"/>
        <w:adjustRightInd w:val="0"/>
        <w:spacing w:before="50" w:line="480" w:lineRule="auto"/>
        <w:jc w:val="left"/>
        <w:rPr>
          <w:rFonts w:ascii="Times New Roman" w:hAnsi="Times New Roman" w:cs="Times New Roman"/>
          <w:kern w:val="0"/>
          <w:sz w:val="28"/>
          <w:szCs w:val="28"/>
          <w:lang w:val="en-GB"/>
        </w:rPr>
        <w:sectPr w:rsidR="008B3416" w:rsidRPr="00E60FCD" w:rsidSect="00F52F18">
          <w:footerReference w:type="default" r:id="rId9"/>
          <w:pgSz w:w="11906" w:h="16838"/>
          <w:pgMar w:top="1440" w:right="1800" w:bottom="1440" w:left="1800" w:header="851" w:footer="992" w:gutter="0"/>
          <w:lnNumType w:countBy="1" w:restart="continuous"/>
          <w:cols w:space="425"/>
          <w:docGrid w:type="lines" w:linePitch="312"/>
        </w:sectPr>
      </w:pPr>
    </w:p>
    <w:p w14:paraId="777D4E34" w14:textId="77777777" w:rsidR="003018A0" w:rsidRDefault="003018A0" w:rsidP="00D03274">
      <w:pPr>
        <w:spacing w:line="360" w:lineRule="auto"/>
        <w:rPr>
          <w:rFonts w:ascii="Times New Roman" w:hAnsi="Times New Roman" w:cs="Times New Roman"/>
          <w:b/>
          <w:lang w:val="en-GB"/>
        </w:rPr>
      </w:pPr>
    </w:p>
    <w:p w14:paraId="56D03931" w14:textId="77777777" w:rsidR="00AE27C1" w:rsidRPr="00E60FCD" w:rsidRDefault="00AE27C1" w:rsidP="00D03274">
      <w:pPr>
        <w:spacing w:line="360" w:lineRule="auto"/>
        <w:rPr>
          <w:rFonts w:ascii="Times New Roman" w:hAnsi="Times New Roman" w:cs="Times New Roman" w:hint="eastAsia"/>
          <w:b/>
          <w:lang w:val="en-GB"/>
        </w:rPr>
      </w:pPr>
    </w:p>
    <w:p w14:paraId="6220DB78" w14:textId="77777777" w:rsidR="00E073F2" w:rsidRPr="00E60FCD" w:rsidRDefault="00E073F2" w:rsidP="00D03274">
      <w:pPr>
        <w:spacing w:line="360" w:lineRule="auto"/>
        <w:rPr>
          <w:rFonts w:ascii="Times New Roman" w:hAnsi="Times New Roman" w:cs="Times New Roman"/>
          <w:sz w:val="24"/>
          <w:szCs w:val="24"/>
        </w:rPr>
      </w:pPr>
      <w:r w:rsidRPr="00E60FCD">
        <w:rPr>
          <w:rFonts w:ascii="Times New Roman" w:hAnsi="Times New Roman" w:cs="Times New Roman"/>
          <w:b/>
          <w:sz w:val="24"/>
          <w:szCs w:val="24"/>
        </w:rPr>
        <w:t xml:space="preserve">Table 1. </w:t>
      </w:r>
      <w:r w:rsidRPr="00E60FCD">
        <w:rPr>
          <w:rFonts w:ascii="Times New Roman" w:hAnsi="Times New Roman" w:cs="Times New Roman"/>
          <w:sz w:val="24"/>
          <w:szCs w:val="24"/>
        </w:rPr>
        <w:t>Results of covariance analysis (ANCOVA) between discharge and the DOC concentrations for the three years.</w:t>
      </w:r>
    </w:p>
    <w:tbl>
      <w:tblPr>
        <w:tblpPr w:leftFromText="180" w:rightFromText="180" w:vertAnchor="text" w:horzAnchor="margin" w:tblpY="110"/>
        <w:tblW w:w="7508" w:type="dxa"/>
        <w:tblLayout w:type="fixed"/>
        <w:tblLook w:val="01E0" w:firstRow="1" w:lastRow="1" w:firstColumn="1" w:lastColumn="1" w:noHBand="0" w:noVBand="0"/>
      </w:tblPr>
      <w:tblGrid>
        <w:gridCol w:w="1696"/>
        <w:gridCol w:w="1701"/>
        <w:gridCol w:w="567"/>
        <w:gridCol w:w="1560"/>
        <w:gridCol w:w="992"/>
        <w:gridCol w:w="992"/>
      </w:tblGrid>
      <w:tr w:rsidR="00E60FCD" w:rsidRPr="00E60FCD" w14:paraId="1473104B" w14:textId="77777777" w:rsidTr="007570D0">
        <w:trPr>
          <w:trHeight w:val="440"/>
        </w:trPr>
        <w:tc>
          <w:tcPr>
            <w:tcW w:w="1696" w:type="dxa"/>
            <w:tcBorders>
              <w:top w:val="single" w:sz="4" w:space="0" w:color="auto"/>
              <w:bottom w:val="single" w:sz="4" w:space="0" w:color="auto"/>
            </w:tcBorders>
          </w:tcPr>
          <w:p w14:paraId="34C0AA20" w14:textId="24FF952F" w:rsidR="00E073F2" w:rsidRPr="00E60FCD" w:rsidRDefault="00E073F2" w:rsidP="00D03274">
            <w:pPr>
              <w:spacing w:beforeLines="50" w:before="156" w:line="360" w:lineRule="auto"/>
              <w:rPr>
                <w:rFonts w:ascii="Times New Roman" w:hAnsi="Times New Roman" w:cs="Times New Roman"/>
                <w:b/>
              </w:rPr>
            </w:pPr>
            <w:r w:rsidRPr="00E60FCD">
              <w:rPr>
                <w:rFonts w:ascii="Times New Roman" w:hAnsi="Times New Roman" w:cs="Times New Roman"/>
                <w:b/>
              </w:rPr>
              <w:t>Source</w:t>
            </w:r>
          </w:p>
        </w:tc>
        <w:tc>
          <w:tcPr>
            <w:tcW w:w="1701" w:type="dxa"/>
            <w:tcBorders>
              <w:top w:val="single" w:sz="4" w:space="0" w:color="auto"/>
              <w:bottom w:val="single" w:sz="4" w:space="0" w:color="auto"/>
            </w:tcBorders>
          </w:tcPr>
          <w:p w14:paraId="5E4B6810" w14:textId="1EFAABEA" w:rsidR="00E073F2" w:rsidRPr="00E60FCD" w:rsidRDefault="00E073F2" w:rsidP="00D03274">
            <w:pPr>
              <w:spacing w:beforeLines="50" w:before="156" w:line="360" w:lineRule="auto"/>
              <w:rPr>
                <w:rFonts w:ascii="Times New Roman" w:hAnsi="Times New Roman" w:cs="Times New Roman"/>
                <w:b/>
              </w:rPr>
            </w:pPr>
            <w:r w:rsidRPr="00E60FCD">
              <w:rPr>
                <w:rFonts w:ascii="Times New Roman" w:hAnsi="Times New Roman" w:cs="Times New Roman"/>
                <w:b/>
              </w:rPr>
              <w:t>Sum of squares</w:t>
            </w:r>
          </w:p>
        </w:tc>
        <w:tc>
          <w:tcPr>
            <w:tcW w:w="567" w:type="dxa"/>
            <w:tcBorders>
              <w:top w:val="single" w:sz="4" w:space="0" w:color="auto"/>
              <w:bottom w:val="single" w:sz="4" w:space="0" w:color="auto"/>
            </w:tcBorders>
          </w:tcPr>
          <w:p w14:paraId="0DE410DF" w14:textId="4044B99F" w:rsidR="00E073F2" w:rsidRPr="00E60FCD" w:rsidRDefault="00E073F2" w:rsidP="00D03274">
            <w:pPr>
              <w:spacing w:beforeLines="50" w:before="156" w:line="360" w:lineRule="auto"/>
              <w:rPr>
                <w:rFonts w:ascii="Times New Roman" w:hAnsi="Times New Roman" w:cs="Times New Roman"/>
                <w:b/>
              </w:rPr>
            </w:pPr>
            <w:r w:rsidRPr="00E60FCD">
              <w:rPr>
                <w:rFonts w:ascii="Times New Roman" w:hAnsi="Times New Roman" w:cs="Times New Roman"/>
                <w:b/>
              </w:rPr>
              <w:t>d</w:t>
            </w:r>
            <w:r w:rsidRPr="00E60FCD">
              <w:rPr>
                <w:rFonts w:ascii="Times New Roman" w:hAnsi="Times New Roman" w:cs="Times New Roman" w:hint="eastAsia"/>
                <w:b/>
              </w:rPr>
              <w:t>f</w:t>
            </w:r>
          </w:p>
        </w:tc>
        <w:tc>
          <w:tcPr>
            <w:tcW w:w="1560" w:type="dxa"/>
            <w:tcBorders>
              <w:top w:val="single" w:sz="4" w:space="0" w:color="auto"/>
              <w:bottom w:val="single" w:sz="4" w:space="0" w:color="auto"/>
            </w:tcBorders>
          </w:tcPr>
          <w:p w14:paraId="0167F370" w14:textId="4FFF54D0" w:rsidR="00E073F2" w:rsidRPr="00E60FCD" w:rsidRDefault="00E073F2" w:rsidP="00D03274">
            <w:pPr>
              <w:spacing w:beforeLines="50" w:before="156" w:line="360" w:lineRule="auto"/>
              <w:rPr>
                <w:rFonts w:ascii="Times New Roman" w:hAnsi="Times New Roman" w:cs="Times New Roman"/>
                <w:b/>
              </w:rPr>
            </w:pPr>
            <w:r w:rsidRPr="00E60FCD">
              <w:rPr>
                <w:rFonts w:ascii="Times New Roman" w:hAnsi="Times New Roman" w:cs="Times New Roman"/>
                <w:b/>
              </w:rPr>
              <w:t>Mean squares</w:t>
            </w:r>
          </w:p>
        </w:tc>
        <w:tc>
          <w:tcPr>
            <w:tcW w:w="992" w:type="dxa"/>
            <w:tcBorders>
              <w:top w:val="single" w:sz="4" w:space="0" w:color="auto"/>
              <w:bottom w:val="single" w:sz="4" w:space="0" w:color="auto"/>
            </w:tcBorders>
          </w:tcPr>
          <w:p w14:paraId="0BF2BA8D" w14:textId="1288781F" w:rsidR="00E073F2" w:rsidRPr="00E60FCD" w:rsidRDefault="00E073F2" w:rsidP="00D03274">
            <w:pPr>
              <w:spacing w:beforeLines="50" w:before="156" w:line="360" w:lineRule="auto"/>
              <w:rPr>
                <w:rFonts w:ascii="Times New Roman" w:hAnsi="Times New Roman" w:cs="Times New Roman"/>
                <w:b/>
              </w:rPr>
            </w:pPr>
            <w:r w:rsidRPr="00E60FCD">
              <w:rPr>
                <w:rFonts w:ascii="Times New Roman" w:hAnsi="Times New Roman" w:cs="Times New Roman"/>
                <w:b/>
              </w:rPr>
              <w:t>F.</w:t>
            </w:r>
          </w:p>
        </w:tc>
        <w:tc>
          <w:tcPr>
            <w:tcW w:w="992" w:type="dxa"/>
            <w:tcBorders>
              <w:top w:val="single" w:sz="4" w:space="0" w:color="auto"/>
              <w:bottom w:val="single" w:sz="4" w:space="0" w:color="auto"/>
            </w:tcBorders>
          </w:tcPr>
          <w:p w14:paraId="79EB62CD" w14:textId="7E60B114" w:rsidR="00E073F2" w:rsidRPr="00E60FCD" w:rsidRDefault="00E073F2" w:rsidP="00D03274">
            <w:pPr>
              <w:spacing w:beforeLines="50" w:before="156" w:line="360" w:lineRule="auto"/>
              <w:rPr>
                <w:rFonts w:ascii="Times New Roman" w:hAnsi="Times New Roman" w:cs="Times New Roman"/>
                <w:b/>
              </w:rPr>
            </w:pPr>
            <w:r w:rsidRPr="00E60FCD">
              <w:rPr>
                <w:rFonts w:ascii="Times New Roman" w:hAnsi="Times New Roman" w:cs="Times New Roman"/>
                <w:b/>
              </w:rPr>
              <w:t>Sig.</w:t>
            </w:r>
          </w:p>
        </w:tc>
      </w:tr>
      <w:tr w:rsidR="00E60FCD" w:rsidRPr="00E60FCD" w14:paraId="16EB662C" w14:textId="77777777" w:rsidTr="007570D0">
        <w:trPr>
          <w:trHeight w:val="795"/>
        </w:trPr>
        <w:tc>
          <w:tcPr>
            <w:tcW w:w="1696" w:type="dxa"/>
            <w:tcBorders>
              <w:top w:val="single" w:sz="4" w:space="0" w:color="auto"/>
            </w:tcBorders>
          </w:tcPr>
          <w:p w14:paraId="62B130D3" w14:textId="24C29A1A" w:rsidR="00E073F2" w:rsidRPr="00E60FCD" w:rsidRDefault="00E073F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Corrected model</w:t>
            </w:r>
          </w:p>
        </w:tc>
        <w:tc>
          <w:tcPr>
            <w:tcW w:w="1701" w:type="dxa"/>
            <w:tcBorders>
              <w:top w:val="single" w:sz="4" w:space="0" w:color="auto"/>
            </w:tcBorders>
          </w:tcPr>
          <w:p w14:paraId="04171912" w14:textId="22292721"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2895.334</w:t>
            </w:r>
          </w:p>
        </w:tc>
        <w:tc>
          <w:tcPr>
            <w:tcW w:w="567" w:type="dxa"/>
            <w:tcBorders>
              <w:top w:val="single" w:sz="4" w:space="0" w:color="auto"/>
            </w:tcBorders>
          </w:tcPr>
          <w:p w14:paraId="222D8A38" w14:textId="046B4455"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3</w:t>
            </w:r>
          </w:p>
        </w:tc>
        <w:tc>
          <w:tcPr>
            <w:tcW w:w="1560" w:type="dxa"/>
            <w:tcBorders>
              <w:top w:val="single" w:sz="4" w:space="0" w:color="auto"/>
            </w:tcBorders>
          </w:tcPr>
          <w:p w14:paraId="1F6CE7BD" w14:textId="1FCEE3F3"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965.111</w:t>
            </w:r>
          </w:p>
        </w:tc>
        <w:tc>
          <w:tcPr>
            <w:tcW w:w="992" w:type="dxa"/>
            <w:tcBorders>
              <w:top w:val="single" w:sz="4" w:space="0" w:color="auto"/>
            </w:tcBorders>
          </w:tcPr>
          <w:p w14:paraId="630BDE4F" w14:textId="5F0B9547"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41.213</w:t>
            </w:r>
          </w:p>
        </w:tc>
        <w:tc>
          <w:tcPr>
            <w:tcW w:w="992" w:type="dxa"/>
            <w:tcBorders>
              <w:top w:val="single" w:sz="4" w:space="0" w:color="auto"/>
            </w:tcBorders>
          </w:tcPr>
          <w:p w14:paraId="0EC1C087" w14:textId="2153F98A"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0.000</w:t>
            </w:r>
          </w:p>
        </w:tc>
      </w:tr>
      <w:tr w:rsidR="00E60FCD" w:rsidRPr="00E60FCD" w14:paraId="15DE349B" w14:textId="77777777" w:rsidTr="007570D0">
        <w:trPr>
          <w:trHeight w:val="795"/>
        </w:trPr>
        <w:tc>
          <w:tcPr>
            <w:tcW w:w="1696" w:type="dxa"/>
          </w:tcPr>
          <w:p w14:paraId="00DB8336" w14:textId="2FF9E0B6" w:rsidR="00E073F2" w:rsidRPr="00E60FCD" w:rsidRDefault="00E073F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Log</w:t>
            </w:r>
            <w:r w:rsidRPr="00E60FCD">
              <w:rPr>
                <w:rFonts w:ascii="Times New Roman" w:hAnsi="Times New Roman" w:cs="Times New Roman" w:hint="eastAsia"/>
                <w:vertAlign w:val="subscript"/>
              </w:rPr>
              <w:t>10</w:t>
            </w:r>
            <w:r w:rsidRPr="00E60FCD">
              <w:rPr>
                <w:rFonts w:ascii="Times New Roman" w:hAnsi="Times New Roman" w:cs="Times New Roman" w:hint="eastAsia"/>
              </w:rPr>
              <w:t>Q</w:t>
            </w:r>
          </w:p>
        </w:tc>
        <w:tc>
          <w:tcPr>
            <w:tcW w:w="1701" w:type="dxa"/>
          </w:tcPr>
          <w:p w14:paraId="30BAE587" w14:textId="7FF09A8D"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2026.994</w:t>
            </w:r>
          </w:p>
        </w:tc>
        <w:tc>
          <w:tcPr>
            <w:tcW w:w="567" w:type="dxa"/>
          </w:tcPr>
          <w:p w14:paraId="68FD8FD0" w14:textId="4C660F87"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1</w:t>
            </w:r>
          </w:p>
        </w:tc>
        <w:tc>
          <w:tcPr>
            <w:tcW w:w="1560" w:type="dxa"/>
          </w:tcPr>
          <w:p w14:paraId="372BF21B" w14:textId="026E9513"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2026.994</w:t>
            </w:r>
          </w:p>
        </w:tc>
        <w:tc>
          <w:tcPr>
            <w:tcW w:w="992" w:type="dxa"/>
          </w:tcPr>
          <w:p w14:paraId="07D37DE0" w14:textId="6759A403"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86.559</w:t>
            </w:r>
          </w:p>
        </w:tc>
        <w:tc>
          <w:tcPr>
            <w:tcW w:w="992" w:type="dxa"/>
          </w:tcPr>
          <w:p w14:paraId="5654FA5B" w14:textId="5B5131A3"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0.000</w:t>
            </w:r>
          </w:p>
        </w:tc>
      </w:tr>
      <w:tr w:rsidR="00E60FCD" w:rsidRPr="00E60FCD" w14:paraId="7DB445E0" w14:textId="77777777" w:rsidTr="007570D0">
        <w:trPr>
          <w:trHeight w:val="815"/>
        </w:trPr>
        <w:tc>
          <w:tcPr>
            <w:tcW w:w="1696" w:type="dxa"/>
          </w:tcPr>
          <w:p w14:paraId="04C52BD4" w14:textId="202E6210" w:rsidR="00E073F2" w:rsidRPr="00E60FCD" w:rsidRDefault="00E073F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Year</w:t>
            </w:r>
          </w:p>
        </w:tc>
        <w:tc>
          <w:tcPr>
            <w:tcW w:w="1701" w:type="dxa"/>
          </w:tcPr>
          <w:p w14:paraId="6F855C1F" w14:textId="74F5E413"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303.294</w:t>
            </w:r>
          </w:p>
        </w:tc>
        <w:tc>
          <w:tcPr>
            <w:tcW w:w="567" w:type="dxa"/>
          </w:tcPr>
          <w:p w14:paraId="4983F98D" w14:textId="183BADB5"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2</w:t>
            </w:r>
          </w:p>
        </w:tc>
        <w:tc>
          <w:tcPr>
            <w:tcW w:w="1560" w:type="dxa"/>
          </w:tcPr>
          <w:p w14:paraId="37F32D46" w14:textId="4483B585"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151.647</w:t>
            </w:r>
          </w:p>
        </w:tc>
        <w:tc>
          <w:tcPr>
            <w:tcW w:w="992" w:type="dxa"/>
          </w:tcPr>
          <w:p w14:paraId="3175E41B" w14:textId="0BD79513"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6.476</w:t>
            </w:r>
          </w:p>
        </w:tc>
        <w:tc>
          <w:tcPr>
            <w:tcW w:w="992" w:type="dxa"/>
          </w:tcPr>
          <w:p w14:paraId="0EA8BB5C" w14:textId="6F2F2D7A" w:rsidR="00E073F2" w:rsidRPr="00E60FCD" w:rsidRDefault="00CD061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0.002</w:t>
            </w:r>
          </w:p>
        </w:tc>
      </w:tr>
      <w:tr w:rsidR="00E60FCD" w:rsidRPr="00E60FCD" w14:paraId="038AA85F" w14:textId="77777777" w:rsidTr="007570D0">
        <w:trPr>
          <w:trHeight w:val="815"/>
        </w:trPr>
        <w:tc>
          <w:tcPr>
            <w:tcW w:w="1696" w:type="dxa"/>
            <w:tcBorders>
              <w:bottom w:val="single" w:sz="4" w:space="0" w:color="auto"/>
            </w:tcBorders>
          </w:tcPr>
          <w:p w14:paraId="4E765A6A" w14:textId="7E4E3B59" w:rsidR="00E073F2" w:rsidRPr="00E60FCD" w:rsidRDefault="00E073F2"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Error</w:t>
            </w:r>
          </w:p>
        </w:tc>
        <w:tc>
          <w:tcPr>
            <w:tcW w:w="1701" w:type="dxa"/>
            <w:tcBorders>
              <w:bottom w:val="single" w:sz="4" w:space="0" w:color="auto"/>
            </w:tcBorders>
          </w:tcPr>
          <w:p w14:paraId="2D77625C" w14:textId="25BF7A6E" w:rsidR="00E073F2" w:rsidRPr="00E60FCD" w:rsidRDefault="002F43FB"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2294.932</w:t>
            </w:r>
          </w:p>
        </w:tc>
        <w:tc>
          <w:tcPr>
            <w:tcW w:w="567" w:type="dxa"/>
            <w:tcBorders>
              <w:bottom w:val="single" w:sz="4" w:space="0" w:color="auto"/>
            </w:tcBorders>
          </w:tcPr>
          <w:p w14:paraId="580532B2" w14:textId="3DC89764" w:rsidR="00E073F2" w:rsidRPr="00E60FCD" w:rsidRDefault="002F43FB"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98</w:t>
            </w:r>
          </w:p>
        </w:tc>
        <w:tc>
          <w:tcPr>
            <w:tcW w:w="1560" w:type="dxa"/>
            <w:tcBorders>
              <w:bottom w:val="single" w:sz="4" w:space="0" w:color="auto"/>
            </w:tcBorders>
          </w:tcPr>
          <w:p w14:paraId="5A76B73F" w14:textId="5364B177" w:rsidR="00E073F2" w:rsidRPr="00E60FCD" w:rsidRDefault="002F43FB" w:rsidP="00D03274">
            <w:pPr>
              <w:spacing w:beforeLines="50" w:before="156" w:line="360" w:lineRule="auto"/>
              <w:rPr>
                <w:rFonts w:ascii="Times New Roman" w:hAnsi="Times New Roman" w:cs="Times New Roman"/>
              </w:rPr>
            </w:pPr>
            <w:r w:rsidRPr="00E60FCD">
              <w:rPr>
                <w:rFonts w:ascii="Times New Roman" w:hAnsi="Times New Roman" w:cs="Times New Roman" w:hint="eastAsia"/>
              </w:rPr>
              <w:t>23.418</w:t>
            </w:r>
          </w:p>
        </w:tc>
        <w:tc>
          <w:tcPr>
            <w:tcW w:w="992" w:type="dxa"/>
            <w:tcBorders>
              <w:bottom w:val="single" w:sz="4" w:space="0" w:color="auto"/>
            </w:tcBorders>
          </w:tcPr>
          <w:p w14:paraId="1760CAE6" w14:textId="77777777" w:rsidR="00E073F2" w:rsidRPr="00E60FCD" w:rsidRDefault="00E073F2" w:rsidP="00D03274">
            <w:pPr>
              <w:spacing w:beforeLines="50" w:before="156" w:line="360" w:lineRule="auto"/>
              <w:rPr>
                <w:rFonts w:ascii="Times New Roman" w:hAnsi="Times New Roman" w:cs="Times New Roman"/>
              </w:rPr>
            </w:pPr>
          </w:p>
        </w:tc>
        <w:tc>
          <w:tcPr>
            <w:tcW w:w="992" w:type="dxa"/>
            <w:tcBorders>
              <w:bottom w:val="single" w:sz="4" w:space="0" w:color="auto"/>
            </w:tcBorders>
          </w:tcPr>
          <w:p w14:paraId="77549951" w14:textId="77777777" w:rsidR="00E073F2" w:rsidRPr="00E60FCD" w:rsidRDefault="00E073F2" w:rsidP="00D03274">
            <w:pPr>
              <w:spacing w:beforeLines="50" w:before="156" w:line="360" w:lineRule="auto"/>
              <w:rPr>
                <w:rFonts w:ascii="Times New Roman" w:hAnsi="Times New Roman" w:cs="Times New Roman"/>
              </w:rPr>
            </w:pPr>
          </w:p>
        </w:tc>
      </w:tr>
    </w:tbl>
    <w:p w14:paraId="69E56B23" w14:textId="77777777" w:rsidR="00E073F2" w:rsidRPr="00E60FCD" w:rsidRDefault="00E073F2" w:rsidP="00D03274">
      <w:pPr>
        <w:spacing w:line="360" w:lineRule="auto"/>
        <w:rPr>
          <w:rFonts w:ascii="Times New Roman" w:hAnsi="Times New Roman" w:cs="Times New Roman"/>
          <w:b/>
          <w:sz w:val="24"/>
          <w:szCs w:val="24"/>
        </w:rPr>
      </w:pPr>
    </w:p>
    <w:p w14:paraId="33D55771" w14:textId="77777777" w:rsidR="006D6F95" w:rsidRPr="00E60FCD" w:rsidRDefault="006D6F95" w:rsidP="00D03274">
      <w:pPr>
        <w:spacing w:line="360" w:lineRule="auto"/>
        <w:rPr>
          <w:rFonts w:ascii="Times New Roman" w:hAnsi="Times New Roman" w:cs="Times New Roman"/>
          <w:b/>
        </w:rPr>
      </w:pPr>
    </w:p>
    <w:p w14:paraId="03C811BA" w14:textId="77777777" w:rsidR="006D6F95" w:rsidRPr="00E60FCD" w:rsidRDefault="006D6F95" w:rsidP="00D03274">
      <w:pPr>
        <w:spacing w:line="360" w:lineRule="auto"/>
        <w:rPr>
          <w:rFonts w:ascii="Times New Roman" w:hAnsi="Times New Roman" w:cs="Times New Roman"/>
          <w:b/>
          <w:lang w:val="en-GB"/>
        </w:rPr>
      </w:pPr>
    </w:p>
    <w:p w14:paraId="0853B805" w14:textId="77777777" w:rsidR="006D6F95" w:rsidRPr="00E60FCD" w:rsidRDefault="006D6F95" w:rsidP="00D03274">
      <w:pPr>
        <w:spacing w:line="360" w:lineRule="auto"/>
        <w:rPr>
          <w:rFonts w:ascii="Times New Roman" w:hAnsi="Times New Roman" w:cs="Times New Roman"/>
          <w:b/>
          <w:lang w:val="en-GB"/>
        </w:rPr>
      </w:pPr>
    </w:p>
    <w:p w14:paraId="0E527D7D" w14:textId="77777777" w:rsidR="006D6F95" w:rsidRPr="00E60FCD" w:rsidRDefault="006D6F95" w:rsidP="00D03274">
      <w:pPr>
        <w:spacing w:line="360" w:lineRule="auto"/>
        <w:rPr>
          <w:rFonts w:ascii="Times New Roman" w:hAnsi="Times New Roman" w:cs="Times New Roman"/>
          <w:b/>
          <w:lang w:val="en-GB"/>
        </w:rPr>
      </w:pPr>
    </w:p>
    <w:p w14:paraId="25C4521F" w14:textId="77777777" w:rsidR="006D6F95" w:rsidRPr="00E60FCD" w:rsidRDefault="006D6F95" w:rsidP="00D03274">
      <w:pPr>
        <w:spacing w:line="360" w:lineRule="auto"/>
        <w:rPr>
          <w:rFonts w:ascii="Times New Roman" w:hAnsi="Times New Roman" w:cs="Times New Roman"/>
          <w:b/>
          <w:lang w:val="en-GB"/>
        </w:rPr>
      </w:pPr>
    </w:p>
    <w:p w14:paraId="0E62125E" w14:textId="77777777" w:rsidR="006D6F95" w:rsidRPr="00E60FCD" w:rsidRDefault="006D6F95" w:rsidP="00D03274">
      <w:pPr>
        <w:spacing w:line="360" w:lineRule="auto"/>
        <w:rPr>
          <w:rFonts w:ascii="Times New Roman" w:hAnsi="Times New Roman" w:cs="Times New Roman"/>
          <w:b/>
          <w:lang w:val="en-GB"/>
        </w:rPr>
      </w:pPr>
    </w:p>
    <w:p w14:paraId="163E8E05" w14:textId="77777777" w:rsidR="006D6F95" w:rsidRPr="00E60FCD" w:rsidRDefault="006D6F95" w:rsidP="00D03274">
      <w:pPr>
        <w:spacing w:line="360" w:lineRule="auto"/>
        <w:rPr>
          <w:rFonts w:ascii="Times New Roman" w:hAnsi="Times New Roman" w:cs="Times New Roman"/>
          <w:b/>
          <w:lang w:val="en-GB"/>
        </w:rPr>
      </w:pPr>
    </w:p>
    <w:p w14:paraId="61B15405" w14:textId="77777777" w:rsidR="006D6F95" w:rsidRPr="00E60FCD" w:rsidRDefault="006D6F95" w:rsidP="00D03274">
      <w:pPr>
        <w:spacing w:line="360" w:lineRule="auto"/>
        <w:rPr>
          <w:rFonts w:ascii="Times New Roman" w:hAnsi="Times New Roman" w:cs="Times New Roman"/>
          <w:b/>
          <w:lang w:val="en-GB"/>
        </w:rPr>
      </w:pPr>
    </w:p>
    <w:p w14:paraId="06370FE6" w14:textId="404F2CCE" w:rsidR="006D6F95" w:rsidRPr="00E60FCD" w:rsidRDefault="002F43FB" w:rsidP="00D03274">
      <w:pPr>
        <w:spacing w:line="360" w:lineRule="auto"/>
        <w:rPr>
          <w:rFonts w:ascii="Times New Roman" w:hAnsi="Times New Roman" w:cs="Times New Roman"/>
          <w:sz w:val="24"/>
          <w:szCs w:val="24"/>
        </w:rPr>
      </w:pPr>
      <w:r w:rsidRPr="00E60FCD">
        <w:rPr>
          <w:rFonts w:ascii="Times New Roman" w:hAnsi="Times New Roman" w:cs="Times New Roman" w:hint="eastAsia"/>
          <w:sz w:val="24"/>
          <w:szCs w:val="24"/>
        </w:rPr>
        <w:t>DOC concen</w:t>
      </w:r>
      <w:r w:rsidRPr="00E60FCD">
        <w:rPr>
          <w:rFonts w:ascii="Times New Roman" w:hAnsi="Times New Roman" w:cs="Times New Roman"/>
          <w:sz w:val="24"/>
          <w:szCs w:val="24"/>
        </w:rPr>
        <w:t>trations and log</w:t>
      </w:r>
      <w:r w:rsidRPr="00E60FCD">
        <w:rPr>
          <w:rFonts w:ascii="Times New Roman" w:hAnsi="Times New Roman" w:cs="Times New Roman"/>
          <w:sz w:val="24"/>
          <w:szCs w:val="24"/>
          <w:vertAlign w:val="subscript"/>
        </w:rPr>
        <w:t>10</w:t>
      </w:r>
      <w:r w:rsidRPr="00E60FCD">
        <w:rPr>
          <w:rFonts w:ascii="Times New Roman" w:hAnsi="Times New Roman" w:cs="Times New Roman"/>
          <w:sz w:val="24"/>
          <w:szCs w:val="24"/>
        </w:rPr>
        <w:t>Q are dependent variable and covariate respectively;</w:t>
      </w:r>
      <w:r w:rsidR="00B6233B" w:rsidRPr="00E60FCD">
        <w:rPr>
          <w:rFonts w:ascii="Times New Roman" w:hAnsi="Times New Roman" w:cs="Times New Roman"/>
          <w:sz w:val="24"/>
          <w:szCs w:val="24"/>
        </w:rPr>
        <w:t xml:space="preserve"> Year denotes fixed factor; </w:t>
      </w:r>
      <w:r w:rsidR="00F01C6F" w:rsidRPr="00E60FCD">
        <w:rPr>
          <w:rFonts w:ascii="Times New Roman" w:hAnsi="Times New Roman" w:cs="Times New Roman"/>
          <w:sz w:val="24"/>
          <w:szCs w:val="24"/>
        </w:rPr>
        <w:t>Adjusted mean annual concentrations for the three years are 15.25</w:t>
      </w:r>
      <w:r w:rsidR="00F01C6F" w:rsidRPr="00E60FCD">
        <w:rPr>
          <w:rFonts w:ascii="Times New Roman" w:eastAsia="宋体" w:hAnsi="Times New Roman" w:cs="Times New Roman"/>
          <w:sz w:val="24"/>
          <w:szCs w:val="24"/>
        </w:rPr>
        <w:t>±</w:t>
      </w:r>
      <w:r w:rsidR="00F01C6F" w:rsidRPr="00E60FCD">
        <w:rPr>
          <w:rFonts w:ascii="Times New Roman" w:hAnsi="Times New Roman" w:cs="Times New Roman"/>
          <w:sz w:val="24"/>
          <w:szCs w:val="24"/>
        </w:rPr>
        <w:t>0.88, 18.32</w:t>
      </w:r>
      <w:r w:rsidR="00F01C6F" w:rsidRPr="00E60FCD">
        <w:rPr>
          <w:rFonts w:ascii="Times New Roman" w:eastAsia="宋体" w:hAnsi="Times New Roman" w:cs="Times New Roman"/>
          <w:sz w:val="24"/>
          <w:szCs w:val="24"/>
        </w:rPr>
        <w:t>±0.84, and 14.22±0.81 mg L</w:t>
      </w:r>
      <w:r w:rsidR="00F01C6F" w:rsidRPr="00E60FCD">
        <w:rPr>
          <w:rFonts w:ascii="Times New Roman" w:eastAsia="宋体" w:hAnsi="Times New Roman" w:cs="Times New Roman"/>
          <w:sz w:val="24"/>
          <w:szCs w:val="24"/>
          <w:vertAlign w:val="superscript"/>
        </w:rPr>
        <w:t>-1</w:t>
      </w:r>
      <w:r w:rsidR="00F01C6F" w:rsidRPr="00E60FCD">
        <w:rPr>
          <w:rFonts w:ascii="Times New Roman" w:eastAsia="宋体" w:hAnsi="Times New Roman" w:cs="Times New Roman"/>
          <w:sz w:val="24"/>
          <w:szCs w:val="24"/>
        </w:rPr>
        <w:t xml:space="preserve"> in turn.</w:t>
      </w:r>
    </w:p>
    <w:p w14:paraId="3AA975E0" w14:textId="77777777" w:rsidR="002F43FB" w:rsidRPr="00E60FCD" w:rsidRDefault="002F43FB" w:rsidP="00D03274">
      <w:pPr>
        <w:spacing w:line="360" w:lineRule="auto"/>
        <w:rPr>
          <w:rFonts w:ascii="Times New Roman" w:hAnsi="Times New Roman" w:cs="Times New Roman"/>
          <w:b/>
          <w:lang w:val="en-GB"/>
        </w:rPr>
      </w:pPr>
    </w:p>
    <w:p w14:paraId="7C64091A" w14:textId="77777777" w:rsidR="006D6F95" w:rsidRPr="00E60FCD" w:rsidRDefault="006D6F95" w:rsidP="00D03274">
      <w:pPr>
        <w:spacing w:line="360" w:lineRule="auto"/>
        <w:rPr>
          <w:rFonts w:ascii="Times New Roman" w:hAnsi="Times New Roman" w:cs="Times New Roman"/>
          <w:b/>
          <w:lang w:val="en-GB"/>
        </w:rPr>
      </w:pPr>
    </w:p>
    <w:p w14:paraId="68C70B86" w14:textId="77777777" w:rsidR="006D6F95" w:rsidRPr="00E60FCD" w:rsidRDefault="006D6F95" w:rsidP="00D03274">
      <w:pPr>
        <w:spacing w:line="360" w:lineRule="auto"/>
        <w:rPr>
          <w:rFonts w:ascii="Times New Roman" w:hAnsi="Times New Roman" w:cs="Times New Roman"/>
          <w:b/>
          <w:lang w:val="en-GB"/>
        </w:rPr>
      </w:pPr>
    </w:p>
    <w:p w14:paraId="79346E37" w14:textId="77777777" w:rsidR="006D6F95" w:rsidRPr="00E60FCD" w:rsidRDefault="006D6F95" w:rsidP="00D03274">
      <w:pPr>
        <w:spacing w:line="360" w:lineRule="auto"/>
        <w:rPr>
          <w:rFonts w:ascii="Times New Roman" w:hAnsi="Times New Roman" w:cs="Times New Roman"/>
          <w:b/>
          <w:lang w:val="en-GB"/>
        </w:rPr>
      </w:pPr>
    </w:p>
    <w:p w14:paraId="0CF572DF" w14:textId="77777777" w:rsidR="006D6F95" w:rsidRPr="00E60FCD" w:rsidRDefault="006D6F95" w:rsidP="00D03274">
      <w:pPr>
        <w:spacing w:line="360" w:lineRule="auto"/>
        <w:rPr>
          <w:rFonts w:ascii="Times New Roman" w:hAnsi="Times New Roman" w:cs="Times New Roman"/>
          <w:b/>
          <w:lang w:val="en-GB"/>
        </w:rPr>
      </w:pPr>
    </w:p>
    <w:p w14:paraId="6FA5988C" w14:textId="77777777" w:rsidR="006D6F95" w:rsidRPr="00E60FCD" w:rsidRDefault="006D6F95" w:rsidP="00D03274">
      <w:pPr>
        <w:spacing w:line="360" w:lineRule="auto"/>
        <w:rPr>
          <w:rFonts w:ascii="Times New Roman" w:hAnsi="Times New Roman" w:cs="Times New Roman"/>
          <w:b/>
          <w:lang w:val="en-GB"/>
        </w:rPr>
      </w:pPr>
    </w:p>
    <w:p w14:paraId="587BFC33" w14:textId="77777777" w:rsidR="006D6F95" w:rsidRPr="00E60FCD" w:rsidRDefault="006D6F95" w:rsidP="00D03274">
      <w:pPr>
        <w:spacing w:line="360" w:lineRule="auto"/>
        <w:rPr>
          <w:rFonts w:ascii="Times New Roman" w:hAnsi="Times New Roman" w:cs="Times New Roman"/>
          <w:b/>
          <w:lang w:val="en-GB"/>
        </w:rPr>
      </w:pPr>
    </w:p>
    <w:p w14:paraId="4A5780D8" w14:textId="77777777" w:rsidR="006D6F95" w:rsidRPr="00E60FCD" w:rsidRDefault="006D6F95" w:rsidP="00D03274">
      <w:pPr>
        <w:spacing w:line="360" w:lineRule="auto"/>
        <w:rPr>
          <w:rFonts w:ascii="Times New Roman" w:hAnsi="Times New Roman" w:cs="Times New Roman"/>
          <w:b/>
          <w:lang w:val="en-GB"/>
        </w:rPr>
      </w:pPr>
    </w:p>
    <w:p w14:paraId="14EB5D8D" w14:textId="77777777" w:rsidR="006D6F95" w:rsidRPr="00E60FCD" w:rsidRDefault="006D6F95" w:rsidP="00D03274">
      <w:pPr>
        <w:spacing w:line="360" w:lineRule="auto"/>
        <w:rPr>
          <w:rFonts w:ascii="Times New Roman" w:hAnsi="Times New Roman" w:cs="Times New Roman"/>
          <w:b/>
          <w:lang w:val="en-GB"/>
        </w:rPr>
      </w:pPr>
    </w:p>
    <w:p w14:paraId="402CA343" w14:textId="77777777" w:rsidR="006D6F95" w:rsidRPr="00E60FCD" w:rsidRDefault="006D6F95" w:rsidP="00D03274">
      <w:pPr>
        <w:spacing w:line="360" w:lineRule="auto"/>
        <w:rPr>
          <w:rFonts w:ascii="Times New Roman" w:hAnsi="Times New Roman" w:cs="Times New Roman"/>
          <w:b/>
          <w:lang w:val="en-GB"/>
        </w:rPr>
      </w:pPr>
    </w:p>
    <w:p w14:paraId="6E926371" w14:textId="77777777" w:rsidR="006D6F95" w:rsidRPr="00E60FCD" w:rsidRDefault="006D6F95" w:rsidP="00D03274">
      <w:pPr>
        <w:spacing w:line="360" w:lineRule="auto"/>
        <w:rPr>
          <w:rFonts w:ascii="Times New Roman" w:hAnsi="Times New Roman" w:cs="Times New Roman"/>
          <w:b/>
          <w:lang w:val="en-GB"/>
        </w:rPr>
      </w:pPr>
    </w:p>
    <w:p w14:paraId="79AF836D" w14:textId="77777777" w:rsidR="003D6EA1" w:rsidRPr="00E60FCD" w:rsidRDefault="003D6EA1" w:rsidP="00D03274">
      <w:pPr>
        <w:spacing w:line="360" w:lineRule="auto"/>
        <w:rPr>
          <w:rFonts w:ascii="Times New Roman" w:hAnsi="Times New Roman" w:cs="Times New Roman"/>
          <w:b/>
          <w:lang w:val="en-GB"/>
        </w:rPr>
      </w:pPr>
    </w:p>
    <w:p w14:paraId="4029586E" w14:textId="77777777" w:rsidR="003D6EA1" w:rsidRPr="00E60FCD" w:rsidRDefault="003D6EA1" w:rsidP="00D03274">
      <w:pPr>
        <w:spacing w:line="360" w:lineRule="auto"/>
        <w:rPr>
          <w:rFonts w:ascii="Times New Roman" w:hAnsi="Times New Roman" w:cs="Times New Roman"/>
          <w:b/>
          <w:lang w:val="en-GB"/>
        </w:rPr>
      </w:pPr>
    </w:p>
    <w:p w14:paraId="249C3E5B" w14:textId="77777777" w:rsidR="003D6EA1" w:rsidRPr="00E60FCD" w:rsidRDefault="003D6EA1" w:rsidP="00D03274">
      <w:pPr>
        <w:spacing w:line="360" w:lineRule="auto"/>
        <w:rPr>
          <w:rFonts w:ascii="Times New Roman" w:hAnsi="Times New Roman" w:cs="Times New Roman"/>
          <w:b/>
          <w:lang w:val="en-GB"/>
        </w:rPr>
      </w:pPr>
    </w:p>
    <w:p w14:paraId="77350A94" w14:textId="77777777" w:rsidR="006D6F95" w:rsidRPr="00E60FCD" w:rsidRDefault="006D6F95" w:rsidP="00D03274">
      <w:pPr>
        <w:spacing w:line="360" w:lineRule="auto"/>
        <w:rPr>
          <w:rFonts w:ascii="Times New Roman" w:hAnsi="Times New Roman" w:cs="Times New Roman"/>
          <w:b/>
          <w:lang w:val="en-GB"/>
        </w:rPr>
      </w:pPr>
    </w:p>
    <w:p w14:paraId="38F9D5AD" w14:textId="77777777" w:rsidR="006D6F95" w:rsidRPr="00E60FCD" w:rsidRDefault="006D6F95" w:rsidP="003018A0">
      <w:pPr>
        <w:rPr>
          <w:rFonts w:ascii="Times New Roman" w:hAnsi="Times New Roman" w:cs="Times New Roman"/>
          <w:b/>
          <w:lang w:val="en-GB"/>
        </w:rPr>
      </w:pPr>
    </w:p>
    <w:p w14:paraId="1D2E1A80" w14:textId="55C27DC7" w:rsidR="003018A0" w:rsidRPr="00E60FCD" w:rsidRDefault="003018A0" w:rsidP="003018A0">
      <w:pPr>
        <w:spacing w:line="360" w:lineRule="auto"/>
        <w:rPr>
          <w:rFonts w:ascii="Times New Roman" w:hAnsi="Times New Roman" w:cs="Times New Roman"/>
          <w:sz w:val="24"/>
          <w:szCs w:val="24"/>
        </w:rPr>
      </w:pPr>
      <w:r w:rsidRPr="00E60FCD">
        <w:rPr>
          <w:rFonts w:ascii="Times New Roman" w:hAnsi="Times New Roman" w:cs="Times New Roman"/>
          <w:b/>
          <w:sz w:val="24"/>
          <w:szCs w:val="24"/>
        </w:rPr>
        <w:t>Table</w:t>
      </w:r>
      <w:r w:rsidRPr="00E60FCD">
        <w:rPr>
          <w:rFonts w:ascii="Times New Roman" w:hAnsi="Times New Roman" w:cs="Times New Roman" w:hint="eastAsia"/>
          <w:b/>
          <w:sz w:val="24"/>
          <w:szCs w:val="24"/>
        </w:rPr>
        <w:t xml:space="preserve"> </w:t>
      </w:r>
      <w:r w:rsidR="006D6F95" w:rsidRPr="00E60FCD">
        <w:rPr>
          <w:rFonts w:ascii="Times New Roman" w:hAnsi="Times New Roman" w:cs="Times New Roman"/>
          <w:b/>
          <w:sz w:val="24"/>
          <w:szCs w:val="24"/>
        </w:rPr>
        <w:t>2</w:t>
      </w:r>
      <w:r w:rsidRPr="00E60FCD">
        <w:rPr>
          <w:rFonts w:ascii="Times New Roman" w:hAnsi="Times New Roman" w:cs="Times New Roman"/>
          <w:b/>
          <w:sz w:val="24"/>
          <w:szCs w:val="24"/>
        </w:rPr>
        <w:t>.</w:t>
      </w:r>
      <w:r w:rsidRPr="00E60FCD">
        <w:rPr>
          <w:rFonts w:ascii="Times New Roman" w:hAnsi="Times New Roman" w:cs="Times New Roman" w:hint="eastAsia"/>
          <w:b/>
          <w:sz w:val="24"/>
          <w:szCs w:val="24"/>
        </w:rPr>
        <w:t xml:space="preserve"> </w:t>
      </w:r>
      <w:r w:rsidRPr="00E60FCD">
        <w:rPr>
          <w:rFonts w:ascii="Times New Roman" w:hAnsi="Times New Roman" w:cs="Times New Roman"/>
          <w:sz w:val="24"/>
          <w:szCs w:val="24"/>
        </w:rPr>
        <w:t>Mean DOC loads, concentrations and yields estimated by LOADEST program</w:t>
      </w:r>
    </w:p>
    <w:tbl>
      <w:tblPr>
        <w:tblpPr w:leftFromText="180" w:rightFromText="180" w:vertAnchor="text" w:horzAnchor="margin" w:tblpXSpec="center" w:tblpY="208"/>
        <w:tblW w:w="9900"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420"/>
        <w:gridCol w:w="980"/>
        <w:gridCol w:w="990"/>
        <w:gridCol w:w="992"/>
        <w:gridCol w:w="990"/>
        <w:gridCol w:w="848"/>
        <w:gridCol w:w="992"/>
        <w:gridCol w:w="848"/>
        <w:gridCol w:w="990"/>
        <w:gridCol w:w="850"/>
      </w:tblGrid>
      <w:tr w:rsidR="00E60FCD" w:rsidRPr="00E60FCD" w14:paraId="0CA09B73" w14:textId="77777777" w:rsidTr="00C90632">
        <w:trPr>
          <w:trHeight w:val="531"/>
        </w:trPr>
        <w:tc>
          <w:tcPr>
            <w:tcW w:w="1420" w:type="dxa"/>
            <w:vMerge w:val="restart"/>
            <w:tcBorders>
              <w:left w:val="nil"/>
            </w:tcBorders>
          </w:tcPr>
          <w:p w14:paraId="19307ED0" w14:textId="77777777" w:rsidR="00C90632" w:rsidRPr="00E60FCD" w:rsidRDefault="00C90632" w:rsidP="00C90632">
            <w:pPr>
              <w:spacing w:line="276" w:lineRule="auto"/>
              <w:ind w:firstLineChars="100" w:firstLine="241"/>
              <w:jc w:val="center"/>
              <w:rPr>
                <w:rFonts w:ascii="Times New Roman" w:hAnsi="Times New Roman" w:cs="Times New Roman"/>
                <w:b/>
                <w:sz w:val="24"/>
                <w:szCs w:val="24"/>
              </w:rPr>
            </w:pPr>
          </w:p>
          <w:p w14:paraId="0CBB72DA" w14:textId="618A2C60" w:rsidR="00C90632" w:rsidRPr="00E60FCD" w:rsidRDefault="00C90632" w:rsidP="00C90632">
            <w:pPr>
              <w:spacing w:line="276" w:lineRule="auto"/>
              <w:ind w:firstLineChars="100" w:firstLine="241"/>
              <w:rPr>
                <w:rFonts w:ascii="Times New Roman" w:hAnsi="Times New Roman" w:cs="Times New Roman"/>
                <w:b/>
                <w:sz w:val="24"/>
                <w:szCs w:val="24"/>
              </w:rPr>
            </w:pPr>
            <w:r w:rsidRPr="00E60FCD">
              <w:rPr>
                <w:rFonts w:ascii="Times New Roman" w:hAnsi="Times New Roman" w:cs="Times New Roman"/>
                <w:b/>
                <w:sz w:val="24"/>
                <w:szCs w:val="24"/>
              </w:rPr>
              <w:t>P</w:t>
            </w:r>
            <w:r w:rsidRPr="00E60FCD">
              <w:rPr>
                <w:rFonts w:ascii="Times New Roman" w:hAnsi="Times New Roman" w:cs="Times New Roman" w:hint="eastAsia"/>
                <w:b/>
                <w:sz w:val="24"/>
                <w:szCs w:val="24"/>
              </w:rPr>
              <w:t>eriod</w:t>
            </w:r>
          </w:p>
        </w:tc>
        <w:tc>
          <w:tcPr>
            <w:tcW w:w="2962" w:type="dxa"/>
            <w:gridSpan w:val="3"/>
          </w:tcPr>
          <w:p w14:paraId="0E31BA37" w14:textId="77777777" w:rsidR="00C90632" w:rsidRPr="00E60FCD" w:rsidRDefault="00C90632" w:rsidP="003018A0">
            <w:pPr>
              <w:spacing w:line="276" w:lineRule="auto"/>
              <w:ind w:firstLineChars="350" w:firstLine="843"/>
              <w:rPr>
                <w:rFonts w:ascii="Times New Roman" w:hAnsi="Times New Roman" w:cs="Times New Roman"/>
                <w:b/>
                <w:sz w:val="24"/>
                <w:szCs w:val="24"/>
              </w:rPr>
            </w:pPr>
            <w:r w:rsidRPr="00E60FCD">
              <w:rPr>
                <w:rFonts w:ascii="Times New Roman" w:hAnsi="Times New Roman" w:cs="Times New Roman"/>
                <w:b/>
                <w:sz w:val="24"/>
                <w:szCs w:val="24"/>
              </w:rPr>
              <w:t>L</w:t>
            </w:r>
            <w:r w:rsidRPr="00E60FCD">
              <w:rPr>
                <w:rFonts w:ascii="Times New Roman" w:hAnsi="Times New Roman" w:cs="Times New Roman" w:hint="eastAsia"/>
                <w:b/>
                <w:sz w:val="24"/>
                <w:szCs w:val="24"/>
              </w:rPr>
              <w:t xml:space="preserve">oad </w:t>
            </w:r>
            <w:r w:rsidRPr="00E60FCD">
              <w:rPr>
                <w:rFonts w:ascii="Times New Roman" w:hAnsi="Times New Roman" w:cs="Times New Roman"/>
                <w:b/>
                <w:sz w:val="24"/>
                <w:szCs w:val="24"/>
              </w:rPr>
              <w:t>(Kg)</w:t>
            </w:r>
          </w:p>
          <w:p w14:paraId="24C1791E" w14:textId="77777777" w:rsidR="00C90632" w:rsidRPr="00E60FCD" w:rsidRDefault="00C90632" w:rsidP="003018A0">
            <w:pPr>
              <w:spacing w:line="276" w:lineRule="auto"/>
              <w:ind w:firstLineChars="350" w:firstLine="843"/>
              <w:rPr>
                <w:rFonts w:ascii="Times New Roman" w:hAnsi="Times New Roman" w:cs="Times New Roman"/>
                <w:b/>
                <w:i/>
                <w:szCs w:val="21"/>
              </w:rPr>
            </w:pPr>
            <w:r w:rsidRPr="00E60FCD">
              <w:rPr>
                <w:rFonts w:ascii="Times New Roman" w:hAnsi="Times New Roman" w:cs="Times New Roman"/>
                <w:b/>
                <w:sz w:val="24"/>
                <w:szCs w:val="24"/>
              </w:rPr>
              <w:t xml:space="preserve"> </w:t>
            </w:r>
            <w:r w:rsidRPr="00E60FCD">
              <w:rPr>
                <w:rFonts w:ascii="Times New Roman" w:hAnsi="Times New Roman" w:cs="Times New Roman"/>
                <w:b/>
                <w:szCs w:val="21"/>
              </w:rPr>
              <w:t xml:space="preserve"> </w:t>
            </w:r>
            <w:r w:rsidRPr="00E60FCD">
              <w:rPr>
                <w:rFonts w:ascii="Times New Roman" w:hAnsi="Times New Roman" w:cs="Times New Roman"/>
                <w:b/>
                <w:i/>
                <w:szCs w:val="21"/>
              </w:rPr>
              <w:t xml:space="preserve">SE </w:t>
            </w:r>
          </w:p>
        </w:tc>
        <w:tc>
          <w:tcPr>
            <w:tcW w:w="2830" w:type="dxa"/>
            <w:gridSpan w:val="3"/>
          </w:tcPr>
          <w:p w14:paraId="2D504306" w14:textId="77777777" w:rsidR="00C90632" w:rsidRPr="00E60FCD" w:rsidRDefault="00C90632" w:rsidP="003018A0">
            <w:pPr>
              <w:spacing w:line="276" w:lineRule="auto"/>
              <w:rPr>
                <w:rFonts w:ascii="Times New Roman" w:hAnsi="Times New Roman" w:cs="Times New Roman"/>
                <w:b/>
                <w:sz w:val="24"/>
                <w:szCs w:val="24"/>
              </w:rPr>
            </w:pPr>
            <w:r w:rsidRPr="00E60FCD">
              <w:rPr>
                <w:rFonts w:ascii="Times New Roman" w:hAnsi="Times New Roman" w:cs="Times New Roman" w:hint="eastAsia"/>
                <w:b/>
                <w:sz w:val="24"/>
                <w:szCs w:val="24"/>
              </w:rPr>
              <w:t>Conc</w:t>
            </w:r>
            <w:r w:rsidRPr="00E60FCD">
              <w:rPr>
                <w:rFonts w:ascii="Times New Roman" w:hAnsi="Times New Roman" w:cs="Times New Roman"/>
                <w:b/>
                <w:sz w:val="24"/>
                <w:szCs w:val="24"/>
              </w:rPr>
              <w:t>e</w:t>
            </w:r>
            <w:r w:rsidRPr="00E60FCD">
              <w:rPr>
                <w:rFonts w:ascii="Times New Roman" w:hAnsi="Times New Roman" w:cs="Times New Roman" w:hint="eastAsia"/>
                <w:b/>
                <w:sz w:val="24"/>
                <w:szCs w:val="24"/>
              </w:rPr>
              <w:t>ntration (</w:t>
            </w:r>
            <w:r w:rsidRPr="00E60FCD">
              <w:rPr>
                <w:rFonts w:ascii="Times New Roman" w:hAnsi="Times New Roman" w:cs="Times New Roman"/>
                <w:b/>
                <w:sz w:val="24"/>
                <w:szCs w:val="24"/>
              </w:rPr>
              <w:t>mg L</w:t>
            </w:r>
            <w:r w:rsidRPr="00E60FCD">
              <w:rPr>
                <w:rFonts w:ascii="Times New Roman" w:hAnsi="Times New Roman" w:cs="Times New Roman"/>
                <w:b/>
                <w:sz w:val="24"/>
                <w:szCs w:val="24"/>
                <w:vertAlign w:val="superscript"/>
              </w:rPr>
              <w:t>-1</w:t>
            </w:r>
            <w:r w:rsidRPr="00E60FCD">
              <w:rPr>
                <w:rFonts w:ascii="Times New Roman" w:hAnsi="Times New Roman" w:cs="Times New Roman" w:hint="eastAsia"/>
                <w:b/>
                <w:sz w:val="24"/>
                <w:szCs w:val="24"/>
              </w:rPr>
              <w:t>)</w:t>
            </w:r>
          </w:p>
          <w:p w14:paraId="7B280FD3" w14:textId="77777777" w:rsidR="00C90632" w:rsidRPr="00E60FCD" w:rsidRDefault="00C90632" w:rsidP="003018A0">
            <w:pPr>
              <w:spacing w:line="276" w:lineRule="auto"/>
              <w:rPr>
                <w:rFonts w:ascii="Times New Roman" w:hAnsi="Times New Roman" w:cs="Times New Roman"/>
                <w:b/>
                <w:i/>
                <w:szCs w:val="21"/>
              </w:rPr>
            </w:pPr>
            <w:r w:rsidRPr="00E60FCD">
              <w:rPr>
                <w:rFonts w:ascii="Times New Roman" w:hAnsi="Times New Roman" w:cs="Times New Roman" w:hint="eastAsia"/>
                <w:b/>
                <w:sz w:val="24"/>
                <w:szCs w:val="24"/>
              </w:rPr>
              <w:t xml:space="preserve">   </w:t>
            </w:r>
            <w:r w:rsidRPr="00E60FCD">
              <w:rPr>
                <w:rFonts w:ascii="Times New Roman" w:hAnsi="Times New Roman" w:cs="Times New Roman"/>
                <w:b/>
                <w:sz w:val="24"/>
                <w:szCs w:val="24"/>
              </w:rPr>
              <w:t xml:space="preserve">  </w:t>
            </w:r>
            <w:r w:rsidRPr="00E60FCD">
              <w:rPr>
                <w:rFonts w:ascii="Times New Roman" w:hAnsi="Times New Roman" w:cs="Times New Roman" w:hint="eastAsia"/>
                <w:b/>
                <w:i/>
                <w:szCs w:val="21"/>
              </w:rPr>
              <w:t xml:space="preserve"> CV</w:t>
            </w:r>
            <w:r w:rsidRPr="00E60FCD">
              <w:rPr>
                <w:rFonts w:ascii="Times New Roman" w:hAnsi="Times New Roman" w:cs="Times New Roman"/>
                <w:b/>
                <w:i/>
                <w:szCs w:val="21"/>
              </w:rPr>
              <w:t xml:space="preserve"> </w:t>
            </w:r>
            <w:r w:rsidRPr="00E60FCD">
              <w:rPr>
                <w:rFonts w:ascii="Times New Roman" w:hAnsi="Times New Roman" w:cs="Times New Roman" w:hint="eastAsia"/>
                <w:b/>
                <w:i/>
                <w:szCs w:val="21"/>
              </w:rPr>
              <w:t>(</w:t>
            </w:r>
            <w:r w:rsidRPr="00E60FCD">
              <w:rPr>
                <w:rFonts w:ascii="Times New Roman" w:hAnsi="Times New Roman" w:cs="Times New Roman"/>
                <w:b/>
                <w:i/>
                <w:szCs w:val="21"/>
              </w:rPr>
              <w:t>%</w:t>
            </w:r>
            <w:r w:rsidRPr="00E60FCD">
              <w:rPr>
                <w:rFonts w:ascii="Times New Roman" w:hAnsi="Times New Roman" w:cs="Times New Roman" w:hint="eastAsia"/>
                <w:b/>
                <w:i/>
                <w:szCs w:val="21"/>
              </w:rPr>
              <w:t>)</w:t>
            </w:r>
          </w:p>
        </w:tc>
        <w:tc>
          <w:tcPr>
            <w:tcW w:w="2688" w:type="dxa"/>
            <w:gridSpan w:val="3"/>
            <w:tcBorders>
              <w:right w:val="nil"/>
            </w:tcBorders>
          </w:tcPr>
          <w:p w14:paraId="7ECB8DA9" w14:textId="77777777" w:rsidR="00C90632" w:rsidRPr="00E60FCD" w:rsidRDefault="00C90632" w:rsidP="003018A0">
            <w:pPr>
              <w:spacing w:line="276" w:lineRule="auto"/>
              <w:ind w:firstLineChars="300" w:firstLine="723"/>
              <w:rPr>
                <w:rFonts w:ascii="Times New Roman" w:hAnsi="Times New Roman" w:cs="Times New Roman"/>
                <w:b/>
                <w:sz w:val="24"/>
                <w:szCs w:val="24"/>
              </w:rPr>
            </w:pPr>
            <w:r w:rsidRPr="00E60FCD">
              <w:rPr>
                <w:rFonts w:ascii="Times New Roman" w:hAnsi="Times New Roman" w:cs="Times New Roman"/>
                <w:b/>
                <w:sz w:val="24"/>
                <w:szCs w:val="24"/>
              </w:rPr>
              <w:t>Yield</w:t>
            </w:r>
            <w:r w:rsidRPr="00E60FCD">
              <w:rPr>
                <w:rFonts w:ascii="Times New Roman" w:hAnsi="Times New Roman" w:cs="Times New Roman" w:hint="eastAsia"/>
                <w:b/>
                <w:sz w:val="24"/>
                <w:szCs w:val="24"/>
              </w:rPr>
              <w:t xml:space="preserve"> </w:t>
            </w:r>
            <w:r w:rsidRPr="00E60FCD">
              <w:rPr>
                <w:rFonts w:ascii="Times New Roman" w:hAnsi="Times New Roman" w:cs="Times New Roman"/>
                <w:b/>
                <w:sz w:val="24"/>
                <w:szCs w:val="24"/>
              </w:rPr>
              <w:t>(g</w:t>
            </w:r>
            <w:r w:rsidRPr="00E60FCD">
              <w:rPr>
                <w:rFonts w:ascii="Times New Roman" w:hAnsi="Times New Roman" w:cs="Times New Roman" w:hint="eastAsia"/>
                <w:b/>
                <w:sz w:val="24"/>
                <w:szCs w:val="24"/>
              </w:rPr>
              <w:t xml:space="preserve"> m</w:t>
            </w:r>
            <w:r w:rsidRPr="00E60FCD">
              <w:rPr>
                <w:rFonts w:ascii="Times New Roman" w:hAnsi="Times New Roman" w:cs="Times New Roman" w:hint="eastAsia"/>
                <w:b/>
                <w:sz w:val="24"/>
                <w:szCs w:val="24"/>
                <w:vertAlign w:val="superscript"/>
              </w:rPr>
              <w:t>-2</w:t>
            </w:r>
            <w:r w:rsidRPr="00E60FCD">
              <w:rPr>
                <w:rFonts w:ascii="Times New Roman" w:hAnsi="Times New Roman" w:cs="Times New Roman"/>
                <w:b/>
                <w:sz w:val="24"/>
                <w:szCs w:val="24"/>
              </w:rPr>
              <w:t>)</w:t>
            </w:r>
          </w:p>
          <w:p w14:paraId="4AF3F8E7" w14:textId="620680E8" w:rsidR="0099177E" w:rsidRPr="00E60FCD" w:rsidRDefault="0099177E" w:rsidP="003018A0">
            <w:pPr>
              <w:spacing w:line="276" w:lineRule="auto"/>
              <w:ind w:firstLineChars="300" w:firstLine="723"/>
              <w:rPr>
                <w:rFonts w:ascii="Times New Roman" w:hAnsi="Times New Roman" w:cs="Times New Roman"/>
                <w:b/>
                <w:i/>
                <w:szCs w:val="21"/>
              </w:rPr>
            </w:pPr>
            <w:r w:rsidRPr="00E60FCD">
              <w:rPr>
                <w:rFonts w:ascii="Times New Roman" w:hAnsi="Times New Roman" w:cs="Times New Roman"/>
                <w:b/>
                <w:sz w:val="24"/>
                <w:szCs w:val="24"/>
              </w:rPr>
              <w:t xml:space="preserve">    </w:t>
            </w:r>
            <w:r w:rsidRPr="00E60FCD">
              <w:rPr>
                <w:rFonts w:ascii="Times New Roman" w:hAnsi="Times New Roman" w:cs="Times New Roman"/>
                <w:b/>
                <w:i/>
                <w:szCs w:val="21"/>
              </w:rPr>
              <w:t>SE</w:t>
            </w:r>
          </w:p>
        </w:tc>
      </w:tr>
      <w:tr w:rsidR="00E60FCD" w:rsidRPr="00E60FCD" w14:paraId="0C476DE3" w14:textId="77777777" w:rsidTr="00C90632">
        <w:trPr>
          <w:trHeight w:val="531"/>
        </w:trPr>
        <w:tc>
          <w:tcPr>
            <w:tcW w:w="1420" w:type="dxa"/>
            <w:vMerge/>
            <w:tcBorders>
              <w:left w:val="nil"/>
            </w:tcBorders>
          </w:tcPr>
          <w:p w14:paraId="087842FA" w14:textId="77777777" w:rsidR="00C90632" w:rsidRPr="00E60FCD" w:rsidRDefault="00C90632" w:rsidP="00C90632">
            <w:pPr>
              <w:spacing w:line="276" w:lineRule="auto"/>
              <w:jc w:val="center"/>
              <w:rPr>
                <w:rFonts w:ascii="Times New Roman" w:hAnsi="Times New Roman" w:cs="Times New Roman"/>
                <w:sz w:val="24"/>
                <w:szCs w:val="24"/>
              </w:rPr>
            </w:pPr>
          </w:p>
        </w:tc>
        <w:tc>
          <w:tcPr>
            <w:tcW w:w="980" w:type="dxa"/>
          </w:tcPr>
          <w:p w14:paraId="08AE2D24" w14:textId="77777777" w:rsidR="00C90632" w:rsidRPr="00E60FCD" w:rsidRDefault="00C90632" w:rsidP="003018A0">
            <w:pPr>
              <w:spacing w:line="276" w:lineRule="auto"/>
              <w:rPr>
                <w:rFonts w:ascii="Times New Roman" w:hAnsi="Times New Roman" w:cs="Times New Roman"/>
                <w:sz w:val="24"/>
                <w:szCs w:val="24"/>
              </w:rPr>
            </w:pPr>
            <w:r w:rsidRPr="00E60FCD">
              <w:rPr>
                <w:rFonts w:ascii="Times New Roman" w:hAnsi="Times New Roman" w:cs="Times New Roman" w:hint="eastAsia"/>
                <w:sz w:val="24"/>
                <w:szCs w:val="24"/>
              </w:rPr>
              <w:t>2012</w:t>
            </w:r>
          </w:p>
        </w:tc>
        <w:tc>
          <w:tcPr>
            <w:tcW w:w="990" w:type="dxa"/>
          </w:tcPr>
          <w:p w14:paraId="1D067A06" w14:textId="77777777" w:rsidR="00C90632" w:rsidRPr="00E60FCD" w:rsidRDefault="00C90632" w:rsidP="003018A0">
            <w:pPr>
              <w:spacing w:line="276" w:lineRule="auto"/>
              <w:rPr>
                <w:rFonts w:ascii="Times New Roman" w:hAnsi="Times New Roman" w:cs="Times New Roman"/>
                <w:sz w:val="24"/>
                <w:szCs w:val="24"/>
              </w:rPr>
            </w:pPr>
            <w:r w:rsidRPr="00E60FCD">
              <w:rPr>
                <w:rFonts w:ascii="Times New Roman" w:hAnsi="Times New Roman" w:cs="Times New Roman" w:hint="eastAsia"/>
                <w:sz w:val="24"/>
                <w:szCs w:val="24"/>
              </w:rPr>
              <w:t>201</w:t>
            </w:r>
            <w:r w:rsidRPr="00E60FCD">
              <w:rPr>
                <w:rFonts w:ascii="Times New Roman" w:hAnsi="Times New Roman" w:cs="Times New Roman"/>
                <w:sz w:val="24"/>
                <w:szCs w:val="24"/>
              </w:rPr>
              <w:t>3</w:t>
            </w:r>
          </w:p>
        </w:tc>
        <w:tc>
          <w:tcPr>
            <w:tcW w:w="991" w:type="dxa"/>
          </w:tcPr>
          <w:p w14:paraId="1C83F7A5" w14:textId="77777777" w:rsidR="00C90632" w:rsidRPr="00E60FCD" w:rsidRDefault="00C90632" w:rsidP="003018A0">
            <w:pPr>
              <w:spacing w:line="276" w:lineRule="auto"/>
              <w:rPr>
                <w:rFonts w:ascii="Times New Roman" w:hAnsi="Times New Roman" w:cs="Times New Roman"/>
                <w:sz w:val="24"/>
                <w:szCs w:val="24"/>
              </w:rPr>
            </w:pPr>
            <w:r w:rsidRPr="00E60FCD">
              <w:rPr>
                <w:rFonts w:ascii="Times New Roman" w:hAnsi="Times New Roman" w:cs="Times New Roman" w:hint="eastAsia"/>
                <w:sz w:val="24"/>
                <w:szCs w:val="24"/>
              </w:rPr>
              <w:t>2014</w:t>
            </w:r>
          </w:p>
        </w:tc>
        <w:tc>
          <w:tcPr>
            <w:tcW w:w="990" w:type="dxa"/>
          </w:tcPr>
          <w:p w14:paraId="0DC04904" w14:textId="77777777" w:rsidR="00C90632" w:rsidRPr="00E60FCD" w:rsidRDefault="00C90632" w:rsidP="003018A0">
            <w:pPr>
              <w:spacing w:line="276" w:lineRule="auto"/>
              <w:rPr>
                <w:rFonts w:ascii="Times New Roman" w:hAnsi="Times New Roman" w:cs="Times New Roman"/>
                <w:sz w:val="24"/>
                <w:szCs w:val="24"/>
              </w:rPr>
            </w:pPr>
            <w:r w:rsidRPr="00E60FCD">
              <w:rPr>
                <w:rFonts w:ascii="Times New Roman" w:hAnsi="Times New Roman" w:cs="Times New Roman" w:hint="eastAsia"/>
                <w:sz w:val="24"/>
                <w:szCs w:val="24"/>
              </w:rPr>
              <w:t>2012</w:t>
            </w:r>
          </w:p>
        </w:tc>
        <w:tc>
          <w:tcPr>
            <w:tcW w:w="848" w:type="dxa"/>
          </w:tcPr>
          <w:p w14:paraId="24BDCA4A" w14:textId="77777777" w:rsidR="00C90632" w:rsidRPr="00E60FCD" w:rsidRDefault="00C90632" w:rsidP="003018A0">
            <w:pPr>
              <w:spacing w:line="276" w:lineRule="auto"/>
              <w:rPr>
                <w:rFonts w:ascii="Times New Roman" w:hAnsi="Times New Roman" w:cs="Times New Roman"/>
                <w:sz w:val="24"/>
                <w:szCs w:val="24"/>
              </w:rPr>
            </w:pPr>
            <w:r w:rsidRPr="00E60FCD">
              <w:rPr>
                <w:rFonts w:ascii="Times New Roman" w:hAnsi="Times New Roman" w:cs="Times New Roman"/>
                <w:sz w:val="24"/>
                <w:szCs w:val="24"/>
              </w:rPr>
              <w:t>2013</w:t>
            </w:r>
          </w:p>
        </w:tc>
        <w:tc>
          <w:tcPr>
            <w:tcW w:w="991" w:type="dxa"/>
          </w:tcPr>
          <w:p w14:paraId="20063654" w14:textId="77777777" w:rsidR="00C90632" w:rsidRPr="00E60FCD" w:rsidRDefault="00C90632" w:rsidP="003018A0">
            <w:pPr>
              <w:spacing w:line="276" w:lineRule="auto"/>
              <w:rPr>
                <w:rFonts w:ascii="Times New Roman" w:hAnsi="Times New Roman" w:cs="Times New Roman"/>
                <w:sz w:val="24"/>
                <w:szCs w:val="24"/>
              </w:rPr>
            </w:pPr>
            <w:r w:rsidRPr="00E60FCD">
              <w:rPr>
                <w:rFonts w:ascii="Times New Roman" w:hAnsi="Times New Roman" w:cs="Times New Roman" w:hint="eastAsia"/>
                <w:sz w:val="24"/>
                <w:szCs w:val="24"/>
              </w:rPr>
              <w:t>2014</w:t>
            </w:r>
          </w:p>
        </w:tc>
        <w:tc>
          <w:tcPr>
            <w:tcW w:w="848" w:type="dxa"/>
          </w:tcPr>
          <w:p w14:paraId="295EE5E5" w14:textId="77777777" w:rsidR="00C90632" w:rsidRPr="00E60FCD" w:rsidRDefault="00C90632" w:rsidP="003018A0">
            <w:pPr>
              <w:spacing w:line="276" w:lineRule="auto"/>
              <w:rPr>
                <w:rFonts w:ascii="Times New Roman" w:hAnsi="Times New Roman" w:cs="Times New Roman"/>
                <w:sz w:val="24"/>
                <w:szCs w:val="24"/>
              </w:rPr>
            </w:pPr>
            <w:r w:rsidRPr="00E60FCD">
              <w:rPr>
                <w:rFonts w:ascii="Times New Roman" w:hAnsi="Times New Roman" w:cs="Times New Roman" w:hint="eastAsia"/>
                <w:sz w:val="24"/>
                <w:szCs w:val="24"/>
              </w:rPr>
              <w:t>2012</w:t>
            </w:r>
          </w:p>
        </w:tc>
        <w:tc>
          <w:tcPr>
            <w:tcW w:w="990" w:type="dxa"/>
          </w:tcPr>
          <w:p w14:paraId="38A65091" w14:textId="77777777" w:rsidR="00C90632" w:rsidRPr="00E60FCD" w:rsidRDefault="00C90632" w:rsidP="003018A0">
            <w:pPr>
              <w:spacing w:line="276" w:lineRule="auto"/>
              <w:rPr>
                <w:rFonts w:ascii="Times New Roman" w:hAnsi="Times New Roman" w:cs="Times New Roman"/>
                <w:sz w:val="24"/>
                <w:szCs w:val="24"/>
              </w:rPr>
            </w:pPr>
            <w:r w:rsidRPr="00E60FCD">
              <w:rPr>
                <w:rFonts w:ascii="Times New Roman" w:hAnsi="Times New Roman" w:cs="Times New Roman"/>
                <w:sz w:val="24"/>
                <w:szCs w:val="24"/>
              </w:rPr>
              <w:t>2013</w:t>
            </w:r>
          </w:p>
        </w:tc>
        <w:tc>
          <w:tcPr>
            <w:tcW w:w="849" w:type="dxa"/>
            <w:tcBorders>
              <w:right w:val="nil"/>
            </w:tcBorders>
          </w:tcPr>
          <w:p w14:paraId="5F6DA45D" w14:textId="77777777" w:rsidR="00C90632" w:rsidRPr="00E60FCD" w:rsidRDefault="00C90632" w:rsidP="003018A0">
            <w:pPr>
              <w:spacing w:line="276" w:lineRule="auto"/>
              <w:rPr>
                <w:rFonts w:ascii="Times New Roman" w:hAnsi="Times New Roman" w:cs="Times New Roman"/>
                <w:sz w:val="24"/>
                <w:szCs w:val="24"/>
              </w:rPr>
            </w:pPr>
            <w:r w:rsidRPr="00E60FCD">
              <w:rPr>
                <w:rFonts w:ascii="Times New Roman" w:hAnsi="Times New Roman" w:cs="Times New Roman" w:hint="eastAsia"/>
                <w:sz w:val="24"/>
                <w:szCs w:val="24"/>
              </w:rPr>
              <w:t>2014</w:t>
            </w:r>
          </w:p>
        </w:tc>
      </w:tr>
      <w:tr w:rsidR="00E60FCD" w:rsidRPr="00E60FCD" w14:paraId="39DEE9C3" w14:textId="77777777" w:rsidTr="00C90632">
        <w:trPr>
          <w:trHeight w:val="959"/>
        </w:trPr>
        <w:tc>
          <w:tcPr>
            <w:tcW w:w="1420" w:type="dxa"/>
            <w:tcBorders>
              <w:left w:val="nil"/>
            </w:tcBorders>
          </w:tcPr>
          <w:p w14:paraId="2B4F58BC" w14:textId="41FF0182" w:rsidR="003018A0" w:rsidRPr="00E60FCD" w:rsidRDefault="003018A0" w:rsidP="00C90632">
            <w:pPr>
              <w:spacing w:line="276" w:lineRule="auto"/>
              <w:jc w:val="center"/>
              <w:rPr>
                <w:rFonts w:ascii="Times New Roman" w:hAnsi="Times New Roman" w:cs="Times New Roman"/>
                <w:sz w:val="24"/>
                <w:szCs w:val="24"/>
              </w:rPr>
            </w:pPr>
            <w:r w:rsidRPr="00E60FCD">
              <w:rPr>
                <w:rFonts w:ascii="Times New Roman" w:hAnsi="Times New Roman" w:cs="Times New Roman" w:hint="eastAsia"/>
                <w:sz w:val="24"/>
                <w:szCs w:val="24"/>
              </w:rPr>
              <w:t>May</w:t>
            </w:r>
          </w:p>
          <w:p w14:paraId="1E0BF1C6" w14:textId="77777777" w:rsidR="003018A0" w:rsidRPr="00E60FCD" w:rsidRDefault="003018A0" w:rsidP="00C90632">
            <w:pPr>
              <w:spacing w:line="276" w:lineRule="auto"/>
              <w:jc w:val="center"/>
              <w:rPr>
                <w:rFonts w:ascii="Times New Roman" w:hAnsi="Times New Roman" w:cs="Times New Roman"/>
                <w:sz w:val="24"/>
                <w:szCs w:val="24"/>
              </w:rPr>
            </w:pPr>
          </w:p>
          <w:p w14:paraId="4B470BBA" w14:textId="77777777" w:rsidR="003018A0" w:rsidRPr="00E60FCD" w:rsidRDefault="003018A0" w:rsidP="00C90632">
            <w:pPr>
              <w:spacing w:line="276" w:lineRule="auto"/>
              <w:jc w:val="center"/>
              <w:rPr>
                <w:rFonts w:ascii="Times New Roman" w:hAnsi="Times New Roman" w:cs="Times New Roman"/>
                <w:sz w:val="24"/>
                <w:szCs w:val="24"/>
              </w:rPr>
            </w:pPr>
            <w:r w:rsidRPr="00E60FCD">
              <w:rPr>
                <w:rFonts w:ascii="Times New Roman" w:hAnsi="Times New Roman" w:cs="Times New Roman" w:hint="eastAsia"/>
                <w:sz w:val="24"/>
                <w:szCs w:val="24"/>
              </w:rPr>
              <w:t>June</w:t>
            </w:r>
          </w:p>
          <w:p w14:paraId="7F99AD64" w14:textId="77777777" w:rsidR="003018A0" w:rsidRPr="00E60FCD" w:rsidRDefault="003018A0" w:rsidP="00C90632">
            <w:pPr>
              <w:spacing w:line="276" w:lineRule="auto"/>
              <w:jc w:val="center"/>
              <w:rPr>
                <w:rFonts w:ascii="Times New Roman" w:hAnsi="Times New Roman" w:cs="Times New Roman"/>
                <w:sz w:val="24"/>
                <w:szCs w:val="24"/>
              </w:rPr>
            </w:pPr>
          </w:p>
          <w:p w14:paraId="459DD8D4" w14:textId="77777777" w:rsidR="003018A0" w:rsidRPr="00E60FCD" w:rsidRDefault="003018A0" w:rsidP="00C90632">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July</w:t>
            </w:r>
          </w:p>
          <w:p w14:paraId="53940E76" w14:textId="77777777" w:rsidR="003018A0" w:rsidRPr="00E60FCD" w:rsidRDefault="003018A0" w:rsidP="00C90632">
            <w:pPr>
              <w:spacing w:line="276" w:lineRule="auto"/>
              <w:jc w:val="center"/>
              <w:rPr>
                <w:rFonts w:ascii="Times New Roman" w:hAnsi="Times New Roman" w:cs="Times New Roman"/>
                <w:sz w:val="24"/>
                <w:szCs w:val="24"/>
              </w:rPr>
            </w:pPr>
          </w:p>
          <w:p w14:paraId="71FBAFB6" w14:textId="77777777" w:rsidR="003018A0" w:rsidRPr="00E60FCD" w:rsidRDefault="003018A0" w:rsidP="00C90632">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August</w:t>
            </w:r>
          </w:p>
          <w:p w14:paraId="5F90DA11" w14:textId="77777777" w:rsidR="003018A0" w:rsidRPr="00E60FCD" w:rsidRDefault="003018A0" w:rsidP="00C90632">
            <w:pPr>
              <w:spacing w:line="276" w:lineRule="auto"/>
              <w:jc w:val="center"/>
              <w:rPr>
                <w:rFonts w:ascii="Times New Roman" w:hAnsi="Times New Roman" w:cs="Times New Roman"/>
                <w:sz w:val="24"/>
                <w:szCs w:val="24"/>
              </w:rPr>
            </w:pPr>
          </w:p>
          <w:p w14:paraId="530AAF3E" w14:textId="77777777" w:rsidR="003018A0" w:rsidRPr="00E60FCD" w:rsidRDefault="003018A0" w:rsidP="00C90632">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September</w:t>
            </w:r>
          </w:p>
          <w:p w14:paraId="5BF1BB08" w14:textId="77777777" w:rsidR="003018A0" w:rsidRPr="00E60FCD" w:rsidRDefault="003018A0" w:rsidP="00C90632">
            <w:pPr>
              <w:spacing w:line="276" w:lineRule="auto"/>
              <w:jc w:val="center"/>
              <w:rPr>
                <w:rFonts w:ascii="Times New Roman" w:hAnsi="Times New Roman" w:cs="Times New Roman"/>
                <w:sz w:val="24"/>
                <w:szCs w:val="24"/>
              </w:rPr>
            </w:pPr>
          </w:p>
          <w:p w14:paraId="63A1161E" w14:textId="77777777" w:rsidR="003018A0" w:rsidRPr="00E60FCD" w:rsidRDefault="003018A0" w:rsidP="00C90632">
            <w:pPr>
              <w:spacing w:line="276" w:lineRule="auto"/>
              <w:jc w:val="center"/>
              <w:rPr>
                <w:rFonts w:ascii="Times New Roman" w:hAnsi="Times New Roman" w:cs="Times New Roman"/>
                <w:sz w:val="24"/>
                <w:szCs w:val="24"/>
              </w:rPr>
            </w:pPr>
            <w:r w:rsidRPr="00E60FCD">
              <w:rPr>
                <w:rFonts w:ascii="Times New Roman" w:hAnsi="Times New Roman" w:cs="Times New Roman" w:hint="eastAsia"/>
                <w:sz w:val="24"/>
                <w:szCs w:val="24"/>
              </w:rPr>
              <w:t>Annual</w:t>
            </w:r>
          </w:p>
        </w:tc>
        <w:tc>
          <w:tcPr>
            <w:tcW w:w="980" w:type="dxa"/>
          </w:tcPr>
          <w:p w14:paraId="35DA7289"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1388</w:t>
            </w:r>
          </w:p>
          <w:p w14:paraId="1868D25B"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161</w:t>
            </w:r>
          </w:p>
          <w:p w14:paraId="085AA5B5"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5917</w:t>
            </w:r>
          </w:p>
          <w:p w14:paraId="1893D085"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619</w:t>
            </w:r>
          </w:p>
          <w:p w14:paraId="79B347E5"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3372</w:t>
            </w:r>
          </w:p>
          <w:p w14:paraId="6DDA0444"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268</w:t>
            </w:r>
          </w:p>
          <w:p w14:paraId="5FE28A14"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hint="eastAsia"/>
                <w:sz w:val="24"/>
                <w:szCs w:val="24"/>
              </w:rPr>
              <w:t>9385</w:t>
            </w:r>
          </w:p>
          <w:p w14:paraId="10D81854"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982</w:t>
            </w:r>
          </w:p>
          <w:p w14:paraId="4D2A1A0B"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hint="eastAsia"/>
                <w:sz w:val="24"/>
                <w:szCs w:val="24"/>
              </w:rPr>
              <w:t>8788</w:t>
            </w:r>
          </w:p>
          <w:p w14:paraId="6335F56E"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870</w:t>
            </w:r>
          </w:p>
          <w:p w14:paraId="28156A35"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6092</w:t>
            </w:r>
          </w:p>
          <w:p w14:paraId="589846A6" w14:textId="77777777" w:rsidR="003018A0" w:rsidRPr="00E60FCD" w:rsidRDefault="003018A0" w:rsidP="003018A0">
            <w:pPr>
              <w:spacing w:line="276" w:lineRule="auto"/>
              <w:jc w:val="center"/>
              <w:rPr>
                <w:rFonts w:ascii="Times New Roman" w:hAnsi="Times New Roman" w:cs="Times New Roman"/>
                <w:i/>
                <w:sz w:val="24"/>
                <w:szCs w:val="24"/>
              </w:rPr>
            </w:pPr>
            <w:r w:rsidRPr="00E60FCD">
              <w:rPr>
                <w:rFonts w:ascii="Times New Roman" w:hAnsi="Times New Roman" w:cs="Times New Roman"/>
                <w:i/>
                <w:szCs w:val="21"/>
              </w:rPr>
              <w:t>423</w:t>
            </w:r>
          </w:p>
        </w:tc>
        <w:tc>
          <w:tcPr>
            <w:tcW w:w="990" w:type="dxa"/>
          </w:tcPr>
          <w:p w14:paraId="64DB2E83"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66502</w:t>
            </w:r>
          </w:p>
          <w:p w14:paraId="47943A1F"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7479</w:t>
            </w:r>
          </w:p>
          <w:p w14:paraId="1C868BA2"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3728</w:t>
            </w:r>
          </w:p>
          <w:p w14:paraId="70A78D8E" w14:textId="77777777" w:rsidR="003018A0" w:rsidRPr="00E60FCD" w:rsidRDefault="003018A0" w:rsidP="003018A0">
            <w:pPr>
              <w:spacing w:line="276" w:lineRule="auto"/>
              <w:jc w:val="center"/>
              <w:rPr>
                <w:rFonts w:ascii="Times New Roman" w:hAnsi="Times New Roman" w:cs="Times New Roman"/>
                <w:i/>
                <w:sz w:val="24"/>
                <w:szCs w:val="24"/>
              </w:rPr>
            </w:pPr>
            <w:r w:rsidRPr="00E60FCD">
              <w:rPr>
                <w:rFonts w:ascii="Times New Roman" w:hAnsi="Times New Roman" w:cs="Times New Roman"/>
                <w:i/>
                <w:sz w:val="24"/>
                <w:szCs w:val="24"/>
              </w:rPr>
              <w:t>235</w:t>
            </w:r>
          </w:p>
          <w:p w14:paraId="66EE7A44"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12228</w:t>
            </w:r>
          </w:p>
          <w:p w14:paraId="65D5824E"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1261</w:t>
            </w:r>
          </w:p>
          <w:p w14:paraId="4AF4D0FD"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14475</w:t>
            </w:r>
          </w:p>
          <w:p w14:paraId="2D024DE8"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1394</w:t>
            </w:r>
          </w:p>
          <w:p w14:paraId="4C738882"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3875</w:t>
            </w:r>
          </w:p>
          <w:p w14:paraId="0748CB28"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471</w:t>
            </w:r>
          </w:p>
          <w:p w14:paraId="0EA66E8A"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19022</w:t>
            </w:r>
          </w:p>
          <w:p w14:paraId="21EB4FAB" w14:textId="77777777" w:rsidR="003018A0" w:rsidRPr="00E60FCD" w:rsidRDefault="003018A0" w:rsidP="003018A0">
            <w:pPr>
              <w:spacing w:line="276" w:lineRule="auto"/>
              <w:jc w:val="center"/>
              <w:rPr>
                <w:rFonts w:ascii="Times New Roman" w:hAnsi="Times New Roman" w:cs="Times New Roman"/>
                <w:i/>
                <w:sz w:val="24"/>
                <w:szCs w:val="24"/>
              </w:rPr>
            </w:pPr>
            <w:r w:rsidRPr="00E60FCD">
              <w:rPr>
                <w:rFonts w:ascii="Times New Roman" w:hAnsi="Times New Roman" w:cs="Times New Roman"/>
                <w:i/>
                <w:sz w:val="24"/>
                <w:szCs w:val="24"/>
              </w:rPr>
              <w:t>1</w:t>
            </w:r>
            <w:r w:rsidRPr="00E60FCD">
              <w:rPr>
                <w:rFonts w:ascii="Times New Roman" w:hAnsi="Times New Roman" w:cs="Times New Roman"/>
                <w:i/>
                <w:szCs w:val="21"/>
              </w:rPr>
              <w:t>521</w:t>
            </w:r>
          </w:p>
        </w:tc>
        <w:tc>
          <w:tcPr>
            <w:tcW w:w="991" w:type="dxa"/>
          </w:tcPr>
          <w:p w14:paraId="5B5C1B0D"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4238</w:t>
            </w:r>
          </w:p>
          <w:p w14:paraId="7786A9F2"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194</w:t>
            </w:r>
          </w:p>
          <w:p w14:paraId="04329C28"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3574</w:t>
            </w:r>
          </w:p>
          <w:p w14:paraId="249D6C18"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164</w:t>
            </w:r>
          </w:p>
          <w:p w14:paraId="4648AC16"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4056</w:t>
            </w:r>
          </w:p>
          <w:p w14:paraId="6CFE99E3"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191</w:t>
            </w:r>
          </w:p>
          <w:p w14:paraId="7E6287C1"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2194</w:t>
            </w:r>
          </w:p>
          <w:p w14:paraId="24FF05B4"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95</w:t>
            </w:r>
          </w:p>
          <w:p w14:paraId="668A9757"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1977</w:t>
            </w:r>
          </w:p>
          <w:p w14:paraId="6DDCD359"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106</w:t>
            </w:r>
          </w:p>
          <w:p w14:paraId="4BA4E901"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3211</w:t>
            </w:r>
          </w:p>
          <w:p w14:paraId="108BA5F4" w14:textId="77777777" w:rsidR="003018A0" w:rsidRPr="00E60FCD" w:rsidRDefault="003018A0" w:rsidP="003018A0">
            <w:pPr>
              <w:spacing w:line="276" w:lineRule="auto"/>
              <w:jc w:val="center"/>
              <w:rPr>
                <w:rFonts w:ascii="Times New Roman" w:hAnsi="Times New Roman" w:cs="Times New Roman"/>
                <w:i/>
                <w:szCs w:val="21"/>
              </w:rPr>
            </w:pPr>
            <w:r w:rsidRPr="00E60FCD">
              <w:rPr>
                <w:rFonts w:ascii="Times New Roman" w:hAnsi="Times New Roman" w:cs="Times New Roman"/>
                <w:i/>
                <w:szCs w:val="21"/>
              </w:rPr>
              <w:t>89</w:t>
            </w:r>
          </w:p>
        </w:tc>
        <w:tc>
          <w:tcPr>
            <w:tcW w:w="990" w:type="dxa"/>
          </w:tcPr>
          <w:p w14:paraId="586A4C45"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9.00</w:t>
            </w:r>
          </w:p>
          <w:p w14:paraId="00FCC99D" w14:textId="6DD74193"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39.3</w:t>
            </w:r>
          </w:p>
          <w:p w14:paraId="7CCF37A4"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16.53</w:t>
            </w:r>
          </w:p>
          <w:p w14:paraId="349683D8" w14:textId="5D130251"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30.4</w:t>
            </w:r>
          </w:p>
          <w:p w14:paraId="0D4CBED4"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14.08</w:t>
            </w:r>
          </w:p>
          <w:p w14:paraId="544177D2" w14:textId="3D4CD78F"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26.9</w:t>
            </w:r>
          </w:p>
          <w:p w14:paraId="6E9EA4F4"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13.35</w:t>
            </w:r>
          </w:p>
          <w:p w14:paraId="572B1389" w14:textId="47F665A3"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48.1</w:t>
            </w:r>
          </w:p>
          <w:p w14:paraId="2A994204"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11.12</w:t>
            </w:r>
          </w:p>
          <w:p w14:paraId="548665B9" w14:textId="52A5EC24"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48.3</w:t>
            </w:r>
          </w:p>
          <w:p w14:paraId="4260F752"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13.26</w:t>
            </w:r>
          </w:p>
          <w:p w14:paraId="42F954FB" w14:textId="7F5D71ED" w:rsidR="0022454E" w:rsidRPr="00E60FCD" w:rsidRDefault="0022454E" w:rsidP="003018A0">
            <w:pPr>
              <w:spacing w:line="276" w:lineRule="auto"/>
              <w:jc w:val="center"/>
              <w:rPr>
                <w:rFonts w:ascii="Times New Roman" w:hAnsi="Times New Roman" w:cs="Times New Roman"/>
                <w:sz w:val="24"/>
                <w:szCs w:val="24"/>
              </w:rPr>
            </w:pPr>
            <w:r w:rsidRPr="00E60FCD">
              <w:rPr>
                <w:rFonts w:ascii="Times New Roman" w:hAnsi="Times New Roman" w:cs="Times New Roman"/>
                <w:i/>
                <w:szCs w:val="21"/>
              </w:rPr>
              <w:t>38.6</w:t>
            </w:r>
          </w:p>
        </w:tc>
        <w:tc>
          <w:tcPr>
            <w:tcW w:w="848" w:type="dxa"/>
          </w:tcPr>
          <w:p w14:paraId="723DF4CD"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35.49</w:t>
            </w:r>
          </w:p>
          <w:p w14:paraId="4DE55196" w14:textId="3EE89B1E"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25.2</w:t>
            </w:r>
          </w:p>
          <w:p w14:paraId="7177BDBB"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17.92</w:t>
            </w:r>
          </w:p>
          <w:p w14:paraId="19B6B1C3" w14:textId="7C9397D9"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26.0</w:t>
            </w:r>
          </w:p>
          <w:p w14:paraId="10CE3F03"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16.76</w:t>
            </w:r>
          </w:p>
          <w:p w14:paraId="53542045" w14:textId="45356AC0"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19.6</w:t>
            </w:r>
          </w:p>
          <w:p w14:paraId="5D66CA29"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16.14</w:t>
            </w:r>
          </w:p>
          <w:p w14:paraId="4B667198" w14:textId="2D4D1899" w:rsidR="003018A0" w:rsidRPr="00E60FCD" w:rsidRDefault="0022454E" w:rsidP="003018A0">
            <w:pPr>
              <w:spacing w:line="276" w:lineRule="auto"/>
              <w:jc w:val="center"/>
              <w:rPr>
                <w:rFonts w:ascii="Times New Roman" w:hAnsi="Times New Roman" w:cs="Times New Roman"/>
                <w:sz w:val="24"/>
                <w:szCs w:val="24"/>
              </w:rPr>
            </w:pPr>
            <w:r w:rsidRPr="00E60FCD">
              <w:rPr>
                <w:rFonts w:ascii="Times New Roman" w:hAnsi="Times New Roman" w:cs="Times New Roman" w:hint="eastAsia"/>
                <w:i/>
                <w:szCs w:val="21"/>
              </w:rPr>
              <w:t>49.8</w:t>
            </w:r>
          </w:p>
          <w:p w14:paraId="3420A0DF"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13.49</w:t>
            </w:r>
          </w:p>
          <w:p w14:paraId="62C85DE1" w14:textId="01B57F0D"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26.7</w:t>
            </w:r>
          </w:p>
          <w:p w14:paraId="2AD7C48E"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19.57</w:t>
            </w:r>
          </w:p>
          <w:p w14:paraId="3BC67CE5" w14:textId="7DB9DAEE" w:rsidR="0022454E" w:rsidRPr="00E60FCD" w:rsidRDefault="0022454E" w:rsidP="003018A0">
            <w:pPr>
              <w:spacing w:line="276" w:lineRule="auto"/>
              <w:jc w:val="center"/>
              <w:rPr>
                <w:rFonts w:ascii="Times New Roman" w:hAnsi="Times New Roman" w:cs="Times New Roman"/>
                <w:sz w:val="24"/>
                <w:szCs w:val="24"/>
              </w:rPr>
            </w:pPr>
            <w:r w:rsidRPr="00E60FCD">
              <w:rPr>
                <w:rFonts w:ascii="Times New Roman" w:hAnsi="Times New Roman" w:cs="Times New Roman"/>
                <w:i/>
                <w:szCs w:val="21"/>
              </w:rPr>
              <w:t>29.4</w:t>
            </w:r>
          </w:p>
        </w:tc>
        <w:tc>
          <w:tcPr>
            <w:tcW w:w="991" w:type="dxa"/>
          </w:tcPr>
          <w:p w14:paraId="48B23635"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15.04</w:t>
            </w:r>
          </w:p>
          <w:p w14:paraId="77D660FF" w14:textId="5E10C6A2"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30.5</w:t>
            </w:r>
          </w:p>
          <w:p w14:paraId="76541D5B"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15.88</w:t>
            </w:r>
          </w:p>
          <w:p w14:paraId="13F71CAE" w14:textId="44A11D87"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16.4</w:t>
            </w:r>
          </w:p>
          <w:p w14:paraId="0A13F2FD"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15.02</w:t>
            </w:r>
          </w:p>
          <w:p w14:paraId="3A5D9B18" w14:textId="73F6945D" w:rsidR="003018A0" w:rsidRPr="00E60FCD" w:rsidRDefault="0022454E" w:rsidP="003018A0">
            <w:pPr>
              <w:spacing w:line="276" w:lineRule="auto"/>
              <w:jc w:val="center"/>
              <w:rPr>
                <w:rFonts w:ascii="Times New Roman" w:hAnsi="Times New Roman" w:cs="Times New Roman"/>
                <w:sz w:val="24"/>
                <w:szCs w:val="24"/>
              </w:rPr>
            </w:pPr>
            <w:r w:rsidRPr="00E60FCD">
              <w:rPr>
                <w:rFonts w:ascii="Times New Roman" w:hAnsi="Times New Roman" w:cs="Times New Roman" w:hint="eastAsia"/>
                <w:sz w:val="24"/>
                <w:szCs w:val="24"/>
              </w:rPr>
              <w:t>24.0</w:t>
            </w:r>
          </w:p>
          <w:p w14:paraId="3413B0A0"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11.32</w:t>
            </w:r>
          </w:p>
          <w:p w14:paraId="726BB9D9" w14:textId="55A6A932"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12.7</w:t>
            </w:r>
          </w:p>
          <w:p w14:paraId="29C59DDD"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10.09</w:t>
            </w:r>
          </w:p>
          <w:p w14:paraId="1D45EDA5" w14:textId="75B5D547" w:rsidR="003018A0" w:rsidRPr="00E60FCD" w:rsidRDefault="0022454E"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11.3</w:t>
            </w:r>
          </w:p>
          <w:p w14:paraId="5BC3F722"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13.48</w:t>
            </w:r>
          </w:p>
          <w:p w14:paraId="1EBA9BED" w14:textId="514F5E63" w:rsidR="0022454E" w:rsidRPr="00E60FCD" w:rsidRDefault="0022454E" w:rsidP="003018A0">
            <w:pPr>
              <w:spacing w:line="276" w:lineRule="auto"/>
              <w:jc w:val="center"/>
              <w:rPr>
                <w:rFonts w:ascii="Times New Roman" w:hAnsi="Times New Roman" w:cs="Times New Roman"/>
                <w:sz w:val="24"/>
                <w:szCs w:val="24"/>
              </w:rPr>
            </w:pPr>
            <w:r w:rsidRPr="00E60FCD">
              <w:rPr>
                <w:rFonts w:ascii="Times New Roman" w:hAnsi="Times New Roman" w:cs="Times New Roman"/>
                <w:i/>
                <w:szCs w:val="21"/>
              </w:rPr>
              <w:t>19.0</w:t>
            </w:r>
          </w:p>
        </w:tc>
        <w:tc>
          <w:tcPr>
            <w:tcW w:w="848" w:type="dxa"/>
          </w:tcPr>
          <w:p w14:paraId="77FC836C"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0.08</w:t>
            </w:r>
          </w:p>
          <w:p w14:paraId="2D4ACC82" w14:textId="623A2CEC" w:rsidR="003018A0" w:rsidRPr="00E60FCD" w:rsidRDefault="00C27B05"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w:t>
            </w:r>
            <w:r w:rsidRPr="00E60FCD">
              <w:rPr>
                <w:rFonts w:ascii="Times New Roman" w:hAnsi="Times New Roman" w:cs="Times New Roman"/>
                <w:i/>
                <w:szCs w:val="21"/>
              </w:rPr>
              <w:t>.00</w:t>
            </w:r>
            <w:r w:rsidR="00694874" w:rsidRPr="00E60FCD">
              <w:rPr>
                <w:rFonts w:ascii="Times New Roman" w:hAnsi="Times New Roman" w:cs="Times New Roman"/>
                <w:i/>
                <w:szCs w:val="21"/>
              </w:rPr>
              <w:t>9</w:t>
            </w:r>
          </w:p>
          <w:p w14:paraId="29945DE3"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0.62</w:t>
            </w:r>
          </w:p>
          <w:p w14:paraId="3BE28BF5" w14:textId="0C9CE1B0"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0.02</w:t>
            </w:r>
          </w:p>
          <w:p w14:paraId="7D1FFC35"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0.36</w:t>
            </w:r>
          </w:p>
          <w:p w14:paraId="4F1B8506" w14:textId="5BF494FE"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0.09</w:t>
            </w:r>
          </w:p>
          <w:p w14:paraId="6DCB161D"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1.01</w:t>
            </w:r>
          </w:p>
          <w:p w14:paraId="231C35B2" w14:textId="3B536350"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0.03</w:t>
            </w:r>
          </w:p>
          <w:p w14:paraId="0C44BB85"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0.77</w:t>
            </w:r>
          </w:p>
          <w:p w14:paraId="43DA863A" w14:textId="220AC54D"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0.03</w:t>
            </w:r>
          </w:p>
          <w:p w14:paraId="2408207F"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2.84</w:t>
            </w:r>
          </w:p>
          <w:p w14:paraId="315C3FA7" w14:textId="029A3F78" w:rsidR="00C27B05" w:rsidRPr="00E60FCD" w:rsidRDefault="00694874" w:rsidP="003018A0">
            <w:pPr>
              <w:spacing w:line="276" w:lineRule="auto"/>
              <w:jc w:val="center"/>
              <w:rPr>
                <w:rFonts w:ascii="Times New Roman" w:hAnsi="Times New Roman" w:cs="Times New Roman"/>
                <w:sz w:val="24"/>
                <w:szCs w:val="24"/>
              </w:rPr>
            </w:pPr>
            <w:r w:rsidRPr="00E60FCD">
              <w:rPr>
                <w:rFonts w:ascii="Times New Roman" w:hAnsi="Times New Roman" w:cs="Times New Roman"/>
                <w:i/>
                <w:szCs w:val="21"/>
              </w:rPr>
              <w:t>0.18</w:t>
            </w:r>
          </w:p>
        </w:tc>
        <w:tc>
          <w:tcPr>
            <w:tcW w:w="990" w:type="dxa"/>
          </w:tcPr>
          <w:p w14:paraId="3B02C8AD"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6.02</w:t>
            </w:r>
          </w:p>
          <w:p w14:paraId="74D97AF9" w14:textId="70DBC20E"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0.13</w:t>
            </w:r>
          </w:p>
          <w:p w14:paraId="564F9266"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0.39</w:t>
            </w:r>
          </w:p>
          <w:p w14:paraId="45B03B48" w14:textId="0283F6C4"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0.07</w:t>
            </w:r>
          </w:p>
          <w:p w14:paraId="14DF0609"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1.32</w:t>
            </w:r>
          </w:p>
          <w:p w14:paraId="4AF748AE" w14:textId="4323F141"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0.04</w:t>
            </w:r>
          </w:p>
          <w:p w14:paraId="0BAC2B02"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1.56</w:t>
            </w:r>
          </w:p>
          <w:p w14:paraId="66FA9F80" w14:textId="5C74E137"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0.15</w:t>
            </w:r>
          </w:p>
          <w:p w14:paraId="37C5DF0C"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0.38</w:t>
            </w:r>
          </w:p>
          <w:p w14:paraId="3D0A9844" w14:textId="2359BD90"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0.0</w:t>
            </w:r>
            <w:r w:rsidRPr="00E60FCD">
              <w:rPr>
                <w:rFonts w:ascii="Times New Roman" w:hAnsi="Times New Roman" w:cs="Times New Roman"/>
                <w:i/>
                <w:szCs w:val="21"/>
              </w:rPr>
              <w:t>3</w:t>
            </w:r>
          </w:p>
          <w:p w14:paraId="608A453F"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9.68</w:t>
            </w:r>
          </w:p>
          <w:p w14:paraId="5A80386D" w14:textId="395F10E3" w:rsidR="00C27B05" w:rsidRPr="00E60FCD" w:rsidRDefault="00694874" w:rsidP="00694874">
            <w:pPr>
              <w:spacing w:line="276" w:lineRule="auto"/>
              <w:jc w:val="center"/>
              <w:rPr>
                <w:rFonts w:ascii="Times New Roman" w:hAnsi="Times New Roman" w:cs="Times New Roman"/>
                <w:sz w:val="24"/>
                <w:szCs w:val="24"/>
              </w:rPr>
            </w:pPr>
            <w:r w:rsidRPr="00E60FCD">
              <w:rPr>
                <w:rFonts w:ascii="Times New Roman" w:hAnsi="Times New Roman" w:cs="Times New Roman"/>
                <w:i/>
                <w:szCs w:val="21"/>
              </w:rPr>
              <w:t>0.38</w:t>
            </w:r>
          </w:p>
        </w:tc>
        <w:tc>
          <w:tcPr>
            <w:tcW w:w="849" w:type="dxa"/>
            <w:tcBorders>
              <w:right w:val="nil"/>
            </w:tcBorders>
          </w:tcPr>
          <w:p w14:paraId="040191A2"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0.40</w:t>
            </w:r>
          </w:p>
          <w:p w14:paraId="4B3C93C5" w14:textId="1BFF4712"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0.06</w:t>
            </w:r>
          </w:p>
          <w:p w14:paraId="6DFDD4F0"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0.37</w:t>
            </w:r>
          </w:p>
          <w:p w14:paraId="3DDEFC5D" w14:textId="1ED933B8"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0.0</w:t>
            </w:r>
            <w:r w:rsidRPr="00E60FCD">
              <w:rPr>
                <w:rFonts w:ascii="Times New Roman" w:hAnsi="Times New Roman" w:cs="Times New Roman"/>
                <w:i/>
                <w:szCs w:val="21"/>
              </w:rPr>
              <w:t>7</w:t>
            </w:r>
          </w:p>
          <w:p w14:paraId="2E845B52"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0.44</w:t>
            </w:r>
          </w:p>
          <w:p w14:paraId="26B022F8" w14:textId="14E6C219"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0.07</w:t>
            </w:r>
          </w:p>
          <w:p w14:paraId="4E3A5730"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0.24</w:t>
            </w:r>
          </w:p>
          <w:p w14:paraId="2F2FB723" w14:textId="69A8CAFE"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0.03</w:t>
            </w:r>
          </w:p>
          <w:p w14:paraId="5491865E"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0.19</w:t>
            </w:r>
          </w:p>
          <w:p w14:paraId="6DDC9704" w14:textId="576A1E60" w:rsidR="003018A0" w:rsidRPr="00E60FCD" w:rsidRDefault="00694874" w:rsidP="003018A0">
            <w:pPr>
              <w:spacing w:line="276" w:lineRule="auto"/>
              <w:jc w:val="center"/>
              <w:rPr>
                <w:rFonts w:ascii="Times New Roman" w:hAnsi="Times New Roman" w:cs="Times New Roman"/>
                <w:i/>
                <w:szCs w:val="21"/>
              </w:rPr>
            </w:pPr>
            <w:r w:rsidRPr="00E60FCD">
              <w:rPr>
                <w:rFonts w:ascii="Times New Roman" w:hAnsi="Times New Roman" w:cs="Times New Roman" w:hint="eastAsia"/>
                <w:i/>
                <w:szCs w:val="21"/>
              </w:rPr>
              <w:t>0.03</w:t>
            </w:r>
          </w:p>
          <w:p w14:paraId="2C3B1A4A" w14:textId="77777777" w:rsidR="003018A0" w:rsidRPr="00E60FCD" w:rsidRDefault="003018A0" w:rsidP="003018A0">
            <w:pPr>
              <w:spacing w:line="276" w:lineRule="auto"/>
              <w:jc w:val="center"/>
              <w:rPr>
                <w:rFonts w:ascii="Times New Roman" w:hAnsi="Times New Roman" w:cs="Times New Roman"/>
                <w:sz w:val="24"/>
                <w:szCs w:val="24"/>
              </w:rPr>
            </w:pPr>
            <w:r w:rsidRPr="00E60FCD">
              <w:rPr>
                <w:rFonts w:ascii="Times New Roman" w:hAnsi="Times New Roman" w:cs="Times New Roman"/>
                <w:sz w:val="24"/>
                <w:szCs w:val="24"/>
              </w:rPr>
              <w:t>1.64</w:t>
            </w:r>
          </w:p>
          <w:p w14:paraId="429A709C" w14:textId="32CF7444" w:rsidR="00C27B05" w:rsidRPr="00E60FCD" w:rsidRDefault="00694874" w:rsidP="003018A0">
            <w:pPr>
              <w:spacing w:line="276" w:lineRule="auto"/>
              <w:jc w:val="center"/>
              <w:rPr>
                <w:rFonts w:ascii="Times New Roman" w:hAnsi="Times New Roman" w:cs="Times New Roman"/>
                <w:sz w:val="24"/>
                <w:szCs w:val="24"/>
              </w:rPr>
            </w:pPr>
            <w:r w:rsidRPr="00E60FCD">
              <w:rPr>
                <w:rFonts w:ascii="Times New Roman" w:hAnsi="Times New Roman" w:cs="Times New Roman"/>
                <w:i/>
                <w:szCs w:val="21"/>
              </w:rPr>
              <w:t>0.26</w:t>
            </w:r>
          </w:p>
        </w:tc>
      </w:tr>
    </w:tbl>
    <w:p w14:paraId="37BAB68E" w14:textId="77777777" w:rsidR="003018A0" w:rsidRPr="00E60FCD" w:rsidRDefault="003018A0" w:rsidP="003018A0">
      <w:pPr>
        <w:spacing w:line="360" w:lineRule="auto"/>
        <w:rPr>
          <w:rFonts w:ascii="Times New Roman" w:hAnsi="Times New Roman" w:cs="Times New Roman"/>
          <w:sz w:val="24"/>
          <w:szCs w:val="24"/>
        </w:rPr>
      </w:pPr>
    </w:p>
    <w:p w14:paraId="10FA41D3" w14:textId="77777777" w:rsidR="003018A0" w:rsidRPr="00E60FCD" w:rsidRDefault="003018A0" w:rsidP="003018A0">
      <w:pPr>
        <w:spacing w:line="360" w:lineRule="auto"/>
        <w:rPr>
          <w:rFonts w:ascii="Times New Roman" w:hAnsi="Times New Roman" w:cs="Times New Roman"/>
          <w:sz w:val="24"/>
          <w:szCs w:val="24"/>
        </w:rPr>
      </w:pPr>
    </w:p>
    <w:p w14:paraId="605CB6B1" w14:textId="77777777" w:rsidR="00847200" w:rsidRPr="00E60FCD" w:rsidRDefault="00847200" w:rsidP="00F52F18">
      <w:pPr>
        <w:autoSpaceDE w:val="0"/>
        <w:autoSpaceDN w:val="0"/>
        <w:adjustRightInd w:val="0"/>
        <w:spacing w:before="50" w:line="480" w:lineRule="auto"/>
        <w:jc w:val="left"/>
        <w:rPr>
          <w:rFonts w:ascii="Times New Roman" w:hAnsi="Times New Roman" w:cs="Times New Roman"/>
          <w:sz w:val="24"/>
          <w:szCs w:val="24"/>
        </w:rPr>
      </w:pPr>
    </w:p>
    <w:p w14:paraId="376E315E" w14:textId="77777777" w:rsidR="003018A0" w:rsidRPr="00E60FCD" w:rsidRDefault="003018A0" w:rsidP="00F52F18">
      <w:pPr>
        <w:autoSpaceDE w:val="0"/>
        <w:autoSpaceDN w:val="0"/>
        <w:adjustRightInd w:val="0"/>
        <w:spacing w:before="50" w:line="480" w:lineRule="auto"/>
        <w:jc w:val="left"/>
        <w:rPr>
          <w:rFonts w:ascii="Times New Roman" w:hAnsi="Times New Roman" w:cs="Times New Roman"/>
          <w:sz w:val="24"/>
          <w:szCs w:val="24"/>
        </w:rPr>
      </w:pPr>
    </w:p>
    <w:p w14:paraId="6B4FCE43" w14:textId="77777777" w:rsidR="003018A0" w:rsidRPr="00E60FCD" w:rsidRDefault="003018A0" w:rsidP="00F52F18">
      <w:pPr>
        <w:autoSpaceDE w:val="0"/>
        <w:autoSpaceDN w:val="0"/>
        <w:adjustRightInd w:val="0"/>
        <w:spacing w:before="50" w:line="480" w:lineRule="auto"/>
        <w:jc w:val="left"/>
        <w:rPr>
          <w:rFonts w:ascii="Times New Roman" w:hAnsi="Times New Roman" w:cs="Times New Roman"/>
          <w:sz w:val="24"/>
          <w:szCs w:val="24"/>
        </w:rPr>
      </w:pPr>
    </w:p>
    <w:p w14:paraId="5403EFD1" w14:textId="77777777" w:rsidR="003018A0" w:rsidRPr="00E60FCD" w:rsidRDefault="003018A0" w:rsidP="00F52F18">
      <w:pPr>
        <w:autoSpaceDE w:val="0"/>
        <w:autoSpaceDN w:val="0"/>
        <w:adjustRightInd w:val="0"/>
        <w:spacing w:before="50" w:line="480" w:lineRule="auto"/>
        <w:jc w:val="left"/>
        <w:rPr>
          <w:rFonts w:ascii="Times New Roman" w:hAnsi="Times New Roman" w:cs="Times New Roman"/>
          <w:sz w:val="24"/>
          <w:szCs w:val="24"/>
        </w:rPr>
      </w:pPr>
    </w:p>
    <w:p w14:paraId="7209A25E" w14:textId="77777777" w:rsidR="003018A0" w:rsidRPr="00E60FCD" w:rsidRDefault="003018A0" w:rsidP="00F52F18">
      <w:pPr>
        <w:autoSpaceDE w:val="0"/>
        <w:autoSpaceDN w:val="0"/>
        <w:adjustRightInd w:val="0"/>
        <w:spacing w:before="50" w:line="480" w:lineRule="auto"/>
        <w:jc w:val="left"/>
        <w:rPr>
          <w:rFonts w:ascii="Times New Roman" w:hAnsi="Times New Roman" w:cs="Times New Roman"/>
          <w:sz w:val="24"/>
          <w:szCs w:val="24"/>
        </w:rPr>
      </w:pPr>
    </w:p>
    <w:p w14:paraId="7A4495B9" w14:textId="77777777" w:rsidR="003018A0" w:rsidRPr="00E60FCD" w:rsidRDefault="003018A0" w:rsidP="00F52F18">
      <w:pPr>
        <w:autoSpaceDE w:val="0"/>
        <w:autoSpaceDN w:val="0"/>
        <w:adjustRightInd w:val="0"/>
        <w:spacing w:before="50" w:line="480" w:lineRule="auto"/>
        <w:jc w:val="left"/>
        <w:rPr>
          <w:rFonts w:ascii="Times New Roman" w:hAnsi="Times New Roman" w:cs="Times New Roman"/>
          <w:sz w:val="24"/>
          <w:szCs w:val="24"/>
        </w:rPr>
      </w:pPr>
    </w:p>
    <w:p w14:paraId="295AADF1" w14:textId="77777777" w:rsidR="003018A0" w:rsidRPr="00E60FCD" w:rsidRDefault="003018A0" w:rsidP="00F52F18">
      <w:pPr>
        <w:autoSpaceDE w:val="0"/>
        <w:autoSpaceDN w:val="0"/>
        <w:adjustRightInd w:val="0"/>
        <w:spacing w:before="50" w:line="480" w:lineRule="auto"/>
        <w:jc w:val="left"/>
        <w:rPr>
          <w:rFonts w:ascii="Times New Roman" w:hAnsi="Times New Roman" w:cs="Times New Roman"/>
          <w:sz w:val="24"/>
          <w:szCs w:val="24"/>
        </w:rPr>
      </w:pPr>
    </w:p>
    <w:p w14:paraId="05D43337" w14:textId="77777777" w:rsidR="003018A0" w:rsidRPr="00E60FCD" w:rsidRDefault="003018A0" w:rsidP="00F52F18">
      <w:pPr>
        <w:autoSpaceDE w:val="0"/>
        <w:autoSpaceDN w:val="0"/>
        <w:adjustRightInd w:val="0"/>
        <w:spacing w:before="50" w:line="480" w:lineRule="auto"/>
        <w:jc w:val="left"/>
        <w:rPr>
          <w:rFonts w:ascii="Times New Roman" w:hAnsi="Times New Roman" w:cs="Times New Roman"/>
          <w:sz w:val="24"/>
          <w:szCs w:val="24"/>
        </w:rPr>
      </w:pPr>
    </w:p>
    <w:p w14:paraId="36E280B8" w14:textId="77777777" w:rsidR="00847200" w:rsidRPr="00E60FCD" w:rsidRDefault="00847200" w:rsidP="00F52F18">
      <w:pPr>
        <w:autoSpaceDE w:val="0"/>
        <w:autoSpaceDN w:val="0"/>
        <w:adjustRightInd w:val="0"/>
        <w:spacing w:before="50" w:line="480" w:lineRule="auto"/>
        <w:jc w:val="left"/>
        <w:rPr>
          <w:rFonts w:ascii="Times New Roman" w:hAnsi="Times New Roman" w:cs="Times New Roman"/>
          <w:sz w:val="24"/>
          <w:szCs w:val="24"/>
        </w:rPr>
      </w:pPr>
    </w:p>
    <w:p w14:paraId="3A4DC4BF" w14:textId="77777777" w:rsidR="000375AD" w:rsidRPr="00E60FCD" w:rsidRDefault="000375AD" w:rsidP="00F52F18">
      <w:pPr>
        <w:autoSpaceDE w:val="0"/>
        <w:autoSpaceDN w:val="0"/>
        <w:adjustRightInd w:val="0"/>
        <w:spacing w:before="50" w:line="480" w:lineRule="auto"/>
        <w:jc w:val="left"/>
        <w:rPr>
          <w:rFonts w:ascii="Times New Roman" w:hAnsi="Times New Roman" w:cs="Times New Roman"/>
          <w:kern w:val="0"/>
          <w:sz w:val="28"/>
          <w:szCs w:val="28"/>
          <w:lang w:val="en-GB"/>
        </w:rPr>
      </w:pPr>
    </w:p>
    <w:p w14:paraId="56E10454" w14:textId="50669F9A" w:rsidR="003D72BB" w:rsidRPr="00E60FCD" w:rsidRDefault="003D72BB" w:rsidP="00F52F18">
      <w:pPr>
        <w:spacing w:beforeLines="50" w:before="156" w:line="480" w:lineRule="auto"/>
        <w:rPr>
          <w:rFonts w:ascii="Times New Roman" w:hAnsi="Times New Roman" w:cs="Times New Roman"/>
          <w:sz w:val="24"/>
          <w:szCs w:val="24"/>
        </w:rPr>
      </w:pPr>
      <w:r w:rsidRPr="00E60FCD">
        <w:rPr>
          <w:rFonts w:ascii="Times New Roman" w:hAnsi="Times New Roman" w:cs="Times New Roman"/>
          <w:b/>
          <w:sz w:val="24"/>
          <w:szCs w:val="24"/>
        </w:rPr>
        <w:t>Table</w:t>
      </w:r>
      <w:r w:rsidRPr="00E60FCD">
        <w:rPr>
          <w:rFonts w:ascii="Times New Roman" w:hAnsi="Times New Roman" w:cs="Times New Roman" w:hint="eastAsia"/>
          <w:b/>
          <w:sz w:val="24"/>
          <w:szCs w:val="24"/>
        </w:rPr>
        <w:t xml:space="preserve"> </w:t>
      </w:r>
      <w:r w:rsidR="006D6F95" w:rsidRPr="00E60FCD">
        <w:rPr>
          <w:rFonts w:ascii="Times New Roman" w:hAnsi="Times New Roman" w:cs="Times New Roman"/>
          <w:b/>
          <w:sz w:val="24"/>
          <w:szCs w:val="24"/>
        </w:rPr>
        <w:t>3</w:t>
      </w:r>
      <w:r w:rsidRPr="00E60FCD">
        <w:rPr>
          <w:rFonts w:ascii="Times New Roman" w:hAnsi="Times New Roman" w:cs="Times New Roman"/>
          <w:b/>
          <w:sz w:val="24"/>
          <w:szCs w:val="24"/>
        </w:rPr>
        <w:t>.</w:t>
      </w:r>
      <w:r w:rsidRPr="00E60FCD">
        <w:rPr>
          <w:rFonts w:ascii="Times New Roman" w:hAnsi="Times New Roman" w:cs="Times New Roman" w:hint="eastAsia"/>
          <w:b/>
          <w:sz w:val="24"/>
          <w:szCs w:val="24"/>
        </w:rPr>
        <w:t xml:space="preserve"> </w:t>
      </w:r>
      <w:r w:rsidRPr="00E60FCD">
        <w:rPr>
          <w:rFonts w:ascii="Times New Roman" w:hAnsi="Times New Roman" w:cs="Times New Roman"/>
          <w:sz w:val="24"/>
          <w:szCs w:val="24"/>
        </w:rPr>
        <w:t>Correlation analysis of the three fluorescence ind</w:t>
      </w:r>
      <w:r w:rsidR="007F35B9" w:rsidRPr="00E60FCD">
        <w:rPr>
          <w:rFonts w:ascii="Times New Roman" w:hAnsi="Times New Roman" w:cs="Times New Roman"/>
          <w:sz w:val="24"/>
          <w:szCs w:val="24"/>
        </w:rPr>
        <w:t>exe</w:t>
      </w:r>
      <w:r w:rsidRPr="00E60FCD">
        <w:rPr>
          <w:rFonts w:ascii="Times New Roman" w:hAnsi="Times New Roman" w:cs="Times New Roman"/>
          <w:sz w:val="24"/>
          <w:szCs w:val="24"/>
        </w:rPr>
        <w:t>s with hydrological and climatic factors.</w:t>
      </w:r>
    </w:p>
    <w:bookmarkEnd w:id="6"/>
    <w:tbl>
      <w:tblPr>
        <w:tblpPr w:leftFromText="180" w:rightFromText="180" w:vertAnchor="text" w:horzAnchor="margin" w:tblpY="110"/>
        <w:tblW w:w="8613" w:type="dxa"/>
        <w:tblBorders>
          <w:top w:val="single" w:sz="4" w:space="0" w:color="auto"/>
          <w:bottom w:val="single" w:sz="4" w:space="0" w:color="auto"/>
          <w:insideH w:val="single" w:sz="4" w:space="0" w:color="auto"/>
        </w:tblBorders>
        <w:tblLayout w:type="fixed"/>
        <w:tblLook w:val="01E0" w:firstRow="1" w:lastRow="1" w:firstColumn="1" w:lastColumn="1" w:noHBand="0" w:noVBand="0"/>
      </w:tblPr>
      <w:tblGrid>
        <w:gridCol w:w="1951"/>
        <w:gridCol w:w="1134"/>
        <w:gridCol w:w="1134"/>
        <w:gridCol w:w="1418"/>
        <w:gridCol w:w="1134"/>
        <w:gridCol w:w="850"/>
        <w:gridCol w:w="992"/>
      </w:tblGrid>
      <w:tr w:rsidR="00E60FCD" w:rsidRPr="00E60FCD" w14:paraId="3413519C" w14:textId="77777777" w:rsidTr="00A10E89">
        <w:trPr>
          <w:trHeight w:val="468"/>
        </w:trPr>
        <w:tc>
          <w:tcPr>
            <w:tcW w:w="1951" w:type="dxa"/>
          </w:tcPr>
          <w:p w14:paraId="116FE675" w14:textId="77777777" w:rsidR="003D72BB" w:rsidRPr="00E60FCD" w:rsidRDefault="003D72BB" w:rsidP="00F52F18">
            <w:pPr>
              <w:spacing w:beforeLines="50" w:before="156" w:line="480" w:lineRule="auto"/>
              <w:rPr>
                <w:rFonts w:ascii="Times New Roman" w:hAnsi="Times New Roman" w:cs="Times New Roman"/>
              </w:rPr>
            </w:pPr>
          </w:p>
        </w:tc>
        <w:tc>
          <w:tcPr>
            <w:tcW w:w="1134" w:type="dxa"/>
          </w:tcPr>
          <w:p w14:paraId="0CE8C51D"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DOC</w:t>
            </w:r>
          </w:p>
        </w:tc>
        <w:tc>
          <w:tcPr>
            <w:tcW w:w="1134" w:type="dxa"/>
          </w:tcPr>
          <w:p w14:paraId="58DE9C43"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Q</w:t>
            </w:r>
          </w:p>
        </w:tc>
        <w:tc>
          <w:tcPr>
            <w:tcW w:w="1418" w:type="dxa"/>
          </w:tcPr>
          <w:p w14:paraId="6F1D8F0D"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Conductivity</w:t>
            </w:r>
          </w:p>
        </w:tc>
        <w:tc>
          <w:tcPr>
            <w:tcW w:w="1134" w:type="dxa"/>
          </w:tcPr>
          <w:p w14:paraId="5C05E852"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Turbidity</w:t>
            </w:r>
          </w:p>
        </w:tc>
        <w:tc>
          <w:tcPr>
            <w:tcW w:w="850" w:type="dxa"/>
          </w:tcPr>
          <w:p w14:paraId="69AE82B4"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T</w:t>
            </w:r>
            <w:r w:rsidRPr="00E60FCD">
              <w:rPr>
                <w:rFonts w:ascii="Times New Roman" w:hAnsi="Times New Roman" w:cs="Times New Roman"/>
                <w:vertAlign w:val="subscript"/>
              </w:rPr>
              <w:t>air</w:t>
            </w:r>
          </w:p>
        </w:tc>
        <w:tc>
          <w:tcPr>
            <w:tcW w:w="992" w:type="dxa"/>
          </w:tcPr>
          <w:p w14:paraId="66D92953"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T</w:t>
            </w:r>
            <w:r w:rsidRPr="00E60FCD">
              <w:rPr>
                <w:rFonts w:ascii="Times New Roman" w:hAnsi="Times New Roman" w:cs="Times New Roman"/>
                <w:vertAlign w:val="subscript"/>
              </w:rPr>
              <w:t>soil</w:t>
            </w:r>
          </w:p>
        </w:tc>
      </w:tr>
      <w:tr w:rsidR="00E60FCD" w:rsidRPr="00E60FCD" w14:paraId="4B649EC9" w14:textId="77777777" w:rsidTr="00A10E89">
        <w:trPr>
          <w:trHeight w:val="845"/>
        </w:trPr>
        <w:tc>
          <w:tcPr>
            <w:tcW w:w="1951" w:type="dxa"/>
            <w:tcBorders>
              <w:bottom w:val="nil"/>
            </w:tcBorders>
          </w:tcPr>
          <w:p w14:paraId="642E9C32" w14:textId="77777777" w:rsidR="003D72BB" w:rsidRPr="00E60FCD" w:rsidRDefault="003D72BB" w:rsidP="00F52F18">
            <w:pPr>
              <w:spacing w:beforeLines="50" w:before="156" w:line="480" w:lineRule="auto"/>
              <w:rPr>
                <w:rFonts w:ascii="Times New Roman" w:hAnsi="Times New Roman" w:cs="Times New Roman"/>
                <w:sz w:val="18"/>
                <w:szCs w:val="18"/>
              </w:rPr>
            </w:pPr>
            <w:r w:rsidRPr="00E60FCD">
              <w:rPr>
                <w:rFonts w:ascii="Times New Roman" w:hAnsi="Times New Roman" w:cs="Times New Roman"/>
              </w:rPr>
              <w:t xml:space="preserve">HIX  </w:t>
            </w:r>
            <w:r w:rsidRPr="00E60FCD">
              <w:rPr>
                <w:rFonts w:ascii="Times New Roman" w:hAnsi="Times New Roman" w:cs="Times New Roman"/>
                <w:sz w:val="18"/>
                <w:szCs w:val="18"/>
              </w:rPr>
              <w:t xml:space="preserve">Pearson </w:t>
            </w:r>
          </w:p>
          <w:p w14:paraId="6B2B11CA" w14:textId="77777777" w:rsidR="003D72BB" w:rsidRPr="00E60FCD" w:rsidRDefault="003D72BB" w:rsidP="00F52F18">
            <w:pPr>
              <w:spacing w:beforeLines="50" w:before="156" w:line="480" w:lineRule="auto"/>
              <w:rPr>
                <w:rFonts w:ascii="Times New Roman" w:hAnsi="Times New Roman" w:cs="Times New Roman"/>
                <w:sz w:val="18"/>
                <w:szCs w:val="18"/>
              </w:rPr>
            </w:pPr>
            <w:r w:rsidRPr="00E60FCD">
              <w:rPr>
                <w:rFonts w:ascii="Times New Roman" w:hAnsi="Times New Roman" w:cs="Times New Roman"/>
                <w:sz w:val="18"/>
                <w:szCs w:val="18"/>
              </w:rPr>
              <w:t xml:space="preserve">       Sig. (2-tailed)</w:t>
            </w:r>
          </w:p>
          <w:p w14:paraId="6E56543D"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sz w:val="18"/>
                <w:szCs w:val="18"/>
              </w:rPr>
              <w:t xml:space="preserve">        n </w:t>
            </w:r>
          </w:p>
        </w:tc>
        <w:tc>
          <w:tcPr>
            <w:tcW w:w="1134" w:type="dxa"/>
            <w:tcBorders>
              <w:bottom w:val="nil"/>
            </w:tcBorders>
          </w:tcPr>
          <w:p w14:paraId="00EA8AB2"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w:t>
            </w:r>
            <w:r w:rsidRPr="00E60FCD">
              <w:rPr>
                <w:rFonts w:ascii="Times New Roman" w:hAnsi="Times New Roman" w:cs="Times New Roman" w:hint="eastAsia"/>
              </w:rPr>
              <w:t>708</w:t>
            </w:r>
            <w:r w:rsidRPr="00E60FCD">
              <w:rPr>
                <w:rFonts w:ascii="Times New Roman" w:hAnsi="Times New Roman" w:cs="Times New Roman"/>
              </w:rPr>
              <w:t>**</w:t>
            </w:r>
          </w:p>
          <w:p w14:paraId="40D77CBF"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0.00</w:t>
            </w:r>
            <w:r w:rsidRPr="00E60FCD">
              <w:rPr>
                <w:rFonts w:ascii="Times New Roman" w:hAnsi="Times New Roman" w:cs="Times New Roman" w:hint="eastAsia"/>
              </w:rPr>
              <w:t>0</w:t>
            </w:r>
          </w:p>
          <w:p w14:paraId="25D97A11"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hint="eastAsia"/>
              </w:rPr>
              <w:t>92</w:t>
            </w:r>
          </w:p>
        </w:tc>
        <w:tc>
          <w:tcPr>
            <w:tcW w:w="1134" w:type="dxa"/>
            <w:tcBorders>
              <w:bottom w:val="nil"/>
            </w:tcBorders>
          </w:tcPr>
          <w:p w14:paraId="232C927A"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w:t>
            </w:r>
            <w:r w:rsidRPr="00E60FCD">
              <w:rPr>
                <w:rFonts w:ascii="Times New Roman" w:hAnsi="Times New Roman" w:cs="Times New Roman" w:hint="eastAsia"/>
              </w:rPr>
              <w:t>609</w:t>
            </w:r>
            <w:r w:rsidRPr="00E60FCD">
              <w:rPr>
                <w:rFonts w:ascii="Times New Roman" w:hAnsi="Times New Roman" w:cs="Times New Roman"/>
              </w:rPr>
              <w:t>*</w:t>
            </w:r>
          </w:p>
          <w:p w14:paraId="7FFC23EA"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w:t>
            </w:r>
            <w:r w:rsidRPr="00E60FCD">
              <w:rPr>
                <w:rFonts w:ascii="Times New Roman" w:hAnsi="Times New Roman" w:cs="Times New Roman" w:hint="eastAsia"/>
              </w:rPr>
              <w:t>00</w:t>
            </w:r>
          </w:p>
          <w:p w14:paraId="06FAC0CC"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9</w:t>
            </w:r>
            <w:r w:rsidRPr="00E60FCD">
              <w:rPr>
                <w:rFonts w:ascii="Times New Roman" w:hAnsi="Times New Roman" w:cs="Times New Roman" w:hint="eastAsia"/>
              </w:rPr>
              <w:t>2</w:t>
            </w:r>
          </w:p>
        </w:tc>
        <w:tc>
          <w:tcPr>
            <w:tcW w:w="1418" w:type="dxa"/>
            <w:tcBorders>
              <w:bottom w:val="nil"/>
            </w:tcBorders>
          </w:tcPr>
          <w:p w14:paraId="5CC2FE17"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w:t>
            </w:r>
            <w:r w:rsidRPr="00E60FCD">
              <w:rPr>
                <w:rFonts w:ascii="Times New Roman" w:hAnsi="Times New Roman" w:cs="Times New Roman" w:hint="eastAsia"/>
              </w:rPr>
              <w:t>451</w:t>
            </w:r>
            <w:r w:rsidRPr="00E60FCD">
              <w:rPr>
                <w:rFonts w:ascii="Times New Roman" w:hAnsi="Times New Roman" w:cs="Times New Roman"/>
              </w:rPr>
              <w:t>**</w:t>
            </w:r>
          </w:p>
          <w:p w14:paraId="3F9AAA19"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0.00</w:t>
            </w:r>
            <w:r w:rsidRPr="00E60FCD">
              <w:rPr>
                <w:rFonts w:ascii="Times New Roman" w:hAnsi="Times New Roman" w:cs="Times New Roman" w:hint="eastAsia"/>
              </w:rPr>
              <w:t>5</w:t>
            </w:r>
          </w:p>
          <w:p w14:paraId="2B7C5095"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hint="eastAsia"/>
              </w:rPr>
              <w:t>68</w:t>
            </w:r>
          </w:p>
        </w:tc>
        <w:tc>
          <w:tcPr>
            <w:tcW w:w="1134" w:type="dxa"/>
            <w:tcBorders>
              <w:bottom w:val="nil"/>
            </w:tcBorders>
          </w:tcPr>
          <w:p w14:paraId="5B2C3340"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−0.5</w:t>
            </w:r>
            <w:r w:rsidRPr="00E60FCD">
              <w:rPr>
                <w:rFonts w:ascii="Times New Roman" w:hAnsi="Times New Roman" w:cs="Times New Roman" w:hint="eastAsia"/>
              </w:rPr>
              <w:t>92</w:t>
            </w:r>
            <w:r w:rsidRPr="00E60FCD">
              <w:rPr>
                <w:rFonts w:ascii="Times New Roman" w:hAnsi="Times New Roman" w:cs="Times New Roman"/>
              </w:rPr>
              <w:t>**</w:t>
            </w:r>
          </w:p>
          <w:p w14:paraId="49B71742"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0.000</w:t>
            </w:r>
          </w:p>
          <w:p w14:paraId="1004263B"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hint="eastAsia"/>
              </w:rPr>
              <w:t>68</w:t>
            </w:r>
          </w:p>
        </w:tc>
        <w:tc>
          <w:tcPr>
            <w:tcW w:w="850" w:type="dxa"/>
            <w:tcBorders>
              <w:bottom w:val="nil"/>
            </w:tcBorders>
          </w:tcPr>
          <w:p w14:paraId="0A3B6474"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w:t>
            </w:r>
            <w:r w:rsidRPr="00E60FCD">
              <w:rPr>
                <w:rFonts w:ascii="Times New Roman" w:hAnsi="Times New Roman" w:cs="Times New Roman" w:hint="eastAsia"/>
              </w:rPr>
              <w:t>34</w:t>
            </w:r>
            <w:r w:rsidRPr="00E60FCD">
              <w:rPr>
                <w:rFonts w:ascii="Times New Roman" w:hAnsi="Times New Roman" w:cs="Times New Roman"/>
              </w:rPr>
              <w:t>2</w:t>
            </w:r>
          </w:p>
          <w:p w14:paraId="23896067"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w:t>
            </w:r>
            <w:r w:rsidRPr="00E60FCD">
              <w:rPr>
                <w:rFonts w:ascii="Times New Roman" w:hAnsi="Times New Roman" w:cs="Times New Roman" w:hint="eastAsia"/>
              </w:rPr>
              <w:t>1</w:t>
            </w:r>
            <w:r w:rsidRPr="00E60FCD">
              <w:rPr>
                <w:rFonts w:ascii="Times New Roman" w:hAnsi="Times New Roman" w:cs="Times New Roman"/>
              </w:rPr>
              <w:t>15</w:t>
            </w:r>
          </w:p>
          <w:p w14:paraId="684413FA"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9</w:t>
            </w:r>
            <w:r w:rsidRPr="00E60FCD">
              <w:rPr>
                <w:rFonts w:ascii="Times New Roman" w:hAnsi="Times New Roman" w:cs="Times New Roman" w:hint="eastAsia"/>
              </w:rPr>
              <w:t>2</w:t>
            </w:r>
          </w:p>
        </w:tc>
        <w:tc>
          <w:tcPr>
            <w:tcW w:w="992" w:type="dxa"/>
            <w:tcBorders>
              <w:bottom w:val="nil"/>
            </w:tcBorders>
          </w:tcPr>
          <w:p w14:paraId="16BF3F61"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w:t>
            </w:r>
            <w:r w:rsidRPr="00E60FCD">
              <w:rPr>
                <w:rFonts w:ascii="Times New Roman" w:hAnsi="Times New Roman" w:cs="Times New Roman" w:hint="eastAsia"/>
              </w:rPr>
              <w:t>395*</w:t>
            </w:r>
          </w:p>
          <w:p w14:paraId="41EF32BF"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w:t>
            </w:r>
            <w:r w:rsidRPr="00E60FCD">
              <w:rPr>
                <w:rFonts w:ascii="Times New Roman" w:hAnsi="Times New Roman" w:cs="Times New Roman" w:hint="eastAsia"/>
              </w:rPr>
              <w:t>2</w:t>
            </w:r>
          </w:p>
          <w:p w14:paraId="107AA04F"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9</w:t>
            </w:r>
            <w:r w:rsidRPr="00E60FCD">
              <w:rPr>
                <w:rFonts w:ascii="Times New Roman" w:hAnsi="Times New Roman" w:cs="Times New Roman" w:hint="eastAsia"/>
              </w:rPr>
              <w:t>2</w:t>
            </w:r>
          </w:p>
        </w:tc>
      </w:tr>
      <w:tr w:rsidR="00E60FCD" w:rsidRPr="00E60FCD" w14:paraId="5E94AA41" w14:textId="77777777" w:rsidTr="00A10E89">
        <w:trPr>
          <w:trHeight w:val="845"/>
        </w:trPr>
        <w:tc>
          <w:tcPr>
            <w:tcW w:w="1951" w:type="dxa"/>
            <w:tcBorders>
              <w:top w:val="nil"/>
              <w:bottom w:val="nil"/>
            </w:tcBorders>
          </w:tcPr>
          <w:p w14:paraId="6E2C65AD" w14:textId="77777777" w:rsidR="003D72BB" w:rsidRPr="00E60FCD" w:rsidRDefault="003D72BB" w:rsidP="00F52F18">
            <w:pPr>
              <w:spacing w:beforeLines="50" w:before="156" w:line="480" w:lineRule="auto"/>
              <w:rPr>
                <w:rFonts w:ascii="Times New Roman" w:hAnsi="Times New Roman" w:cs="Times New Roman"/>
                <w:sz w:val="18"/>
                <w:szCs w:val="18"/>
              </w:rPr>
            </w:pPr>
            <w:r w:rsidRPr="00E60FCD">
              <w:rPr>
                <w:rFonts w:ascii="Times New Roman" w:hAnsi="Times New Roman" w:cs="Times New Roman"/>
              </w:rPr>
              <w:t xml:space="preserve">FI  </w:t>
            </w:r>
            <w:r w:rsidRPr="00E60FCD">
              <w:rPr>
                <w:rFonts w:ascii="Times New Roman" w:hAnsi="Times New Roman" w:cs="Times New Roman"/>
                <w:sz w:val="18"/>
                <w:szCs w:val="18"/>
              </w:rPr>
              <w:t xml:space="preserve">  Pearson </w:t>
            </w:r>
          </w:p>
          <w:p w14:paraId="384583D3" w14:textId="77777777" w:rsidR="003D72BB" w:rsidRPr="00E60FCD" w:rsidRDefault="003D72BB" w:rsidP="00F52F18">
            <w:pPr>
              <w:spacing w:beforeLines="50" w:before="156" w:line="480" w:lineRule="auto"/>
              <w:rPr>
                <w:rFonts w:ascii="Times New Roman" w:hAnsi="Times New Roman" w:cs="Times New Roman"/>
                <w:sz w:val="18"/>
                <w:szCs w:val="18"/>
              </w:rPr>
            </w:pPr>
            <w:r w:rsidRPr="00E60FCD">
              <w:rPr>
                <w:rFonts w:ascii="Times New Roman" w:hAnsi="Times New Roman" w:cs="Times New Roman"/>
                <w:sz w:val="18"/>
                <w:szCs w:val="18"/>
              </w:rPr>
              <w:t xml:space="preserve">       Sig. (2-tailed)</w:t>
            </w:r>
          </w:p>
          <w:p w14:paraId="5DDF17BB"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sz w:val="18"/>
                <w:szCs w:val="18"/>
              </w:rPr>
              <w:t xml:space="preserve">        n</w:t>
            </w:r>
          </w:p>
        </w:tc>
        <w:tc>
          <w:tcPr>
            <w:tcW w:w="1134" w:type="dxa"/>
            <w:tcBorders>
              <w:top w:val="nil"/>
              <w:bottom w:val="nil"/>
            </w:tcBorders>
          </w:tcPr>
          <w:p w14:paraId="529E5838"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w:t>
            </w:r>
            <w:r w:rsidRPr="00E60FCD">
              <w:rPr>
                <w:rFonts w:ascii="Times New Roman" w:hAnsi="Times New Roman" w:cs="Times New Roman" w:hint="eastAsia"/>
              </w:rPr>
              <w:t>594</w:t>
            </w:r>
            <w:r w:rsidRPr="00E60FCD">
              <w:rPr>
                <w:rFonts w:ascii="Times New Roman" w:hAnsi="Times New Roman" w:cs="Times New Roman"/>
              </w:rPr>
              <w:t>**</w:t>
            </w:r>
          </w:p>
          <w:p w14:paraId="1FAB3CC7"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w:t>
            </w:r>
            <w:r w:rsidRPr="00E60FCD">
              <w:rPr>
                <w:rFonts w:ascii="Times New Roman" w:hAnsi="Times New Roman" w:cs="Times New Roman" w:hint="eastAsia"/>
              </w:rPr>
              <w:t>0</w:t>
            </w:r>
            <w:r w:rsidRPr="00E60FCD">
              <w:rPr>
                <w:rFonts w:ascii="Times New Roman" w:hAnsi="Times New Roman" w:cs="Times New Roman"/>
              </w:rPr>
              <w:t>0</w:t>
            </w:r>
          </w:p>
          <w:p w14:paraId="07476F5F"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9</w:t>
            </w:r>
            <w:r w:rsidRPr="00E60FCD">
              <w:rPr>
                <w:rFonts w:ascii="Times New Roman" w:hAnsi="Times New Roman" w:cs="Times New Roman" w:hint="eastAsia"/>
              </w:rPr>
              <w:t>2</w:t>
            </w:r>
          </w:p>
        </w:tc>
        <w:tc>
          <w:tcPr>
            <w:tcW w:w="1134" w:type="dxa"/>
            <w:tcBorders>
              <w:top w:val="nil"/>
              <w:bottom w:val="nil"/>
            </w:tcBorders>
          </w:tcPr>
          <w:p w14:paraId="5A883127"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w:t>
            </w:r>
            <w:r w:rsidRPr="00E60FCD">
              <w:rPr>
                <w:rFonts w:ascii="Times New Roman" w:hAnsi="Times New Roman" w:cs="Times New Roman" w:hint="eastAsia"/>
              </w:rPr>
              <w:t>606</w:t>
            </w:r>
            <w:r w:rsidRPr="00E60FCD">
              <w:rPr>
                <w:rFonts w:ascii="Times New Roman" w:hAnsi="Times New Roman" w:cs="Times New Roman"/>
              </w:rPr>
              <w:t>**</w:t>
            </w:r>
          </w:p>
          <w:p w14:paraId="35D2945D"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w:t>
            </w:r>
            <w:r w:rsidRPr="00E60FCD">
              <w:rPr>
                <w:rFonts w:ascii="Times New Roman" w:hAnsi="Times New Roman" w:cs="Times New Roman" w:hint="eastAsia"/>
              </w:rPr>
              <w:t>00</w:t>
            </w:r>
          </w:p>
          <w:p w14:paraId="6A927C8A"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9</w:t>
            </w:r>
            <w:r w:rsidRPr="00E60FCD">
              <w:rPr>
                <w:rFonts w:ascii="Times New Roman" w:hAnsi="Times New Roman" w:cs="Times New Roman" w:hint="eastAsia"/>
              </w:rPr>
              <w:t>2</w:t>
            </w:r>
          </w:p>
        </w:tc>
        <w:tc>
          <w:tcPr>
            <w:tcW w:w="1418" w:type="dxa"/>
            <w:tcBorders>
              <w:top w:val="nil"/>
              <w:bottom w:val="nil"/>
            </w:tcBorders>
          </w:tcPr>
          <w:p w14:paraId="10C0A249"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w:t>
            </w:r>
            <w:r w:rsidRPr="00E60FCD">
              <w:rPr>
                <w:rFonts w:ascii="Times New Roman" w:hAnsi="Times New Roman" w:cs="Times New Roman" w:hint="eastAsia"/>
              </w:rPr>
              <w:t>477</w:t>
            </w:r>
            <w:r w:rsidRPr="00E60FCD">
              <w:rPr>
                <w:rFonts w:ascii="Times New Roman" w:hAnsi="Times New Roman" w:cs="Times New Roman"/>
              </w:rPr>
              <w:t>**</w:t>
            </w:r>
          </w:p>
          <w:p w14:paraId="491E906D"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0.004</w:t>
            </w:r>
          </w:p>
          <w:p w14:paraId="3497917F"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hint="eastAsia"/>
              </w:rPr>
              <w:t>68</w:t>
            </w:r>
          </w:p>
        </w:tc>
        <w:tc>
          <w:tcPr>
            <w:tcW w:w="1134" w:type="dxa"/>
            <w:tcBorders>
              <w:top w:val="nil"/>
              <w:bottom w:val="nil"/>
            </w:tcBorders>
          </w:tcPr>
          <w:p w14:paraId="35B57E31"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0.4</w:t>
            </w:r>
            <w:r w:rsidRPr="00E60FCD">
              <w:rPr>
                <w:rFonts w:ascii="Times New Roman" w:hAnsi="Times New Roman" w:cs="Times New Roman" w:hint="eastAsia"/>
              </w:rPr>
              <w:t>69</w:t>
            </w:r>
            <w:r w:rsidRPr="00E60FCD">
              <w:rPr>
                <w:rFonts w:ascii="Times New Roman" w:hAnsi="Times New Roman" w:cs="Times New Roman"/>
              </w:rPr>
              <w:t>**</w:t>
            </w:r>
          </w:p>
          <w:p w14:paraId="0EB6FB77"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0.001</w:t>
            </w:r>
          </w:p>
          <w:p w14:paraId="1CD9B9A8"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hint="eastAsia"/>
              </w:rPr>
              <w:t>68</w:t>
            </w:r>
          </w:p>
        </w:tc>
        <w:tc>
          <w:tcPr>
            <w:tcW w:w="850" w:type="dxa"/>
            <w:tcBorders>
              <w:top w:val="nil"/>
              <w:bottom w:val="nil"/>
            </w:tcBorders>
          </w:tcPr>
          <w:p w14:paraId="67B42910"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0.35</w:t>
            </w:r>
            <w:r w:rsidRPr="00E60FCD">
              <w:rPr>
                <w:rFonts w:ascii="Times New Roman" w:hAnsi="Times New Roman" w:cs="Times New Roman" w:hint="eastAsia"/>
              </w:rPr>
              <w:t>3</w:t>
            </w:r>
          </w:p>
          <w:p w14:paraId="05982C26"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0.2</w:t>
            </w:r>
            <w:r w:rsidRPr="00E60FCD">
              <w:rPr>
                <w:rFonts w:ascii="Times New Roman" w:hAnsi="Times New Roman" w:cs="Times New Roman" w:hint="eastAsia"/>
              </w:rPr>
              <w:t>03</w:t>
            </w:r>
          </w:p>
          <w:p w14:paraId="39E25F68"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9</w:t>
            </w:r>
            <w:r w:rsidRPr="00E60FCD">
              <w:rPr>
                <w:rFonts w:ascii="Times New Roman" w:hAnsi="Times New Roman" w:cs="Times New Roman" w:hint="eastAsia"/>
              </w:rPr>
              <w:t>2</w:t>
            </w:r>
          </w:p>
        </w:tc>
        <w:tc>
          <w:tcPr>
            <w:tcW w:w="992" w:type="dxa"/>
            <w:tcBorders>
              <w:top w:val="nil"/>
              <w:bottom w:val="nil"/>
            </w:tcBorders>
          </w:tcPr>
          <w:p w14:paraId="3C72FC10"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0.3</w:t>
            </w:r>
            <w:r w:rsidRPr="00E60FCD">
              <w:rPr>
                <w:rFonts w:ascii="Times New Roman" w:hAnsi="Times New Roman" w:cs="Times New Roman" w:hint="eastAsia"/>
              </w:rPr>
              <w:t>89</w:t>
            </w:r>
          </w:p>
          <w:p w14:paraId="223CBF24"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0.1</w:t>
            </w:r>
            <w:r w:rsidRPr="00E60FCD">
              <w:rPr>
                <w:rFonts w:ascii="Times New Roman" w:hAnsi="Times New Roman" w:cs="Times New Roman" w:hint="eastAsia"/>
              </w:rPr>
              <w:t>28</w:t>
            </w:r>
          </w:p>
          <w:p w14:paraId="0F7D8CF1"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9</w:t>
            </w:r>
            <w:r w:rsidRPr="00E60FCD">
              <w:rPr>
                <w:rFonts w:ascii="Times New Roman" w:hAnsi="Times New Roman" w:cs="Times New Roman" w:hint="eastAsia"/>
              </w:rPr>
              <w:t>2</w:t>
            </w:r>
          </w:p>
        </w:tc>
      </w:tr>
      <w:tr w:rsidR="00E60FCD" w:rsidRPr="00E60FCD" w14:paraId="393C78E6" w14:textId="77777777" w:rsidTr="00A10E89">
        <w:trPr>
          <w:trHeight w:val="866"/>
        </w:trPr>
        <w:tc>
          <w:tcPr>
            <w:tcW w:w="1951" w:type="dxa"/>
            <w:tcBorders>
              <w:top w:val="nil"/>
            </w:tcBorders>
          </w:tcPr>
          <w:p w14:paraId="08545C01" w14:textId="77777777" w:rsidR="003D72BB" w:rsidRPr="00E60FCD" w:rsidRDefault="003D72BB" w:rsidP="00F52F18">
            <w:pPr>
              <w:spacing w:beforeLines="50" w:before="156" w:line="480" w:lineRule="auto"/>
              <w:rPr>
                <w:rFonts w:ascii="Times New Roman" w:hAnsi="Times New Roman" w:cs="Times New Roman"/>
                <w:sz w:val="18"/>
                <w:szCs w:val="18"/>
              </w:rPr>
            </w:pPr>
            <w:r w:rsidRPr="00E60FCD">
              <w:rPr>
                <w:rFonts w:ascii="Times New Roman" w:hAnsi="Times New Roman" w:cs="Times New Roman"/>
              </w:rPr>
              <w:t xml:space="preserve">BIX  </w:t>
            </w:r>
            <w:r w:rsidRPr="00E60FCD">
              <w:rPr>
                <w:rFonts w:ascii="Times New Roman" w:hAnsi="Times New Roman" w:cs="Times New Roman"/>
                <w:sz w:val="18"/>
                <w:szCs w:val="18"/>
              </w:rPr>
              <w:t xml:space="preserve">Pearson </w:t>
            </w:r>
          </w:p>
          <w:p w14:paraId="275A446B" w14:textId="77777777" w:rsidR="003D72BB" w:rsidRPr="00E60FCD" w:rsidRDefault="003D72BB" w:rsidP="00F52F18">
            <w:pPr>
              <w:spacing w:beforeLines="50" w:before="156" w:line="480" w:lineRule="auto"/>
              <w:rPr>
                <w:rFonts w:ascii="Times New Roman" w:hAnsi="Times New Roman" w:cs="Times New Roman"/>
                <w:sz w:val="18"/>
                <w:szCs w:val="18"/>
              </w:rPr>
            </w:pPr>
            <w:r w:rsidRPr="00E60FCD">
              <w:rPr>
                <w:rFonts w:ascii="Times New Roman" w:hAnsi="Times New Roman" w:cs="Times New Roman"/>
                <w:sz w:val="18"/>
                <w:szCs w:val="18"/>
              </w:rPr>
              <w:t xml:space="preserve">       Sig. (2-tailed)</w:t>
            </w:r>
          </w:p>
          <w:p w14:paraId="4CFF7D3C"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sz w:val="18"/>
                <w:szCs w:val="18"/>
              </w:rPr>
              <w:t xml:space="preserve">        n</w:t>
            </w:r>
          </w:p>
        </w:tc>
        <w:tc>
          <w:tcPr>
            <w:tcW w:w="1134" w:type="dxa"/>
            <w:tcBorders>
              <w:top w:val="nil"/>
            </w:tcBorders>
          </w:tcPr>
          <w:p w14:paraId="007441C4"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−0.6</w:t>
            </w:r>
            <w:r w:rsidRPr="00E60FCD">
              <w:rPr>
                <w:rFonts w:ascii="Times New Roman" w:hAnsi="Times New Roman" w:cs="Times New Roman" w:hint="eastAsia"/>
              </w:rPr>
              <w:t>4</w:t>
            </w:r>
            <w:r w:rsidRPr="00E60FCD">
              <w:rPr>
                <w:rFonts w:ascii="Times New Roman" w:hAnsi="Times New Roman" w:cs="Times New Roman"/>
              </w:rPr>
              <w:t>**</w:t>
            </w:r>
          </w:p>
          <w:p w14:paraId="070B9CF3"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0.00</w:t>
            </w:r>
            <w:r w:rsidRPr="00E60FCD">
              <w:rPr>
                <w:rFonts w:ascii="Times New Roman" w:hAnsi="Times New Roman" w:cs="Times New Roman" w:hint="eastAsia"/>
              </w:rPr>
              <w:t>1</w:t>
            </w:r>
          </w:p>
          <w:p w14:paraId="6390D837"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9</w:t>
            </w:r>
            <w:r w:rsidRPr="00E60FCD">
              <w:rPr>
                <w:rFonts w:ascii="Times New Roman" w:hAnsi="Times New Roman" w:cs="Times New Roman" w:hint="eastAsia"/>
              </w:rPr>
              <w:t>2</w:t>
            </w:r>
          </w:p>
        </w:tc>
        <w:tc>
          <w:tcPr>
            <w:tcW w:w="1134" w:type="dxa"/>
            <w:tcBorders>
              <w:top w:val="nil"/>
            </w:tcBorders>
          </w:tcPr>
          <w:p w14:paraId="46C39554"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−0.7</w:t>
            </w:r>
            <w:r w:rsidRPr="00E60FCD">
              <w:rPr>
                <w:rFonts w:ascii="Times New Roman" w:hAnsi="Times New Roman" w:cs="Times New Roman" w:hint="eastAsia"/>
              </w:rPr>
              <w:t>07</w:t>
            </w:r>
            <w:r w:rsidRPr="00E60FCD">
              <w:rPr>
                <w:rFonts w:ascii="Times New Roman" w:hAnsi="Times New Roman" w:cs="Times New Roman"/>
              </w:rPr>
              <w:t>**</w:t>
            </w:r>
          </w:p>
          <w:p w14:paraId="5844837E"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0.000</w:t>
            </w:r>
          </w:p>
          <w:p w14:paraId="577559A8"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9</w:t>
            </w:r>
            <w:r w:rsidRPr="00E60FCD">
              <w:rPr>
                <w:rFonts w:ascii="Times New Roman" w:hAnsi="Times New Roman" w:cs="Times New Roman" w:hint="eastAsia"/>
              </w:rPr>
              <w:t>2</w:t>
            </w:r>
          </w:p>
        </w:tc>
        <w:tc>
          <w:tcPr>
            <w:tcW w:w="1418" w:type="dxa"/>
            <w:tcBorders>
              <w:top w:val="nil"/>
            </w:tcBorders>
          </w:tcPr>
          <w:p w14:paraId="4BFD568D"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w:t>
            </w:r>
            <w:r w:rsidRPr="00E60FCD">
              <w:rPr>
                <w:rFonts w:ascii="Times New Roman" w:hAnsi="Times New Roman" w:cs="Times New Roman" w:hint="eastAsia"/>
              </w:rPr>
              <w:t>488</w:t>
            </w:r>
            <w:r w:rsidRPr="00E60FCD">
              <w:rPr>
                <w:rFonts w:ascii="Times New Roman" w:hAnsi="Times New Roman" w:cs="Times New Roman"/>
              </w:rPr>
              <w:t>**</w:t>
            </w:r>
          </w:p>
          <w:p w14:paraId="50EE34DD"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w:t>
            </w:r>
            <w:r w:rsidRPr="00E60FCD">
              <w:rPr>
                <w:rFonts w:ascii="Times New Roman" w:hAnsi="Times New Roman" w:cs="Times New Roman" w:hint="eastAsia"/>
              </w:rPr>
              <w:t>01</w:t>
            </w:r>
          </w:p>
          <w:p w14:paraId="5D6EF3BA"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hint="eastAsia"/>
              </w:rPr>
              <w:t>68</w:t>
            </w:r>
          </w:p>
        </w:tc>
        <w:tc>
          <w:tcPr>
            <w:tcW w:w="1134" w:type="dxa"/>
            <w:tcBorders>
              <w:top w:val="nil"/>
            </w:tcBorders>
          </w:tcPr>
          <w:p w14:paraId="04890090"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w:t>
            </w:r>
            <w:r w:rsidRPr="00E60FCD">
              <w:rPr>
                <w:rFonts w:ascii="Times New Roman" w:hAnsi="Times New Roman" w:cs="Times New Roman" w:hint="eastAsia"/>
              </w:rPr>
              <w:t>322</w:t>
            </w:r>
            <w:r w:rsidRPr="00E60FCD">
              <w:rPr>
                <w:rFonts w:ascii="Times New Roman" w:hAnsi="Times New Roman" w:cs="Times New Roman"/>
              </w:rPr>
              <w:t>*</w:t>
            </w:r>
          </w:p>
          <w:p w14:paraId="16E74D90"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w:t>
            </w:r>
            <w:r w:rsidRPr="00E60FCD">
              <w:rPr>
                <w:rFonts w:ascii="Times New Roman" w:hAnsi="Times New Roman" w:cs="Times New Roman" w:hint="eastAsia"/>
              </w:rPr>
              <w:t>12</w:t>
            </w:r>
          </w:p>
          <w:p w14:paraId="42973819"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hint="eastAsia"/>
              </w:rPr>
              <w:t>68</w:t>
            </w:r>
          </w:p>
        </w:tc>
        <w:tc>
          <w:tcPr>
            <w:tcW w:w="850" w:type="dxa"/>
            <w:tcBorders>
              <w:top w:val="nil"/>
            </w:tcBorders>
          </w:tcPr>
          <w:p w14:paraId="3E4FE60F"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−0.02</w:t>
            </w:r>
            <w:r w:rsidRPr="00E60FCD">
              <w:rPr>
                <w:rFonts w:ascii="Times New Roman" w:hAnsi="Times New Roman" w:cs="Times New Roman" w:hint="eastAsia"/>
              </w:rPr>
              <w:t>7</w:t>
            </w:r>
          </w:p>
          <w:p w14:paraId="1A399229"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w:t>
            </w:r>
            <w:r w:rsidRPr="00E60FCD">
              <w:rPr>
                <w:rFonts w:ascii="Times New Roman" w:hAnsi="Times New Roman" w:cs="Times New Roman" w:hint="eastAsia"/>
              </w:rPr>
              <w:t>823</w:t>
            </w:r>
          </w:p>
          <w:p w14:paraId="2DA8F807"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9</w:t>
            </w:r>
            <w:r w:rsidRPr="00E60FCD">
              <w:rPr>
                <w:rFonts w:ascii="Times New Roman" w:hAnsi="Times New Roman" w:cs="Times New Roman" w:hint="eastAsia"/>
              </w:rPr>
              <w:t>2</w:t>
            </w:r>
          </w:p>
        </w:tc>
        <w:tc>
          <w:tcPr>
            <w:tcW w:w="992" w:type="dxa"/>
            <w:tcBorders>
              <w:top w:val="nil"/>
            </w:tcBorders>
          </w:tcPr>
          <w:p w14:paraId="463FE2CF"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0.38</w:t>
            </w:r>
            <w:r w:rsidRPr="00E60FCD">
              <w:rPr>
                <w:rFonts w:ascii="Times New Roman" w:hAnsi="Times New Roman" w:cs="Times New Roman" w:hint="eastAsia"/>
              </w:rPr>
              <w:t>4</w:t>
            </w:r>
          </w:p>
          <w:p w14:paraId="1BECF6DE"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0.1</w:t>
            </w:r>
            <w:r w:rsidRPr="00E60FCD">
              <w:rPr>
                <w:rFonts w:ascii="Times New Roman" w:hAnsi="Times New Roman" w:cs="Times New Roman" w:hint="eastAsia"/>
              </w:rPr>
              <w:t>29</w:t>
            </w:r>
          </w:p>
          <w:p w14:paraId="6CC76A0D" w14:textId="77777777"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rPr>
              <w:t>9</w:t>
            </w:r>
            <w:r w:rsidRPr="00E60FCD">
              <w:rPr>
                <w:rFonts w:ascii="Times New Roman" w:hAnsi="Times New Roman" w:cs="Times New Roman" w:hint="eastAsia"/>
              </w:rPr>
              <w:t>2</w:t>
            </w:r>
          </w:p>
        </w:tc>
      </w:tr>
    </w:tbl>
    <w:p w14:paraId="5FF6D2EA" w14:textId="77777777" w:rsidR="003D72BB" w:rsidRPr="00E60FCD" w:rsidRDefault="003D72BB" w:rsidP="00F52F18">
      <w:pPr>
        <w:spacing w:beforeLines="50" w:before="156" w:line="480" w:lineRule="auto"/>
        <w:rPr>
          <w:rFonts w:ascii="Times New Roman" w:hAnsi="Times New Roman" w:cs="Times New Roman"/>
          <w:sz w:val="24"/>
          <w:szCs w:val="24"/>
        </w:rPr>
      </w:pPr>
      <w:r w:rsidRPr="00E60FCD">
        <w:rPr>
          <w:rFonts w:ascii="Times New Roman" w:hAnsi="Times New Roman" w:cs="Times New Roman"/>
          <w:sz w:val="24"/>
          <w:szCs w:val="24"/>
        </w:rPr>
        <w:t>DOC is dissolved organic carbon; Q is stream discharge; T</w:t>
      </w:r>
      <w:r w:rsidRPr="00E60FCD">
        <w:rPr>
          <w:rFonts w:ascii="Times New Roman" w:hAnsi="Times New Roman" w:cs="Times New Roman"/>
          <w:sz w:val="24"/>
          <w:szCs w:val="24"/>
          <w:vertAlign w:val="subscript"/>
        </w:rPr>
        <w:t>air</w:t>
      </w:r>
      <w:r w:rsidRPr="00E60FCD">
        <w:rPr>
          <w:rFonts w:ascii="Times New Roman" w:hAnsi="Times New Roman" w:cs="Times New Roman"/>
          <w:sz w:val="24"/>
          <w:szCs w:val="24"/>
        </w:rPr>
        <w:t xml:space="preserve"> is the average air temperature over the past three days; T</w:t>
      </w:r>
      <w:r w:rsidRPr="00E60FCD">
        <w:rPr>
          <w:rFonts w:ascii="Times New Roman" w:hAnsi="Times New Roman" w:cs="Times New Roman"/>
          <w:sz w:val="24"/>
          <w:szCs w:val="24"/>
          <w:vertAlign w:val="subscript"/>
        </w:rPr>
        <w:t>soil</w:t>
      </w:r>
      <w:r w:rsidRPr="00E60FCD">
        <w:rPr>
          <w:rFonts w:ascii="Times New Roman" w:hAnsi="Times New Roman" w:cs="Times New Roman"/>
          <w:sz w:val="24"/>
          <w:szCs w:val="24"/>
        </w:rPr>
        <w:t xml:space="preserve"> is the average soil temperature of the active layer</w:t>
      </w:r>
      <w:bookmarkStart w:id="7" w:name="OLE_LINK11"/>
      <w:r w:rsidRPr="00E60FCD">
        <w:rPr>
          <w:rFonts w:ascii="Times New Roman" w:hAnsi="Times New Roman" w:cs="Times New Roman"/>
          <w:sz w:val="24"/>
          <w:szCs w:val="24"/>
        </w:rPr>
        <w:t>; “**” denotes p&lt; 0.01</w:t>
      </w:r>
      <w:bookmarkEnd w:id="7"/>
      <w:r w:rsidRPr="00E60FCD">
        <w:rPr>
          <w:rFonts w:ascii="Times New Roman" w:hAnsi="Times New Roman" w:cs="Times New Roman"/>
          <w:sz w:val="24"/>
          <w:szCs w:val="24"/>
        </w:rPr>
        <w:t>; “*” denotes p&lt; 0.05</w:t>
      </w:r>
    </w:p>
    <w:p w14:paraId="1B06402A" w14:textId="77777777" w:rsidR="003D72BB" w:rsidRPr="00E60FCD" w:rsidRDefault="003D72BB" w:rsidP="00F52F18">
      <w:pPr>
        <w:spacing w:beforeLines="50" w:before="156" w:line="480" w:lineRule="auto"/>
        <w:rPr>
          <w:rFonts w:ascii="Times New Roman" w:hAnsi="Times New Roman" w:cs="Times New Roman"/>
        </w:rPr>
      </w:pPr>
    </w:p>
    <w:p w14:paraId="49147C5C" w14:textId="77777777" w:rsidR="00661F54" w:rsidRPr="00E60FCD" w:rsidRDefault="00661F54" w:rsidP="00F52F18">
      <w:pPr>
        <w:spacing w:beforeLines="50" w:before="156" w:line="480" w:lineRule="auto"/>
        <w:rPr>
          <w:rFonts w:ascii="Times New Roman" w:hAnsi="Times New Roman" w:cs="Times New Roman"/>
        </w:rPr>
      </w:pPr>
    </w:p>
    <w:p w14:paraId="68FFFEAC" w14:textId="77777777" w:rsidR="003D6EA1" w:rsidRPr="00E60FCD" w:rsidRDefault="003D6EA1" w:rsidP="00F52F18">
      <w:pPr>
        <w:spacing w:beforeLines="50" w:before="156" w:line="480" w:lineRule="auto"/>
        <w:rPr>
          <w:rFonts w:ascii="Times New Roman" w:hAnsi="Times New Roman" w:cs="Times New Roman"/>
        </w:rPr>
      </w:pPr>
    </w:p>
    <w:p w14:paraId="182BC573" w14:textId="77777777" w:rsidR="003D6EA1" w:rsidRPr="00E60FCD" w:rsidRDefault="003D6EA1" w:rsidP="00F52F18">
      <w:pPr>
        <w:spacing w:beforeLines="50" w:before="156" w:line="480" w:lineRule="auto"/>
        <w:rPr>
          <w:rFonts w:ascii="Times New Roman" w:hAnsi="Times New Roman" w:cs="Times New Roman"/>
        </w:rPr>
      </w:pPr>
    </w:p>
    <w:p w14:paraId="702BCB53" w14:textId="2DA18ED8" w:rsidR="003D6EA1" w:rsidRPr="00E60FCD" w:rsidRDefault="003D6EA1" w:rsidP="003D6EA1">
      <w:pPr>
        <w:spacing w:line="360" w:lineRule="auto"/>
        <w:rPr>
          <w:rFonts w:ascii="Times New Roman" w:hAnsi="Times New Roman" w:cs="Times New Roman"/>
          <w:sz w:val="24"/>
          <w:szCs w:val="24"/>
        </w:rPr>
      </w:pPr>
      <w:r w:rsidRPr="00E60FCD">
        <w:rPr>
          <w:rFonts w:ascii="Times New Roman" w:hAnsi="Times New Roman" w:cs="Times New Roman"/>
          <w:b/>
          <w:sz w:val="24"/>
          <w:szCs w:val="24"/>
        </w:rPr>
        <w:t xml:space="preserve">Table 4. </w:t>
      </w:r>
      <w:r w:rsidRPr="00E60FCD">
        <w:rPr>
          <w:rFonts w:ascii="Times New Roman" w:hAnsi="Times New Roman" w:cs="Times New Roman"/>
          <w:sz w:val="24"/>
          <w:szCs w:val="24"/>
        </w:rPr>
        <w:t>Results of covariance analysis (ANCOVA) between discharge and the fluorescence indexes for the three years.</w:t>
      </w:r>
    </w:p>
    <w:tbl>
      <w:tblPr>
        <w:tblpPr w:leftFromText="180" w:rightFromText="180" w:vertAnchor="text" w:horzAnchor="margin" w:tblpXSpec="center" w:tblpY="110"/>
        <w:tblW w:w="7644"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696"/>
        <w:gridCol w:w="1696"/>
        <w:gridCol w:w="1701"/>
        <w:gridCol w:w="567"/>
        <w:gridCol w:w="992"/>
        <w:gridCol w:w="992"/>
      </w:tblGrid>
      <w:tr w:rsidR="00E60FCD" w:rsidRPr="00E60FCD" w14:paraId="600935C3" w14:textId="77777777" w:rsidTr="00732084">
        <w:trPr>
          <w:trHeight w:val="440"/>
        </w:trPr>
        <w:tc>
          <w:tcPr>
            <w:tcW w:w="1696" w:type="dxa"/>
            <w:tcBorders>
              <w:left w:val="nil"/>
            </w:tcBorders>
          </w:tcPr>
          <w:p w14:paraId="43AE9DFC" w14:textId="478F55DD" w:rsidR="007317C5" w:rsidRPr="00E60FCD" w:rsidRDefault="007317C5" w:rsidP="00732084">
            <w:pPr>
              <w:spacing w:beforeLines="50" w:before="156" w:line="360" w:lineRule="auto"/>
              <w:ind w:firstLineChars="150" w:firstLine="316"/>
              <w:rPr>
                <w:rFonts w:ascii="Times New Roman" w:hAnsi="Times New Roman" w:cs="Times New Roman"/>
                <w:b/>
              </w:rPr>
            </w:pPr>
            <w:r w:rsidRPr="00E60FCD">
              <w:rPr>
                <w:rFonts w:ascii="Times New Roman" w:hAnsi="Times New Roman" w:cs="Times New Roman" w:hint="eastAsia"/>
                <w:b/>
              </w:rPr>
              <w:t>Index</w:t>
            </w:r>
          </w:p>
        </w:tc>
        <w:tc>
          <w:tcPr>
            <w:tcW w:w="1696" w:type="dxa"/>
          </w:tcPr>
          <w:p w14:paraId="5B241EA5" w14:textId="7922B60A" w:rsidR="007317C5" w:rsidRPr="00E60FCD" w:rsidRDefault="007317C5" w:rsidP="00413600">
            <w:pPr>
              <w:spacing w:beforeLines="50" w:before="156" w:line="360" w:lineRule="auto"/>
              <w:rPr>
                <w:rFonts w:ascii="Times New Roman" w:hAnsi="Times New Roman" w:cs="Times New Roman"/>
                <w:b/>
              </w:rPr>
            </w:pPr>
            <w:r w:rsidRPr="00E60FCD">
              <w:rPr>
                <w:rFonts w:ascii="Times New Roman" w:hAnsi="Times New Roman" w:cs="Times New Roman"/>
                <w:b/>
              </w:rPr>
              <w:t>Source</w:t>
            </w:r>
          </w:p>
        </w:tc>
        <w:tc>
          <w:tcPr>
            <w:tcW w:w="1701" w:type="dxa"/>
          </w:tcPr>
          <w:p w14:paraId="13B88493" w14:textId="77777777" w:rsidR="007317C5" w:rsidRPr="00E60FCD" w:rsidRDefault="007317C5" w:rsidP="00413600">
            <w:pPr>
              <w:spacing w:beforeLines="50" w:before="156" w:line="360" w:lineRule="auto"/>
              <w:rPr>
                <w:rFonts w:ascii="Times New Roman" w:hAnsi="Times New Roman" w:cs="Times New Roman"/>
                <w:b/>
              </w:rPr>
            </w:pPr>
            <w:r w:rsidRPr="00E60FCD">
              <w:rPr>
                <w:rFonts w:ascii="Times New Roman" w:hAnsi="Times New Roman" w:cs="Times New Roman"/>
                <w:b/>
              </w:rPr>
              <w:t>Sum of squares</w:t>
            </w:r>
          </w:p>
        </w:tc>
        <w:tc>
          <w:tcPr>
            <w:tcW w:w="567" w:type="dxa"/>
          </w:tcPr>
          <w:p w14:paraId="28C2ACB5" w14:textId="77777777" w:rsidR="007317C5" w:rsidRPr="00E60FCD" w:rsidRDefault="007317C5" w:rsidP="00413600">
            <w:pPr>
              <w:spacing w:beforeLines="50" w:before="156" w:line="360" w:lineRule="auto"/>
              <w:rPr>
                <w:rFonts w:ascii="Times New Roman" w:hAnsi="Times New Roman" w:cs="Times New Roman"/>
                <w:b/>
              </w:rPr>
            </w:pPr>
            <w:r w:rsidRPr="00E60FCD">
              <w:rPr>
                <w:rFonts w:ascii="Times New Roman" w:hAnsi="Times New Roman" w:cs="Times New Roman"/>
                <w:b/>
              </w:rPr>
              <w:t>d</w:t>
            </w:r>
            <w:r w:rsidRPr="00E60FCD">
              <w:rPr>
                <w:rFonts w:ascii="Times New Roman" w:hAnsi="Times New Roman" w:cs="Times New Roman" w:hint="eastAsia"/>
                <w:b/>
              </w:rPr>
              <w:t>f</w:t>
            </w:r>
          </w:p>
        </w:tc>
        <w:tc>
          <w:tcPr>
            <w:tcW w:w="992" w:type="dxa"/>
          </w:tcPr>
          <w:p w14:paraId="72B0F9B4" w14:textId="77777777" w:rsidR="007317C5" w:rsidRPr="00E60FCD" w:rsidRDefault="007317C5" w:rsidP="00413600">
            <w:pPr>
              <w:spacing w:beforeLines="50" w:before="156" w:line="360" w:lineRule="auto"/>
              <w:rPr>
                <w:rFonts w:ascii="Times New Roman" w:hAnsi="Times New Roman" w:cs="Times New Roman"/>
                <w:b/>
              </w:rPr>
            </w:pPr>
            <w:r w:rsidRPr="00E60FCD">
              <w:rPr>
                <w:rFonts w:ascii="Times New Roman" w:hAnsi="Times New Roman" w:cs="Times New Roman"/>
                <w:b/>
              </w:rPr>
              <w:t>F.</w:t>
            </w:r>
          </w:p>
        </w:tc>
        <w:tc>
          <w:tcPr>
            <w:tcW w:w="992" w:type="dxa"/>
            <w:tcBorders>
              <w:right w:val="nil"/>
            </w:tcBorders>
          </w:tcPr>
          <w:p w14:paraId="0A68581E" w14:textId="77777777" w:rsidR="007317C5" w:rsidRPr="00E60FCD" w:rsidRDefault="007317C5" w:rsidP="00413600">
            <w:pPr>
              <w:spacing w:beforeLines="50" w:before="156" w:line="360" w:lineRule="auto"/>
              <w:rPr>
                <w:rFonts w:ascii="Times New Roman" w:hAnsi="Times New Roman" w:cs="Times New Roman"/>
                <w:b/>
              </w:rPr>
            </w:pPr>
            <w:r w:rsidRPr="00E60FCD">
              <w:rPr>
                <w:rFonts w:ascii="Times New Roman" w:hAnsi="Times New Roman" w:cs="Times New Roman"/>
                <w:b/>
              </w:rPr>
              <w:t>Sig.</w:t>
            </w:r>
          </w:p>
        </w:tc>
      </w:tr>
      <w:tr w:rsidR="00E60FCD" w:rsidRPr="00E60FCD" w14:paraId="3012F398" w14:textId="77777777" w:rsidTr="00732084">
        <w:trPr>
          <w:trHeight w:val="795"/>
        </w:trPr>
        <w:tc>
          <w:tcPr>
            <w:tcW w:w="1696" w:type="dxa"/>
            <w:vMerge w:val="restart"/>
            <w:tcBorders>
              <w:left w:val="nil"/>
            </w:tcBorders>
          </w:tcPr>
          <w:p w14:paraId="31AF2B8D" w14:textId="69CDB568" w:rsidR="007317C5" w:rsidRPr="00E60FCD" w:rsidRDefault="007317C5" w:rsidP="00732084">
            <w:pPr>
              <w:spacing w:beforeLines="50" w:before="156" w:line="360" w:lineRule="auto"/>
              <w:ind w:firstLineChars="150" w:firstLine="315"/>
              <w:rPr>
                <w:rFonts w:ascii="Times New Roman" w:hAnsi="Times New Roman" w:cs="Times New Roman"/>
              </w:rPr>
            </w:pPr>
            <w:r w:rsidRPr="00E60FCD">
              <w:rPr>
                <w:rFonts w:ascii="Times New Roman" w:hAnsi="Times New Roman" w:cs="Times New Roman" w:hint="eastAsia"/>
              </w:rPr>
              <w:t>HIX</w:t>
            </w:r>
          </w:p>
        </w:tc>
        <w:tc>
          <w:tcPr>
            <w:tcW w:w="1696" w:type="dxa"/>
            <w:tcBorders>
              <w:bottom w:val="nil"/>
            </w:tcBorders>
          </w:tcPr>
          <w:p w14:paraId="5C6062E3" w14:textId="10710AD8"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Log</w:t>
            </w:r>
            <w:r w:rsidRPr="00E60FCD">
              <w:rPr>
                <w:rFonts w:ascii="Times New Roman" w:hAnsi="Times New Roman" w:cs="Times New Roman" w:hint="eastAsia"/>
                <w:vertAlign w:val="subscript"/>
              </w:rPr>
              <w:t>10</w:t>
            </w:r>
            <w:r w:rsidRPr="00E60FCD">
              <w:rPr>
                <w:rFonts w:ascii="Times New Roman" w:hAnsi="Times New Roman" w:cs="Times New Roman" w:hint="eastAsia"/>
              </w:rPr>
              <w:t>Q</w:t>
            </w:r>
          </w:p>
        </w:tc>
        <w:tc>
          <w:tcPr>
            <w:tcW w:w="1701" w:type="dxa"/>
            <w:tcBorders>
              <w:bottom w:val="nil"/>
            </w:tcBorders>
          </w:tcPr>
          <w:p w14:paraId="78BE91A0" w14:textId="3D476DAC"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rPr>
              <w:t>296.045</w:t>
            </w:r>
          </w:p>
        </w:tc>
        <w:tc>
          <w:tcPr>
            <w:tcW w:w="567" w:type="dxa"/>
            <w:tcBorders>
              <w:bottom w:val="nil"/>
            </w:tcBorders>
          </w:tcPr>
          <w:p w14:paraId="41E5AE4C" w14:textId="7D4D6730"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1</w:t>
            </w:r>
          </w:p>
        </w:tc>
        <w:tc>
          <w:tcPr>
            <w:tcW w:w="992" w:type="dxa"/>
            <w:tcBorders>
              <w:bottom w:val="nil"/>
            </w:tcBorders>
          </w:tcPr>
          <w:p w14:paraId="2AEE69A9" w14:textId="45C4159A"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rPr>
              <w:t>70.315</w:t>
            </w:r>
          </w:p>
        </w:tc>
        <w:tc>
          <w:tcPr>
            <w:tcW w:w="992" w:type="dxa"/>
            <w:tcBorders>
              <w:bottom w:val="nil"/>
              <w:right w:val="nil"/>
            </w:tcBorders>
          </w:tcPr>
          <w:p w14:paraId="1758431A" w14:textId="421478E2"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0.000</w:t>
            </w:r>
          </w:p>
        </w:tc>
      </w:tr>
      <w:tr w:rsidR="00E60FCD" w:rsidRPr="00E60FCD" w14:paraId="46FA414B" w14:textId="77777777" w:rsidTr="00732084">
        <w:trPr>
          <w:trHeight w:val="795"/>
        </w:trPr>
        <w:tc>
          <w:tcPr>
            <w:tcW w:w="1696" w:type="dxa"/>
            <w:vMerge/>
            <w:tcBorders>
              <w:left w:val="nil"/>
            </w:tcBorders>
          </w:tcPr>
          <w:p w14:paraId="69B24359" w14:textId="77777777" w:rsidR="007317C5" w:rsidRPr="00E60FCD" w:rsidRDefault="007317C5" w:rsidP="00D2732D">
            <w:pPr>
              <w:spacing w:beforeLines="50" w:before="156" w:line="360" w:lineRule="auto"/>
              <w:rPr>
                <w:rFonts w:ascii="Times New Roman" w:hAnsi="Times New Roman" w:cs="Times New Roman"/>
              </w:rPr>
            </w:pPr>
          </w:p>
        </w:tc>
        <w:tc>
          <w:tcPr>
            <w:tcW w:w="1696" w:type="dxa"/>
            <w:tcBorders>
              <w:top w:val="nil"/>
            </w:tcBorders>
          </w:tcPr>
          <w:p w14:paraId="6217DC11" w14:textId="266E3F9C"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Year</w:t>
            </w:r>
          </w:p>
        </w:tc>
        <w:tc>
          <w:tcPr>
            <w:tcW w:w="1701" w:type="dxa"/>
            <w:tcBorders>
              <w:top w:val="nil"/>
            </w:tcBorders>
          </w:tcPr>
          <w:p w14:paraId="48626DD0" w14:textId="7E71AAEB"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rPr>
              <w:t>9.318</w:t>
            </w:r>
          </w:p>
        </w:tc>
        <w:tc>
          <w:tcPr>
            <w:tcW w:w="567" w:type="dxa"/>
            <w:tcBorders>
              <w:top w:val="nil"/>
            </w:tcBorders>
          </w:tcPr>
          <w:p w14:paraId="031BA526" w14:textId="654F11EE"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2</w:t>
            </w:r>
          </w:p>
        </w:tc>
        <w:tc>
          <w:tcPr>
            <w:tcW w:w="992" w:type="dxa"/>
            <w:tcBorders>
              <w:top w:val="nil"/>
            </w:tcBorders>
          </w:tcPr>
          <w:p w14:paraId="211030E9" w14:textId="1B36A909"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rPr>
              <w:t>1.107</w:t>
            </w:r>
          </w:p>
        </w:tc>
        <w:tc>
          <w:tcPr>
            <w:tcW w:w="992" w:type="dxa"/>
            <w:tcBorders>
              <w:top w:val="nil"/>
              <w:right w:val="nil"/>
            </w:tcBorders>
          </w:tcPr>
          <w:p w14:paraId="053114DE" w14:textId="6B095900"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0.</w:t>
            </w:r>
            <w:r w:rsidRPr="00E60FCD">
              <w:rPr>
                <w:rFonts w:ascii="Times New Roman" w:hAnsi="Times New Roman" w:cs="Times New Roman"/>
              </w:rPr>
              <w:t>335</w:t>
            </w:r>
          </w:p>
        </w:tc>
      </w:tr>
      <w:tr w:rsidR="00E60FCD" w:rsidRPr="00E60FCD" w14:paraId="503E97B9" w14:textId="77777777" w:rsidTr="00732084">
        <w:trPr>
          <w:trHeight w:val="815"/>
        </w:trPr>
        <w:tc>
          <w:tcPr>
            <w:tcW w:w="1696" w:type="dxa"/>
            <w:vMerge w:val="restart"/>
            <w:tcBorders>
              <w:left w:val="nil"/>
            </w:tcBorders>
          </w:tcPr>
          <w:p w14:paraId="6EDC155B" w14:textId="6EEE1382" w:rsidR="007317C5" w:rsidRPr="00E60FCD" w:rsidRDefault="007317C5" w:rsidP="00732084">
            <w:pPr>
              <w:spacing w:beforeLines="50" w:before="156" w:line="360" w:lineRule="auto"/>
              <w:ind w:firstLineChars="200" w:firstLine="420"/>
              <w:rPr>
                <w:rFonts w:ascii="Times New Roman" w:hAnsi="Times New Roman" w:cs="Times New Roman"/>
              </w:rPr>
            </w:pPr>
            <w:r w:rsidRPr="00E60FCD">
              <w:rPr>
                <w:rFonts w:ascii="Times New Roman" w:hAnsi="Times New Roman" w:cs="Times New Roman" w:hint="eastAsia"/>
              </w:rPr>
              <w:t>FI</w:t>
            </w:r>
          </w:p>
        </w:tc>
        <w:tc>
          <w:tcPr>
            <w:tcW w:w="1696" w:type="dxa"/>
            <w:tcBorders>
              <w:bottom w:val="nil"/>
            </w:tcBorders>
          </w:tcPr>
          <w:p w14:paraId="09A7C061" w14:textId="6D47FA89"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Log</w:t>
            </w:r>
            <w:r w:rsidRPr="00E60FCD">
              <w:rPr>
                <w:rFonts w:ascii="Times New Roman" w:hAnsi="Times New Roman" w:cs="Times New Roman" w:hint="eastAsia"/>
                <w:vertAlign w:val="subscript"/>
              </w:rPr>
              <w:t>10</w:t>
            </w:r>
            <w:r w:rsidRPr="00E60FCD">
              <w:rPr>
                <w:rFonts w:ascii="Times New Roman" w:hAnsi="Times New Roman" w:cs="Times New Roman" w:hint="eastAsia"/>
              </w:rPr>
              <w:t>Q</w:t>
            </w:r>
          </w:p>
        </w:tc>
        <w:tc>
          <w:tcPr>
            <w:tcW w:w="1701" w:type="dxa"/>
            <w:tcBorders>
              <w:bottom w:val="nil"/>
            </w:tcBorders>
          </w:tcPr>
          <w:p w14:paraId="038BEC75" w14:textId="0943904C"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0.097</w:t>
            </w:r>
          </w:p>
        </w:tc>
        <w:tc>
          <w:tcPr>
            <w:tcW w:w="567" w:type="dxa"/>
            <w:tcBorders>
              <w:bottom w:val="nil"/>
            </w:tcBorders>
          </w:tcPr>
          <w:p w14:paraId="29FB0638" w14:textId="561B900C"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1</w:t>
            </w:r>
          </w:p>
        </w:tc>
        <w:tc>
          <w:tcPr>
            <w:tcW w:w="992" w:type="dxa"/>
            <w:tcBorders>
              <w:bottom w:val="nil"/>
            </w:tcBorders>
          </w:tcPr>
          <w:p w14:paraId="587D272C" w14:textId="307DD8FE"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63.490</w:t>
            </w:r>
          </w:p>
        </w:tc>
        <w:tc>
          <w:tcPr>
            <w:tcW w:w="992" w:type="dxa"/>
            <w:tcBorders>
              <w:bottom w:val="nil"/>
              <w:right w:val="nil"/>
            </w:tcBorders>
          </w:tcPr>
          <w:p w14:paraId="5454B207" w14:textId="212472EF"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0.000</w:t>
            </w:r>
          </w:p>
        </w:tc>
      </w:tr>
      <w:tr w:rsidR="00E60FCD" w:rsidRPr="00E60FCD" w14:paraId="5CA075E8" w14:textId="77777777" w:rsidTr="00732084">
        <w:trPr>
          <w:trHeight w:val="815"/>
        </w:trPr>
        <w:tc>
          <w:tcPr>
            <w:tcW w:w="1696" w:type="dxa"/>
            <w:vMerge/>
            <w:tcBorders>
              <w:left w:val="nil"/>
            </w:tcBorders>
          </w:tcPr>
          <w:p w14:paraId="1938109B" w14:textId="77777777" w:rsidR="007317C5" w:rsidRPr="00E60FCD" w:rsidRDefault="007317C5" w:rsidP="00D2732D">
            <w:pPr>
              <w:spacing w:beforeLines="50" w:before="156" w:line="360" w:lineRule="auto"/>
              <w:rPr>
                <w:rFonts w:ascii="Times New Roman" w:hAnsi="Times New Roman" w:cs="Times New Roman"/>
              </w:rPr>
            </w:pPr>
          </w:p>
        </w:tc>
        <w:tc>
          <w:tcPr>
            <w:tcW w:w="1696" w:type="dxa"/>
            <w:tcBorders>
              <w:top w:val="nil"/>
            </w:tcBorders>
          </w:tcPr>
          <w:p w14:paraId="0C4F849A" w14:textId="7D63564C"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Year</w:t>
            </w:r>
          </w:p>
        </w:tc>
        <w:tc>
          <w:tcPr>
            <w:tcW w:w="1701" w:type="dxa"/>
            <w:tcBorders>
              <w:top w:val="nil"/>
            </w:tcBorders>
          </w:tcPr>
          <w:p w14:paraId="619ECD1A" w14:textId="1FED2440"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0.00</w:t>
            </w:r>
            <w:r w:rsidRPr="00E60FCD">
              <w:rPr>
                <w:rFonts w:ascii="Times New Roman" w:hAnsi="Times New Roman" w:cs="Times New Roman"/>
              </w:rPr>
              <w:t>7</w:t>
            </w:r>
          </w:p>
        </w:tc>
        <w:tc>
          <w:tcPr>
            <w:tcW w:w="567" w:type="dxa"/>
            <w:tcBorders>
              <w:top w:val="nil"/>
            </w:tcBorders>
          </w:tcPr>
          <w:p w14:paraId="242F5163" w14:textId="1600DE5C"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2</w:t>
            </w:r>
          </w:p>
        </w:tc>
        <w:tc>
          <w:tcPr>
            <w:tcW w:w="992" w:type="dxa"/>
            <w:tcBorders>
              <w:top w:val="nil"/>
            </w:tcBorders>
          </w:tcPr>
          <w:p w14:paraId="55113490" w14:textId="2065C508"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2.128</w:t>
            </w:r>
          </w:p>
        </w:tc>
        <w:tc>
          <w:tcPr>
            <w:tcW w:w="992" w:type="dxa"/>
            <w:tcBorders>
              <w:top w:val="nil"/>
              <w:right w:val="nil"/>
            </w:tcBorders>
          </w:tcPr>
          <w:p w14:paraId="101A50F5" w14:textId="1510D3DF"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0.125</w:t>
            </w:r>
          </w:p>
        </w:tc>
      </w:tr>
      <w:tr w:rsidR="00E60FCD" w:rsidRPr="00E60FCD" w14:paraId="370CDAD3" w14:textId="77777777" w:rsidTr="00732084">
        <w:trPr>
          <w:trHeight w:val="815"/>
        </w:trPr>
        <w:tc>
          <w:tcPr>
            <w:tcW w:w="1696" w:type="dxa"/>
            <w:vMerge w:val="restart"/>
            <w:tcBorders>
              <w:left w:val="nil"/>
            </w:tcBorders>
          </w:tcPr>
          <w:p w14:paraId="690068EE" w14:textId="59A31D16" w:rsidR="007317C5" w:rsidRPr="00E60FCD" w:rsidRDefault="007317C5" w:rsidP="00732084">
            <w:pPr>
              <w:spacing w:beforeLines="50" w:before="156" w:line="360" w:lineRule="auto"/>
              <w:ind w:firstLineChars="200" w:firstLine="420"/>
              <w:rPr>
                <w:rFonts w:ascii="Times New Roman" w:hAnsi="Times New Roman" w:cs="Times New Roman"/>
              </w:rPr>
            </w:pPr>
            <w:r w:rsidRPr="00E60FCD">
              <w:rPr>
                <w:rFonts w:ascii="Times New Roman" w:hAnsi="Times New Roman" w:cs="Times New Roman" w:hint="eastAsia"/>
              </w:rPr>
              <w:t>BIX</w:t>
            </w:r>
          </w:p>
        </w:tc>
        <w:tc>
          <w:tcPr>
            <w:tcW w:w="1696" w:type="dxa"/>
            <w:tcBorders>
              <w:bottom w:val="nil"/>
            </w:tcBorders>
          </w:tcPr>
          <w:p w14:paraId="4FC65391" w14:textId="6A493815"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Log</w:t>
            </w:r>
            <w:r w:rsidRPr="00E60FCD">
              <w:rPr>
                <w:rFonts w:ascii="Times New Roman" w:hAnsi="Times New Roman" w:cs="Times New Roman" w:hint="eastAsia"/>
                <w:vertAlign w:val="subscript"/>
              </w:rPr>
              <w:t>10</w:t>
            </w:r>
            <w:r w:rsidRPr="00E60FCD">
              <w:rPr>
                <w:rFonts w:ascii="Times New Roman" w:hAnsi="Times New Roman" w:cs="Times New Roman" w:hint="eastAsia"/>
              </w:rPr>
              <w:t>Q</w:t>
            </w:r>
          </w:p>
        </w:tc>
        <w:tc>
          <w:tcPr>
            <w:tcW w:w="1701" w:type="dxa"/>
            <w:tcBorders>
              <w:bottom w:val="nil"/>
            </w:tcBorders>
          </w:tcPr>
          <w:p w14:paraId="0680CB1B" w14:textId="60A00EF9"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0.084</w:t>
            </w:r>
          </w:p>
        </w:tc>
        <w:tc>
          <w:tcPr>
            <w:tcW w:w="567" w:type="dxa"/>
            <w:tcBorders>
              <w:bottom w:val="nil"/>
            </w:tcBorders>
          </w:tcPr>
          <w:p w14:paraId="15FC6DBA" w14:textId="608D1163"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1</w:t>
            </w:r>
          </w:p>
        </w:tc>
        <w:tc>
          <w:tcPr>
            <w:tcW w:w="992" w:type="dxa"/>
            <w:tcBorders>
              <w:bottom w:val="nil"/>
            </w:tcBorders>
          </w:tcPr>
          <w:p w14:paraId="74FD2F5A" w14:textId="06B2FF50"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86.098</w:t>
            </w:r>
          </w:p>
        </w:tc>
        <w:tc>
          <w:tcPr>
            <w:tcW w:w="992" w:type="dxa"/>
            <w:tcBorders>
              <w:bottom w:val="nil"/>
              <w:right w:val="nil"/>
            </w:tcBorders>
          </w:tcPr>
          <w:p w14:paraId="300E7E37" w14:textId="7D6B1E01"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0.000</w:t>
            </w:r>
          </w:p>
        </w:tc>
      </w:tr>
      <w:tr w:rsidR="00E60FCD" w:rsidRPr="00E60FCD" w14:paraId="1F4CAB3C" w14:textId="77777777" w:rsidTr="00732084">
        <w:trPr>
          <w:trHeight w:val="815"/>
        </w:trPr>
        <w:tc>
          <w:tcPr>
            <w:tcW w:w="1696" w:type="dxa"/>
            <w:vMerge/>
            <w:tcBorders>
              <w:left w:val="nil"/>
            </w:tcBorders>
          </w:tcPr>
          <w:p w14:paraId="03339823" w14:textId="77777777" w:rsidR="007317C5" w:rsidRPr="00E60FCD" w:rsidRDefault="007317C5" w:rsidP="00D2732D">
            <w:pPr>
              <w:spacing w:beforeLines="50" w:before="156" w:line="360" w:lineRule="auto"/>
              <w:rPr>
                <w:rFonts w:ascii="Times New Roman" w:hAnsi="Times New Roman" w:cs="Times New Roman"/>
              </w:rPr>
            </w:pPr>
          </w:p>
        </w:tc>
        <w:tc>
          <w:tcPr>
            <w:tcW w:w="1696" w:type="dxa"/>
            <w:tcBorders>
              <w:top w:val="nil"/>
            </w:tcBorders>
          </w:tcPr>
          <w:p w14:paraId="6D603521" w14:textId="15F9699A"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Year</w:t>
            </w:r>
          </w:p>
        </w:tc>
        <w:tc>
          <w:tcPr>
            <w:tcW w:w="1701" w:type="dxa"/>
            <w:tcBorders>
              <w:top w:val="nil"/>
            </w:tcBorders>
          </w:tcPr>
          <w:p w14:paraId="1EE31899" w14:textId="3C894D82"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0.004</w:t>
            </w:r>
          </w:p>
        </w:tc>
        <w:tc>
          <w:tcPr>
            <w:tcW w:w="567" w:type="dxa"/>
            <w:tcBorders>
              <w:top w:val="nil"/>
            </w:tcBorders>
          </w:tcPr>
          <w:p w14:paraId="09335577" w14:textId="59311C8D"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2</w:t>
            </w:r>
          </w:p>
        </w:tc>
        <w:tc>
          <w:tcPr>
            <w:tcW w:w="992" w:type="dxa"/>
            <w:tcBorders>
              <w:top w:val="nil"/>
            </w:tcBorders>
          </w:tcPr>
          <w:p w14:paraId="07E2B1E7" w14:textId="4472F7E8"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rPr>
              <w:t>1.850</w:t>
            </w:r>
          </w:p>
        </w:tc>
        <w:tc>
          <w:tcPr>
            <w:tcW w:w="992" w:type="dxa"/>
            <w:tcBorders>
              <w:top w:val="nil"/>
              <w:right w:val="nil"/>
            </w:tcBorders>
          </w:tcPr>
          <w:p w14:paraId="1ECFA72A" w14:textId="732367AD" w:rsidR="007317C5" w:rsidRPr="00E60FCD" w:rsidRDefault="007317C5" w:rsidP="00D2732D">
            <w:pPr>
              <w:spacing w:beforeLines="50" w:before="156" w:line="360" w:lineRule="auto"/>
              <w:rPr>
                <w:rFonts w:ascii="Times New Roman" w:hAnsi="Times New Roman" w:cs="Times New Roman"/>
              </w:rPr>
            </w:pPr>
            <w:r w:rsidRPr="00E60FCD">
              <w:rPr>
                <w:rFonts w:ascii="Times New Roman" w:hAnsi="Times New Roman" w:cs="Times New Roman" w:hint="eastAsia"/>
              </w:rPr>
              <w:t>0.163</w:t>
            </w:r>
          </w:p>
        </w:tc>
      </w:tr>
    </w:tbl>
    <w:p w14:paraId="56CA5379" w14:textId="77777777" w:rsidR="007317C5" w:rsidRPr="00E60FCD" w:rsidRDefault="007317C5" w:rsidP="003D6EA1">
      <w:pPr>
        <w:spacing w:line="360" w:lineRule="auto"/>
        <w:rPr>
          <w:rFonts w:ascii="Times New Roman" w:hAnsi="Times New Roman" w:cs="Times New Roman"/>
        </w:rPr>
      </w:pPr>
    </w:p>
    <w:p w14:paraId="7C97029C" w14:textId="1B9995E9" w:rsidR="003D6EA1" w:rsidRPr="00E60FCD" w:rsidRDefault="00D2732D" w:rsidP="003D6EA1">
      <w:pPr>
        <w:spacing w:line="360" w:lineRule="auto"/>
        <w:rPr>
          <w:rFonts w:ascii="Times New Roman" w:hAnsi="Times New Roman" w:cs="Times New Roman"/>
          <w:sz w:val="24"/>
          <w:szCs w:val="24"/>
        </w:rPr>
      </w:pPr>
      <w:r w:rsidRPr="00E60FCD">
        <w:rPr>
          <w:rFonts w:ascii="Times New Roman" w:hAnsi="Times New Roman" w:cs="Times New Roman"/>
        </w:rPr>
        <w:t>The indexes, HIX, FI, and BIX</w:t>
      </w:r>
      <w:r w:rsidRPr="00E60FCD">
        <w:rPr>
          <w:rFonts w:ascii="Times New Roman" w:hAnsi="Times New Roman" w:cs="Times New Roman" w:hint="eastAsia"/>
          <w:sz w:val="24"/>
          <w:szCs w:val="24"/>
        </w:rPr>
        <w:t>,</w:t>
      </w:r>
      <w:r w:rsidR="003D6EA1" w:rsidRPr="00E60FCD">
        <w:rPr>
          <w:rFonts w:ascii="Times New Roman" w:hAnsi="Times New Roman" w:cs="Times New Roman"/>
          <w:sz w:val="24"/>
          <w:szCs w:val="24"/>
        </w:rPr>
        <w:t xml:space="preserve"> </w:t>
      </w:r>
      <w:r w:rsidRPr="00E60FCD">
        <w:rPr>
          <w:rFonts w:ascii="Times New Roman" w:hAnsi="Times New Roman" w:cs="Times New Roman"/>
          <w:sz w:val="24"/>
          <w:szCs w:val="24"/>
        </w:rPr>
        <w:t>are set as dependent variables;</w:t>
      </w:r>
      <w:r w:rsidR="003D6EA1" w:rsidRPr="00E60FCD">
        <w:rPr>
          <w:rFonts w:ascii="Times New Roman" w:hAnsi="Times New Roman" w:cs="Times New Roman"/>
          <w:sz w:val="24"/>
          <w:szCs w:val="24"/>
        </w:rPr>
        <w:t xml:space="preserve"> log</w:t>
      </w:r>
      <w:r w:rsidR="003D6EA1" w:rsidRPr="00E60FCD">
        <w:rPr>
          <w:rFonts w:ascii="Times New Roman" w:hAnsi="Times New Roman" w:cs="Times New Roman"/>
          <w:sz w:val="24"/>
          <w:szCs w:val="24"/>
          <w:vertAlign w:val="subscript"/>
        </w:rPr>
        <w:t>10</w:t>
      </w:r>
      <w:r w:rsidR="003D6EA1" w:rsidRPr="00E60FCD">
        <w:rPr>
          <w:rFonts w:ascii="Times New Roman" w:hAnsi="Times New Roman" w:cs="Times New Roman"/>
          <w:sz w:val="24"/>
          <w:szCs w:val="24"/>
        </w:rPr>
        <w:t xml:space="preserve">Q are covariate; Year denotes </w:t>
      </w:r>
      <w:r w:rsidRPr="00E60FCD">
        <w:rPr>
          <w:rFonts w:ascii="Times New Roman" w:hAnsi="Times New Roman" w:cs="Times New Roman"/>
          <w:sz w:val="24"/>
          <w:szCs w:val="24"/>
        </w:rPr>
        <w:t xml:space="preserve">fixed factor. </w:t>
      </w:r>
    </w:p>
    <w:p w14:paraId="6516437F" w14:textId="77777777" w:rsidR="00F81169" w:rsidRPr="00E60FCD" w:rsidRDefault="00F81169" w:rsidP="00661F54">
      <w:pPr>
        <w:spacing w:beforeLines="50" w:before="156" w:line="480" w:lineRule="auto"/>
        <w:rPr>
          <w:rFonts w:ascii="Times New Roman" w:hAnsi="Times New Roman" w:cs="Times New Roman"/>
          <w:sz w:val="24"/>
          <w:szCs w:val="24"/>
        </w:rPr>
      </w:pPr>
    </w:p>
    <w:p w14:paraId="2EA38ABA" w14:textId="77777777" w:rsidR="00661F54" w:rsidRPr="00E60FCD" w:rsidRDefault="00661F54" w:rsidP="00F52F18">
      <w:pPr>
        <w:spacing w:beforeLines="50" w:before="156" w:line="480" w:lineRule="auto"/>
        <w:rPr>
          <w:rFonts w:ascii="Times New Roman" w:hAnsi="Times New Roman" w:cs="Times New Roman"/>
          <w:sz w:val="24"/>
          <w:szCs w:val="24"/>
        </w:rPr>
      </w:pPr>
    </w:p>
    <w:p w14:paraId="7DFD3EF7" w14:textId="77777777" w:rsidR="003D6EA1" w:rsidRPr="00E60FCD" w:rsidRDefault="003D6EA1" w:rsidP="00F52F18">
      <w:pPr>
        <w:spacing w:beforeLines="50" w:before="156" w:line="480" w:lineRule="auto"/>
        <w:rPr>
          <w:rFonts w:ascii="Times New Roman" w:hAnsi="Times New Roman" w:cs="Times New Roman"/>
          <w:sz w:val="24"/>
          <w:szCs w:val="24"/>
        </w:rPr>
      </w:pPr>
    </w:p>
    <w:p w14:paraId="0BB8B13D" w14:textId="77777777" w:rsidR="003D6EA1" w:rsidRPr="00E60FCD" w:rsidRDefault="003D6EA1" w:rsidP="00F52F18">
      <w:pPr>
        <w:spacing w:beforeLines="50" w:before="156" w:line="480" w:lineRule="auto"/>
        <w:rPr>
          <w:rFonts w:ascii="Times New Roman" w:hAnsi="Times New Roman" w:cs="Times New Roman"/>
          <w:sz w:val="24"/>
          <w:szCs w:val="24"/>
        </w:rPr>
      </w:pPr>
    </w:p>
    <w:p w14:paraId="5210A62B" w14:textId="77777777" w:rsidR="003D6EA1" w:rsidRPr="00E60FCD" w:rsidRDefault="003D6EA1" w:rsidP="00F52F18">
      <w:pPr>
        <w:spacing w:beforeLines="50" w:before="156" w:line="480" w:lineRule="auto"/>
        <w:rPr>
          <w:rFonts w:ascii="Times New Roman" w:hAnsi="Times New Roman" w:cs="Times New Roman"/>
        </w:rPr>
      </w:pPr>
    </w:p>
    <w:p w14:paraId="0227FC01" w14:textId="77777777" w:rsidR="00661F54" w:rsidRPr="00E60FCD" w:rsidRDefault="00661F54" w:rsidP="00F52F18">
      <w:pPr>
        <w:spacing w:beforeLines="50" w:before="156" w:line="480" w:lineRule="auto"/>
        <w:rPr>
          <w:rFonts w:ascii="Times New Roman" w:hAnsi="Times New Roman" w:cs="Times New Roman"/>
        </w:rPr>
      </w:pPr>
    </w:p>
    <w:p w14:paraId="57AF7C44" w14:textId="77777777" w:rsidR="00661F54" w:rsidRPr="00E60FCD" w:rsidRDefault="00661F54" w:rsidP="00F52F18">
      <w:pPr>
        <w:spacing w:beforeLines="50" w:before="156" w:line="480" w:lineRule="auto"/>
        <w:rPr>
          <w:rFonts w:ascii="Times New Roman" w:hAnsi="Times New Roman" w:cs="Times New Roman"/>
        </w:rPr>
      </w:pPr>
    </w:p>
    <w:p w14:paraId="350D84AD" w14:textId="77777777" w:rsidR="00A41BFF" w:rsidRPr="00E60FCD" w:rsidRDefault="00A41BFF" w:rsidP="00A41BFF">
      <w:pPr>
        <w:tabs>
          <w:tab w:val="left" w:pos="1395"/>
        </w:tabs>
        <w:rPr>
          <w:rFonts w:ascii="Times New Roman" w:eastAsia="宋体" w:hAnsi="Times New Roman" w:cs="Times New Roman"/>
          <w:szCs w:val="24"/>
          <w:lang w:val="en-GB"/>
        </w:rPr>
      </w:pPr>
      <w:bookmarkStart w:id="8" w:name="OLE_LINK13"/>
    </w:p>
    <w:p w14:paraId="62A7AF72" w14:textId="77777777" w:rsidR="00A41BFF" w:rsidRPr="00E60FCD" w:rsidRDefault="00A41BFF" w:rsidP="00A41BFF">
      <w:pPr>
        <w:tabs>
          <w:tab w:val="left" w:pos="1395"/>
        </w:tabs>
        <w:rPr>
          <w:rFonts w:ascii="Times New Roman" w:eastAsia="宋体" w:hAnsi="Times New Roman" w:cs="Times New Roman"/>
          <w:szCs w:val="24"/>
          <w:lang w:val="en-GB"/>
        </w:rPr>
      </w:pPr>
    </w:p>
    <w:p w14:paraId="56029702" w14:textId="77777777" w:rsidR="00A41BFF" w:rsidRPr="00E60FCD" w:rsidRDefault="00A41BFF" w:rsidP="00A41BFF">
      <w:pPr>
        <w:tabs>
          <w:tab w:val="left" w:pos="1395"/>
        </w:tabs>
        <w:rPr>
          <w:rFonts w:ascii="Times New Roman" w:eastAsia="宋体" w:hAnsi="Times New Roman" w:cs="Times New Roman"/>
          <w:szCs w:val="24"/>
          <w:lang w:val="en-GB"/>
        </w:rPr>
      </w:pPr>
    </w:p>
    <w:p w14:paraId="3C680576" w14:textId="77777777" w:rsidR="00A41BFF" w:rsidRPr="00E60FCD" w:rsidRDefault="00A41BFF" w:rsidP="00A41BFF">
      <w:pPr>
        <w:tabs>
          <w:tab w:val="left" w:pos="1395"/>
        </w:tabs>
        <w:rPr>
          <w:rFonts w:ascii="Times New Roman" w:eastAsia="宋体" w:hAnsi="Times New Roman" w:cs="Times New Roman"/>
          <w:szCs w:val="24"/>
          <w:lang w:val="en-GB"/>
        </w:rPr>
      </w:pPr>
    </w:p>
    <w:p w14:paraId="7DA6629F" w14:textId="77777777" w:rsidR="00A41BFF" w:rsidRPr="00E60FCD" w:rsidRDefault="00A41BFF" w:rsidP="00A41BFF">
      <w:pPr>
        <w:rPr>
          <w:rFonts w:ascii="Times New Roman" w:eastAsia="宋体" w:hAnsi="Times New Roman" w:cs="Times New Roman"/>
          <w:szCs w:val="24"/>
          <w:lang w:val="en-GB"/>
        </w:rPr>
      </w:pPr>
    </w:p>
    <w:p w14:paraId="73225708"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s">
            <w:drawing>
              <wp:anchor distT="0" distB="0" distL="114300" distR="114300" simplePos="0" relativeHeight="251687936" behindDoc="0" locked="0" layoutInCell="1" allowOverlap="1" wp14:anchorId="2185AFDA" wp14:editId="20B7F51F">
                <wp:simplePos x="0" y="0"/>
                <wp:positionH relativeFrom="column">
                  <wp:posOffset>1430020</wp:posOffset>
                </wp:positionH>
                <wp:positionV relativeFrom="paragraph">
                  <wp:posOffset>170815</wp:posOffset>
                </wp:positionV>
                <wp:extent cx="565785" cy="222885"/>
                <wp:effectExtent l="0" t="0" r="5715" b="5715"/>
                <wp:wrapNone/>
                <wp:docPr id="204"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3FCC9" w14:textId="77777777" w:rsidR="00FC56E2" w:rsidRPr="00FA3D71" w:rsidRDefault="00FC56E2" w:rsidP="00A41BFF">
                            <w:pPr>
                              <w:rPr>
                                <w:rFonts w:ascii="Arial" w:hAnsi="Arial" w:cs="Arial"/>
                                <w:b/>
                              </w:rPr>
                            </w:pPr>
                            <w:smartTag w:uri="urn:schemas-microsoft-com:office:smarttags" w:element="place">
                              <w:smartTag w:uri="urn:schemas-microsoft-com:office:smarttags" w:element="country-region">
                                <w:r>
                                  <w:rPr>
                                    <w:rFonts w:ascii="Arial" w:hAnsi="Arial" w:cs="Arial" w:hint="eastAsia"/>
                                    <w:b/>
                                  </w:rPr>
                                  <w:t>Russia</w:t>
                                </w:r>
                              </w:smartTag>
                            </w:smartTag>
                          </w:p>
                        </w:txbxContent>
                      </wps:txbx>
                      <wps:bodyPr rot="0" vert="horz" wrap="square" lIns="0" tIns="0" rIns="0" bIns="0" anchor="t" anchorCtr="0" upright="1">
                        <a:noAutofit/>
                      </wps:bodyPr>
                    </wps:wsp>
                  </a:graphicData>
                </a:graphic>
              </wp:anchor>
            </w:drawing>
          </mc:Choice>
          <mc:Fallback>
            <w:pict>
              <v:shapetype w14:anchorId="2185AFDA" id="_x0000_t202" coordsize="21600,21600" o:spt="202" path="m,l,21600r21600,l21600,xe">
                <v:stroke joinstyle="miter"/>
                <v:path gradientshapeok="t" o:connecttype="rect"/>
              </v:shapetype>
              <v:shape id="Text Box 116" o:spid="_x0000_s1026" type="#_x0000_t202" style="position:absolute;left:0;text-align:left;margin-left:112.6pt;margin-top:13.45pt;width:44.55pt;height:17.5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yC7sgIAALQ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" filled="f" stroked="f">
                <v:textbox inset="0,0,0,0">
                  <w:txbxContent>
                    <w:p w14:paraId="6C93FCC9" w14:textId="77777777" w:rsidR="00FC56E2" w:rsidRPr="00FA3D71" w:rsidRDefault="00FC56E2" w:rsidP="00A41BFF">
                      <w:pPr>
                        <w:rPr>
                          <w:rFonts w:ascii="Arial" w:hAnsi="Arial" w:cs="Arial"/>
                          <w:b/>
                        </w:rPr>
                      </w:pPr>
                      <w:smartTag w:uri="urn:schemas-microsoft-com:office:smarttags" w:element="place">
                        <w:smartTag w:uri="urn:schemas-microsoft-com:office:smarttags" w:element="country-region">
                          <w:r>
                            <w:rPr>
                              <w:rFonts w:ascii="Arial" w:hAnsi="Arial" w:cs="Arial" w:hint="eastAsia"/>
                              <w:b/>
                            </w:rPr>
                            <w:t>Russia</w:t>
                          </w:r>
                        </w:smartTag>
                      </w:smartTag>
                    </w:p>
                  </w:txbxContent>
                </v:textbox>
              </v:shape>
            </w:pict>
          </mc:Fallback>
        </mc:AlternateContent>
      </w:r>
      <w:r w:rsidRPr="00E60FCD">
        <w:rPr>
          <w:rFonts w:ascii="Times New Roman" w:eastAsia="宋体" w:hAnsi="Times New Roman" w:cs="Times New Roman"/>
          <w:noProof/>
          <w:szCs w:val="24"/>
        </w:rPr>
        <w:drawing>
          <wp:anchor distT="0" distB="0" distL="114300" distR="114300" simplePos="0" relativeHeight="251686912" behindDoc="0" locked="0" layoutInCell="1" allowOverlap="1" wp14:anchorId="4C435F35" wp14:editId="4FA84FE4">
            <wp:simplePos x="0" y="0"/>
            <wp:positionH relativeFrom="column">
              <wp:posOffset>671830</wp:posOffset>
            </wp:positionH>
            <wp:positionV relativeFrom="paragraph">
              <wp:posOffset>47625</wp:posOffset>
            </wp:positionV>
            <wp:extent cx="2529840" cy="1699260"/>
            <wp:effectExtent l="19050" t="19050" r="22860" b="15240"/>
            <wp:wrapNone/>
            <wp:docPr id="238" name="Picture 114" descr="t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Picture 114" descr="tu2"/>
                    <pic:cNvPicPr>
                      <a:picLocks noChangeAspect="1" noChangeArrowheads="1"/>
                    </pic:cNvPicPr>
                  </pic:nvPicPr>
                  <pic:blipFill rotWithShape="1">
                    <a:blip r:embed="rId10">
                      <a:extLst>
                        <a:ext uri="{28A0092B-C50C-407E-A947-70E740481C1C}">
                          <a14:useLocalDpi xmlns:a14="http://schemas.microsoft.com/office/drawing/2010/main" val="0"/>
                        </a:ext>
                      </a:extLst>
                    </a:blip>
                    <a:srcRect l="2750" t="16960" r="18418" b="48413"/>
                    <a:stretch/>
                  </pic:blipFill>
                  <pic:spPr bwMode="auto">
                    <a:xfrm>
                      <a:off x="0" y="0"/>
                      <a:ext cx="2529840" cy="1699260"/>
                    </a:xfrm>
                    <a:prstGeom prst="rect">
                      <a:avLst/>
                    </a:prstGeom>
                    <a:noFill/>
                    <a:ln w="9525" cap="flat" cmpd="sng" algn="ctr">
                      <a:solidFill>
                        <a:srgbClr val="000000"/>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771D60E" w14:textId="77777777" w:rsidR="00A41BFF" w:rsidRPr="00E60FCD" w:rsidRDefault="00A41BFF" w:rsidP="00A41BFF">
      <w:pPr>
        <w:rPr>
          <w:rFonts w:ascii="Times New Roman" w:eastAsia="宋体" w:hAnsi="Times New Roman" w:cs="Times New Roman"/>
          <w:szCs w:val="24"/>
          <w:lang w:val="en-GB"/>
        </w:rPr>
      </w:pPr>
    </w:p>
    <w:p w14:paraId="352D8C36"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s">
            <w:drawing>
              <wp:anchor distT="0" distB="0" distL="114300" distR="114300" simplePos="0" relativeHeight="251692032" behindDoc="0" locked="0" layoutInCell="1" allowOverlap="1" wp14:anchorId="070DBD4A" wp14:editId="35238318">
                <wp:simplePos x="0" y="0"/>
                <wp:positionH relativeFrom="column">
                  <wp:posOffset>2383155</wp:posOffset>
                </wp:positionH>
                <wp:positionV relativeFrom="paragraph">
                  <wp:posOffset>60960</wp:posOffset>
                </wp:positionV>
                <wp:extent cx="824230" cy="222885"/>
                <wp:effectExtent l="0" t="0" r="13970" b="5715"/>
                <wp:wrapNone/>
                <wp:docPr id="212"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23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58CE1" w14:textId="77777777" w:rsidR="00FC56E2" w:rsidRPr="000241B5" w:rsidRDefault="00FC56E2" w:rsidP="00A41BFF">
                            <w:pPr>
                              <w:rPr>
                                <w:rFonts w:ascii="Arial" w:hAnsi="Arial" w:cs="Arial"/>
                                <w:sz w:val="18"/>
                                <w:szCs w:val="18"/>
                              </w:rPr>
                            </w:pPr>
                            <w:r w:rsidRPr="000241B5">
                              <w:rPr>
                                <w:rFonts w:ascii="Arial" w:hAnsi="Arial" w:cs="Arial"/>
                                <w:sz w:val="18"/>
                                <w:szCs w:val="18"/>
                              </w:rPr>
                              <w:t>Amur River</w:t>
                            </w:r>
                          </w:p>
                        </w:txbxContent>
                      </wps:txbx>
                      <wps:bodyPr rot="0" vert="horz" wrap="square" lIns="0" tIns="0" rIns="0" bIns="0" anchor="t" anchorCtr="0" upright="1">
                        <a:noAutofit/>
                      </wps:bodyPr>
                    </wps:wsp>
                  </a:graphicData>
                </a:graphic>
              </wp:anchor>
            </w:drawing>
          </mc:Choice>
          <mc:Fallback>
            <w:pict>
              <v:shape w14:anchorId="070DBD4A" id="Text Box 124" o:spid="_x0000_s1027" type="#_x0000_t202" style="position:absolute;left:0;text-align:left;margin-left:187.65pt;margin-top:4.8pt;width:64.9pt;height:17.5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" filled="f" stroked="f">
                <v:textbox inset="0,0,0,0">
                  <w:txbxContent>
                    <w:p w14:paraId="04558CE1" w14:textId="77777777" w:rsidR="00FC56E2" w:rsidRPr="000241B5" w:rsidRDefault="00FC56E2" w:rsidP="00A41BFF">
                      <w:pPr>
                        <w:rPr>
                          <w:rFonts w:ascii="Arial" w:hAnsi="Arial" w:cs="Arial"/>
                          <w:sz w:val="18"/>
                          <w:szCs w:val="18"/>
                        </w:rPr>
                      </w:pPr>
                      <w:r w:rsidRPr="000241B5">
                        <w:rPr>
                          <w:rFonts w:ascii="Arial" w:hAnsi="Arial" w:cs="Arial"/>
                          <w:sz w:val="18"/>
                          <w:szCs w:val="18"/>
                        </w:rPr>
                        <w:t>Amur River</w:t>
                      </w:r>
                    </w:p>
                  </w:txbxContent>
                </v:textbox>
              </v:shape>
            </w:pict>
          </mc:Fallback>
        </mc:AlternateContent>
      </w:r>
    </w:p>
    <w:p w14:paraId="2F68C524"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s">
            <w:drawing>
              <wp:anchor distT="0" distB="0" distL="114300" distR="114300" simplePos="0" relativeHeight="251693056" behindDoc="0" locked="0" layoutInCell="1" allowOverlap="1" wp14:anchorId="2E6906F0" wp14:editId="0E3BE927">
                <wp:simplePos x="0" y="0"/>
                <wp:positionH relativeFrom="column">
                  <wp:posOffset>2042160</wp:posOffset>
                </wp:positionH>
                <wp:positionV relativeFrom="paragraph">
                  <wp:posOffset>22860</wp:posOffset>
                </wp:positionV>
                <wp:extent cx="792480" cy="1546225"/>
                <wp:effectExtent l="0" t="0" r="83820" b="53975"/>
                <wp:wrapNone/>
                <wp:docPr id="213" name="Line 125"/>
                <wp:cNvGraphicFramePr/>
                <a:graphic xmlns:a="http://schemas.openxmlformats.org/drawingml/2006/main">
                  <a:graphicData uri="http://schemas.microsoft.com/office/word/2010/wordprocessingShape">
                    <wps:wsp>
                      <wps:cNvCnPr/>
                      <wps:spPr bwMode="auto">
                        <a:xfrm>
                          <a:off x="0" y="0"/>
                          <a:ext cx="792480" cy="1546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919A35C" id="Line 125"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8pt,1.8pt" to="223.2pt,1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">
                <v:stroke endarrow="block"/>
              </v:line>
            </w:pict>
          </mc:Fallback>
        </mc:AlternateContent>
      </w:r>
      <w:r w:rsidRPr="00E60FCD">
        <w:rPr>
          <w:rFonts w:ascii="Times New Roman" w:eastAsia="宋体" w:hAnsi="Times New Roman" w:cs="Times New Roman"/>
          <w:noProof/>
          <w:szCs w:val="24"/>
        </w:rPr>
        <mc:AlternateContent>
          <mc:Choice Requires="wps">
            <w:drawing>
              <wp:anchor distT="0" distB="0" distL="114300" distR="114300" simplePos="0" relativeHeight="251688960" behindDoc="0" locked="0" layoutInCell="1" allowOverlap="1" wp14:anchorId="2B6C26FB" wp14:editId="6F202C4B">
                <wp:simplePos x="0" y="0"/>
                <wp:positionH relativeFrom="column">
                  <wp:posOffset>775970</wp:posOffset>
                </wp:positionH>
                <wp:positionV relativeFrom="paragraph">
                  <wp:posOffset>7620</wp:posOffset>
                </wp:positionV>
                <wp:extent cx="668020" cy="222250"/>
                <wp:effectExtent l="0" t="0" r="17780" b="6350"/>
                <wp:wrapNone/>
                <wp:docPr id="205"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A4FE7" w14:textId="77777777" w:rsidR="00FC56E2" w:rsidRPr="00FA3D71" w:rsidRDefault="00FC56E2" w:rsidP="00A41BFF">
                            <w:pPr>
                              <w:rPr>
                                <w:rFonts w:ascii="Arial" w:hAnsi="Arial" w:cs="Arial"/>
                                <w:b/>
                              </w:rPr>
                            </w:pPr>
                            <w:smartTag w:uri="urn:schemas-microsoft-com:office:smarttags" w:element="place">
                              <w:smartTag w:uri="urn:schemas-microsoft-com:office:smarttags" w:element="country-region">
                                <w:r>
                                  <w:rPr>
                                    <w:rFonts w:ascii="Arial" w:hAnsi="Arial" w:cs="Arial" w:hint="eastAsia"/>
                                    <w:b/>
                                  </w:rPr>
                                  <w:t>Mongolia</w:t>
                                </w:r>
                              </w:smartTag>
                            </w:smartTag>
                          </w:p>
                        </w:txbxContent>
                      </wps:txbx>
                      <wps:bodyPr rot="0" vert="horz" wrap="square" lIns="0" tIns="0" rIns="0" bIns="0" anchor="t" anchorCtr="0" upright="1">
                        <a:noAutofit/>
                      </wps:bodyPr>
                    </wps:wsp>
                  </a:graphicData>
                </a:graphic>
              </wp:anchor>
            </w:drawing>
          </mc:Choice>
          <mc:Fallback>
            <w:pict>
              <v:shape w14:anchorId="2B6C26FB" id="Text Box 117" o:spid="_x0000_s1028" type="#_x0000_t202" style="position:absolute;left:0;text-align:left;margin-left:61.1pt;margin-top:.6pt;width:52.6pt;height:17.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" filled="f" stroked="f">
                <v:textbox inset="0,0,0,0">
                  <w:txbxContent>
                    <w:p w14:paraId="610A4FE7" w14:textId="77777777" w:rsidR="00FC56E2" w:rsidRPr="00FA3D71" w:rsidRDefault="00FC56E2" w:rsidP="00A41BFF">
                      <w:pPr>
                        <w:rPr>
                          <w:rFonts w:ascii="Arial" w:hAnsi="Arial" w:cs="Arial"/>
                          <w:b/>
                        </w:rPr>
                      </w:pPr>
                      <w:smartTag w:uri="urn:schemas-microsoft-com:office:smarttags" w:element="place">
                        <w:smartTag w:uri="urn:schemas-microsoft-com:office:smarttags" w:element="country-region">
                          <w:r>
                            <w:rPr>
                              <w:rFonts w:ascii="Arial" w:hAnsi="Arial" w:cs="Arial" w:hint="eastAsia"/>
                              <w:b/>
                            </w:rPr>
                            <w:t>Mongolia</w:t>
                          </w:r>
                        </w:smartTag>
                      </w:smartTag>
                    </w:p>
                  </w:txbxContent>
                </v:textbox>
              </v:shape>
            </w:pict>
          </mc:Fallback>
        </mc:AlternateContent>
      </w:r>
    </w:p>
    <w:p w14:paraId="615FC187" w14:textId="77777777" w:rsidR="00A41BFF" w:rsidRPr="00E60FCD" w:rsidRDefault="00A41BFF" w:rsidP="00A41BFF">
      <w:pPr>
        <w:rPr>
          <w:rFonts w:ascii="Times New Roman" w:eastAsia="宋体" w:hAnsi="Times New Roman" w:cs="Times New Roman"/>
          <w:szCs w:val="24"/>
          <w:lang w:val="en-GB"/>
        </w:rPr>
      </w:pPr>
    </w:p>
    <w:p w14:paraId="319054E0"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s">
            <w:drawing>
              <wp:anchor distT="0" distB="0" distL="114300" distR="114300" simplePos="0" relativeHeight="251689984" behindDoc="0" locked="0" layoutInCell="1" allowOverlap="1" wp14:anchorId="40503388" wp14:editId="5FD5ACAA">
                <wp:simplePos x="0" y="0"/>
                <wp:positionH relativeFrom="column">
                  <wp:posOffset>1727835</wp:posOffset>
                </wp:positionH>
                <wp:positionV relativeFrom="paragraph">
                  <wp:posOffset>11430</wp:posOffset>
                </wp:positionV>
                <wp:extent cx="565785" cy="222885"/>
                <wp:effectExtent l="0" t="0" r="5715" b="5715"/>
                <wp:wrapNone/>
                <wp:docPr id="203"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84BA6" w14:textId="77777777" w:rsidR="00FC56E2" w:rsidRPr="00FA3D71" w:rsidRDefault="00FC56E2" w:rsidP="00A41BFF">
                            <w:pPr>
                              <w:rPr>
                                <w:rFonts w:ascii="Arial" w:hAnsi="Arial" w:cs="Arial"/>
                                <w:b/>
                              </w:rPr>
                            </w:pPr>
                            <w:smartTag w:uri="urn:schemas-microsoft-com:office:smarttags" w:element="place">
                              <w:smartTag w:uri="urn:schemas-microsoft-com:office:smarttags" w:element="country-region">
                                <w:r w:rsidRPr="00FA3D71">
                                  <w:rPr>
                                    <w:rFonts w:ascii="Arial" w:hAnsi="Arial" w:cs="Arial" w:hint="eastAsia"/>
                                    <w:b/>
                                  </w:rPr>
                                  <w:t>China</w:t>
                                </w:r>
                              </w:smartTag>
                            </w:smartTag>
                          </w:p>
                        </w:txbxContent>
                      </wps:txbx>
                      <wps:bodyPr rot="0" vert="horz" wrap="square" lIns="0" tIns="0" rIns="0" bIns="0" anchor="t" anchorCtr="0" upright="1">
                        <a:noAutofit/>
                      </wps:bodyPr>
                    </wps:wsp>
                  </a:graphicData>
                </a:graphic>
              </wp:anchor>
            </w:drawing>
          </mc:Choice>
          <mc:Fallback>
            <w:pict>
              <v:shape w14:anchorId="40503388" id="Text Box 115" o:spid="_x0000_s1029" type="#_x0000_t202" style="position:absolute;left:0;text-align:left;margin-left:136.05pt;margin-top:.9pt;width:44.55pt;height:17.5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Ch4sgIAALQ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" filled="f" stroked="f">
                <v:textbox inset="0,0,0,0">
                  <w:txbxContent>
                    <w:p w14:paraId="63A84BA6" w14:textId="77777777" w:rsidR="00FC56E2" w:rsidRPr="00FA3D71" w:rsidRDefault="00FC56E2" w:rsidP="00A41BFF">
                      <w:pPr>
                        <w:rPr>
                          <w:rFonts w:ascii="Arial" w:hAnsi="Arial" w:cs="Arial"/>
                          <w:b/>
                        </w:rPr>
                      </w:pPr>
                      <w:smartTag w:uri="urn:schemas-microsoft-com:office:smarttags" w:element="place">
                        <w:smartTag w:uri="urn:schemas-microsoft-com:office:smarttags" w:element="country-region">
                          <w:r w:rsidRPr="00FA3D71">
                            <w:rPr>
                              <w:rFonts w:ascii="Arial" w:hAnsi="Arial" w:cs="Arial" w:hint="eastAsia"/>
                              <w:b/>
                            </w:rPr>
                            <w:t>China</w:t>
                          </w:r>
                        </w:smartTag>
                      </w:smartTag>
                    </w:p>
                  </w:txbxContent>
                </v:textbox>
              </v:shape>
            </w:pict>
          </mc:Fallback>
        </mc:AlternateContent>
      </w:r>
    </w:p>
    <w:p w14:paraId="0914E062"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g">
            <w:drawing>
              <wp:anchor distT="0" distB="0" distL="114300" distR="114300" simplePos="0" relativeHeight="251696128" behindDoc="0" locked="0" layoutInCell="1" allowOverlap="1" wp14:anchorId="234DE1CE" wp14:editId="7DDC72D3">
                <wp:simplePos x="0" y="0"/>
                <wp:positionH relativeFrom="column">
                  <wp:posOffset>631825</wp:posOffset>
                </wp:positionH>
                <wp:positionV relativeFrom="paragraph">
                  <wp:posOffset>104140</wp:posOffset>
                </wp:positionV>
                <wp:extent cx="1466850" cy="469900"/>
                <wp:effectExtent l="0" t="0" r="0" b="0"/>
                <wp:wrapNone/>
                <wp:docPr id="219"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0" cy="469900"/>
                          <a:chOff x="2916" y="4580"/>
                          <a:chExt cx="2310" cy="740"/>
                        </a:xfrm>
                      </wpg:grpSpPr>
                      <pic:pic xmlns:pic="http://schemas.openxmlformats.org/drawingml/2006/picture">
                        <pic:nvPicPr>
                          <pic:cNvPr id="220" name="Picture 131" descr="tubiao2"/>
                          <pic:cNvPicPr>
                            <a:picLocks noChangeAspect="1" noChangeArrowheads="1"/>
                          </pic:cNvPicPr>
                        </pic:nvPicPr>
                        <pic:blipFill>
                          <a:blip r:embed="rId11" cstate="print">
                            <a:extLst>
                              <a:ext uri="{28A0092B-C50C-407E-A947-70E740481C1C}">
                                <a14:useLocalDpi xmlns:a14="http://schemas.microsoft.com/office/drawing/2010/main" val="0"/>
                              </a:ext>
                            </a:extLst>
                          </a:blip>
                          <a:srcRect l="44182" t="76871" r="46136" b="12329"/>
                          <a:stretch>
                            <a:fillRect/>
                          </a:stretch>
                        </pic:blipFill>
                        <pic:spPr bwMode="auto">
                          <a:xfrm>
                            <a:off x="2916" y="4580"/>
                            <a:ext cx="471"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1" name="Text Box 132"/>
                        <wps:cNvSpPr txBox="1">
                          <a:spLocks noChangeArrowheads="1"/>
                        </wps:cNvSpPr>
                        <wps:spPr bwMode="auto">
                          <a:xfrm>
                            <a:off x="3394" y="4594"/>
                            <a:ext cx="1832" cy="6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6B0D60" w14:textId="77777777" w:rsidR="00FC56E2" w:rsidRPr="00912AC6" w:rsidRDefault="00FC56E2" w:rsidP="00A41BFF">
                              <w:pPr>
                                <w:spacing w:line="200" w:lineRule="exact"/>
                                <w:rPr>
                                  <w:rFonts w:ascii="Arial" w:hAnsi="Arial" w:cs="Arial"/>
                                  <w:sz w:val="15"/>
                                  <w:szCs w:val="15"/>
                                </w:rPr>
                              </w:pPr>
                              <w:r w:rsidRPr="00912AC6">
                                <w:rPr>
                                  <w:rFonts w:ascii="Arial" w:hAnsi="Arial" w:cs="Arial"/>
                                  <w:sz w:val="15"/>
                                  <w:szCs w:val="15"/>
                                </w:rPr>
                                <w:t>Continuous permafrost</w:t>
                              </w:r>
                            </w:p>
                            <w:p w14:paraId="07ECEF33" w14:textId="77777777" w:rsidR="00FC56E2" w:rsidRPr="00912AC6" w:rsidRDefault="00FC56E2" w:rsidP="00A41BFF">
                              <w:pPr>
                                <w:spacing w:line="200" w:lineRule="exact"/>
                                <w:rPr>
                                  <w:rFonts w:ascii="Arial" w:hAnsi="Arial" w:cs="Arial"/>
                                  <w:sz w:val="15"/>
                                  <w:szCs w:val="15"/>
                                </w:rPr>
                              </w:pPr>
                              <w:r w:rsidRPr="00912AC6">
                                <w:rPr>
                                  <w:rFonts w:ascii="Arial" w:hAnsi="Arial" w:cs="Arial"/>
                                  <w:sz w:val="15"/>
                                  <w:szCs w:val="15"/>
                                </w:rPr>
                                <w:t>Discontin</w:t>
                              </w:r>
                              <w:r>
                                <w:rPr>
                                  <w:rFonts w:ascii="Arial" w:hAnsi="Arial" w:cs="Arial"/>
                                  <w:sz w:val="15"/>
                                  <w:szCs w:val="15"/>
                                </w:rPr>
                                <w:t>u</w:t>
                              </w:r>
                              <w:r w:rsidRPr="00912AC6">
                                <w:rPr>
                                  <w:rFonts w:ascii="Arial" w:hAnsi="Arial" w:cs="Arial"/>
                                  <w:sz w:val="15"/>
                                  <w:szCs w:val="15"/>
                                </w:rPr>
                                <w:t>ous permafrost</w:t>
                              </w:r>
                            </w:p>
                            <w:p w14:paraId="27A12A68" w14:textId="77777777" w:rsidR="00FC56E2" w:rsidRPr="00912AC6" w:rsidRDefault="00FC56E2" w:rsidP="00A41BFF">
                              <w:pPr>
                                <w:spacing w:line="200" w:lineRule="exact"/>
                                <w:rPr>
                                  <w:rFonts w:ascii="Arial" w:hAnsi="Arial" w:cs="Arial"/>
                                  <w:sz w:val="15"/>
                                  <w:szCs w:val="15"/>
                                </w:rPr>
                              </w:pPr>
                              <w:r w:rsidRPr="00912AC6">
                                <w:rPr>
                                  <w:rFonts w:ascii="Arial" w:hAnsi="Arial" w:cs="Arial"/>
                                  <w:sz w:val="15"/>
                                  <w:szCs w:val="15"/>
                                </w:rPr>
                                <w:t>Island-patched permafrost</w:t>
                              </w:r>
                            </w:p>
                          </w:txbxContent>
                        </wps:txbx>
                        <wps:bodyPr rot="0" vert="horz" wrap="square" lIns="0" tIns="0" rIns="0" bIns="0" anchor="t" anchorCtr="0" upright="1">
                          <a:noAutofit/>
                        </wps:bodyPr>
                      </wps:wsp>
                    </wpg:wgp>
                  </a:graphicData>
                </a:graphic>
              </wp:anchor>
            </w:drawing>
          </mc:Choice>
          <mc:Fallback>
            <w:pict>
              <v:group w14:anchorId="234DE1CE" id="Group 130" o:spid="_x0000_s1030" style="position:absolute;left:0;text-align:left;margin-left:49.75pt;margin-top:8.2pt;width:115.5pt;height:37pt;z-index:251696128" coordorigin="2916,4580" coordsize="2310,740"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1" o:spid="_x0000_s1031" type="#_x0000_t75" alt="tubiao2" style="position:absolute;left:2916;top:4580;width:471;height:7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cojXCAAAA3AAAAA8AAABkcnMvZG93bnJldi54bWxET89rwjAUvg/8H8ITdhmaWoaTzlh0sOFJ&#10;sSq7Ppq3pl3zUprMdv/9chB2/Ph+r/PRtuJGva8dK1jMExDEpdM1Vwou5/fZCoQPyBpbx6Tglzzk&#10;m8nDGjPtBj7RrQiViCHsM1RgQugyKX1pyKKfu444cl+utxgi7CupexxiuG1lmiRLabHm2GCwozdD&#10;5XfxYxU8P5lme93hB75c3GF/bE40fI5KPU7H7SuIQGP4F9/de60gTeP8eCYeAbn5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V3KI1wgAAANwAAAAPAAAAAAAAAAAAAAAAAJ8C&#10;AABkcnMvZG93bnJldi54bWxQSwUGAAAAAAQABAD3AAAAjgMAAAAA&#10;">
                  <v:imagedata r:id="rId12" o:title="tubiao2" croptop="50378f" cropbottom="8080f" cropleft="28955f" cropright="30236f"/>
                </v:shape>
                <v:shape id="Text Box 132" o:spid="_x0000_s1032" type="#_x0000_t202" style="position:absolute;left:3394;top:4594;width:1832;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sujMQA&#10;AADcAAAADwAAAGRycy9kb3ducmV2LnhtbESPT4vCMBTE7wt+h/AEL8ua2oMs1SjrP/CgB6t4fjRv&#10;27LNS0mird/eCMIeh5n5DTNf9qYRd3K+tqxgMk5AEBdW11wquJx3X98gfEDW2FgmBQ/ysFwMPuaY&#10;advxie55KEWEsM9QQRVCm0npi4oM+rFtiaP3a53BEKUrpXbYRbhpZJokU2mw5rhQYUvrioq//GYU&#10;TDfu1p14/bm5bA94bMv0unpclRoN+58ZiEB9+A+/23utIE0n8DoTj4B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7LozEAAAA3AAAAA8AAAAAAAAAAAAAAAAAmAIAAGRycy9k&#10;b3ducmV2LnhtbFBLBQYAAAAABAAEAPUAAACJAwAAAAA=&#10;" stroked="f">
                  <v:textbox inset="0,0,0,0">
                    <w:txbxContent>
                      <w:p w14:paraId="4A6B0D60" w14:textId="77777777" w:rsidR="00FC56E2" w:rsidRPr="00912AC6" w:rsidRDefault="00FC56E2" w:rsidP="00A41BFF">
                        <w:pPr>
                          <w:spacing w:line="200" w:lineRule="exact"/>
                          <w:rPr>
                            <w:rFonts w:ascii="Arial" w:hAnsi="Arial" w:cs="Arial"/>
                            <w:sz w:val="15"/>
                            <w:szCs w:val="15"/>
                          </w:rPr>
                        </w:pPr>
                        <w:r w:rsidRPr="00912AC6">
                          <w:rPr>
                            <w:rFonts w:ascii="Arial" w:hAnsi="Arial" w:cs="Arial"/>
                            <w:sz w:val="15"/>
                            <w:szCs w:val="15"/>
                          </w:rPr>
                          <w:t>Continuous permafrost</w:t>
                        </w:r>
                      </w:p>
                      <w:p w14:paraId="07ECEF33" w14:textId="77777777" w:rsidR="00FC56E2" w:rsidRPr="00912AC6" w:rsidRDefault="00FC56E2" w:rsidP="00A41BFF">
                        <w:pPr>
                          <w:spacing w:line="200" w:lineRule="exact"/>
                          <w:rPr>
                            <w:rFonts w:ascii="Arial" w:hAnsi="Arial" w:cs="Arial"/>
                            <w:sz w:val="15"/>
                            <w:szCs w:val="15"/>
                          </w:rPr>
                        </w:pPr>
                        <w:r w:rsidRPr="00912AC6">
                          <w:rPr>
                            <w:rFonts w:ascii="Arial" w:hAnsi="Arial" w:cs="Arial"/>
                            <w:sz w:val="15"/>
                            <w:szCs w:val="15"/>
                          </w:rPr>
                          <w:t>Discontin</w:t>
                        </w:r>
                        <w:r>
                          <w:rPr>
                            <w:rFonts w:ascii="Arial" w:hAnsi="Arial" w:cs="Arial"/>
                            <w:sz w:val="15"/>
                            <w:szCs w:val="15"/>
                          </w:rPr>
                          <w:t>u</w:t>
                        </w:r>
                        <w:r w:rsidRPr="00912AC6">
                          <w:rPr>
                            <w:rFonts w:ascii="Arial" w:hAnsi="Arial" w:cs="Arial"/>
                            <w:sz w:val="15"/>
                            <w:szCs w:val="15"/>
                          </w:rPr>
                          <w:t>ous permafrost</w:t>
                        </w:r>
                      </w:p>
                      <w:p w14:paraId="27A12A68" w14:textId="77777777" w:rsidR="00FC56E2" w:rsidRPr="00912AC6" w:rsidRDefault="00FC56E2" w:rsidP="00A41BFF">
                        <w:pPr>
                          <w:spacing w:line="200" w:lineRule="exact"/>
                          <w:rPr>
                            <w:rFonts w:ascii="Arial" w:hAnsi="Arial" w:cs="Arial"/>
                            <w:sz w:val="15"/>
                            <w:szCs w:val="15"/>
                          </w:rPr>
                        </w:pPr>
                        <w:r w:rsidRPr="00912AC6">
                          <w:rPr>
                            <w:rFonts w:ascii="Arial" w:hAnsi="Arial" w:cs="Arial"/>
                            <w:sz w:val="15"/>
                            <w:szCs w:val="15"/>
                          </w:rPr>
                          <w:t>Island-patched permafrost</w:t>
                        </w:r>
                      </w:p>
                    </w:txbxContent>
                  </v:textbox>
                </v:shape>
              </v:group>
            </w:pict>
          </mc:Fallback>
        </mc:AlternateContent>
      </w:r>
    </w:p>
    <w:p w14:paraId="00F0BC43" w14:textId="77777777" w:rsidR="00A41BFF" w:rsidRPr="00E60FCD" w:rsidRDefault="00A41BFF" w:rsidP="00A41BFF">
      <w:pPr>
        <w:rPr>
          <w:rFonts w:ascii="Times New Roman" w:eastAsia="宋体" w:hAnsi="Times New Roman" w:cs="Times New Roman"/>
          <w:szCs w:val="24"/>
          <w:lang w:val="en-GB"/>
        </w:rPr>
      </w:pPr>
    </w:p>
    <w:p w14:paraId="2E7313B5"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s">
            <w:drawing>
              <wp:anchor distT="0" distB="0" distL="114300" distR="114300" simplePos="0" relativeHeight="251691008" behindDoc="0" locked="0" layoutInCell="1" allowOverlap="1" wp14:anchorId="0D2E0470" wp14:editId="396CF2DD">
                <wp:simplePos x="0" y="0"/>
                <wp:positionH relativeFrom="column">
                  <wp:posOffset>937895</wp:posOffset>
                </wp:positionH>
                <wp:positionV relativeFrom="paragraph">
                  <wp:posOffset>201507</wp:posOffset>
                </wp:positionV>
                <wp:extent cx="1668780" cy="790575"/>
                <wp:effectExtent l="0" t="0" r="7620" b="9525"/>
                <wp:wrapNone/>
                <wp:docPr id="20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780"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49811" w14:textId="77777777" w:rsidR="00FC56E2" w:rsidRPr="001B516D" w:rsidRDefault="00FC56E2" w:rsidP="00A41BFF">
                            <w:pPr>
                              <w:spacing w:line="240" w:lineRule="exact"/>
                              <w:rPr>
                                <w:rFonts w:ascii="Arial" w:hAnsi="Arial" w:cs="Arial"/>
                                <w:sz w:val="15"/>
                                <w:szCs w:val="15"/>
                              </w:rPr>
                            </w:pPr>
                            <w:r>
                              <w:rPr>
                                <w:rFonts w:ascii="Arial" w:hAnsi="Arial" w:cs="Arial"/>
                                <w:sz w:val="15"/>
                                <w:szCs w:val="15"/>
                              </w:rPr>
                              <w:t>Peatland</w:t>
                            </w:r>
                          </w:p>
                          <w:p w14:paraId="18AABE89" w14:textId="77777777" w:rsidR="00FC56E2" w:rsidRPr="001B516D" w:rsidRDefault="00FC56E2" w:rsidP="00A41BFF">
                            <w:pPr>
                              <w:spacing w:line="240" w:lineRule="exact"/>
                              <w:rPr>
                                <w:rFonts w:ascii="Arial" w:hAnsi="Arial" w:cs="Arial"/>
                                <w:sz w:val="15"/>
                                <w:szCs w:val="15"/>
                              </w:rPr>
                            </w:pPr>
                            <w:r w:rsidRPr="001B516D">
                              <w:rPr>
                                <w:rFonts w:ascii="Arial" w:hAnsi="Arial" w:cs="Arial"/>
                                <w:sz w:val="15"/>
                                <w:szCs w:val="15"/>
                              </w:rPr>
                              <w:t>Soil pore water sampling point</w:t>
                            </w:r>
                          </w:p>
                          <w:p w14:paraId="695C5912" w14:textId="77777777" w:rsidR="00FC56E2" w:rsidRPr="001B516D" w:rsidRDefault="00FC56E2" w:rsidP="00A41BFF">
                            <w:pPr>
                              <w:spacing w:line="240" w:lineRule="exact"/>
                              <w:rPr>
                                <w:rFonts w:ascii="Arial" w:hAnsi="Arial" w:cs="Arial"/>
                                <w:sz w:val="15"/>
                                <w:szCs w:val="15"/>
                              </w:rPr>
                            </w:pPr>
                            <w:r w:rsidRPr="001B516D">
                              <w:rPr>
                                <w:rFonts w:ascii="Arial" w:hAnsi="Arial" w:cs="Arial"/>
                                <w:sz w:val="15"/>
                                <w:szCs w:val="15"/>
                              </w:rPr>
                              <w:t>Meteorology</w:t>
                            </w:r>
                            <w:r>
                              <w:rPr>
                                <w:rFonts w:ascii="Arial" w:hAnsi="Arial" w:cs="Arial"/>
                                <w:sz w:val="15"/>
                                <w:szCs w:val="15"/>
                              </w:rPr>
                              <w:t>/water level</w:t>
                            </w:r>
                            <w:r w:rsidRPr="001B516D">
                              <w:rPr>
                                <w:rFonts w:ascii="Arial" w:hAnsi="Arial" w:cs="Arial"/>
                                <w:sz w:val="15"/>
                                <w:szCs w:val="15"/>
                              </w:rPr>
                              <w:t xml:space="preserve"> gauging point</w:t>
                            </w:r>
                          </w:p>
                          <w:p w14:paraId="16D1F670" w14:textId="77777777" w:rsidR="00FC56E2" w:rsidRPr="009E7CE1" w:rsidRDefault="00FC56E2" w:rsidP="00A41BFF">
                            <w:pPr>
                              <w:spacing w:line="240" w:lineRule="exact"/>
                              <w:rPr>
                                <w:rFonts w:ascii="Arial" w:hAnsi="Arial" w:cs="Arial"/>
                                <w:sz w:val="18"/>
                                <w:szCs w:val="18"/>
                              </w:rPr>
                            </w:pPr>
                            <w:r w:rsidRPr="001B516D">
                              <w:rPr>
                                <w:rFonts w:ascii="Arial" w:hAnsi="Arial" w:cs="Arial"/>
                                <w:sz w:val="15"/>
                                <w:szCs w:val="15"/>
                              </w:rPr>
                              <w:t>River sampling profile</w:t>
                            </w:r>
                            <w:r w:rsidRPr="009E7CE1">
                              <w:rPr>
                                <w:rFonts w:ascii="Arial" w:hAnsi="Arial" w:cs="Arial"/>
                                <w:sz w:val="18"/>
                                <w:szCs w:val="18"/>
                              </w:rPr>
                              <w:t xml:space="preserve"> </w:t>
                            </w:r>
                          </w:p>
                          <w:p w14:paraId="0FE7D393" w14:textId="77777777" w:rsidR="00FC56E2" w:rsidRPr="009E7CE1" w:rsidRDefault="00FC56E2" w:rsidP="00A41BFF">
                            <w:pPr>
                              <w:spacing w:line="240" w:lineRule="exact"/>
                              <w:rPr>
                                <w:rFonts w:ascii="Arial" w:hAnsi="Arial" w:cs="Arial"/>
                                <w:sz w:val="18"/>
                                <w:szCs w:val="18"/>
                              </w:rPr>
                            </w:pPr>
                          </w:p>
                          <w:p w14:paraId="4BAC5A4F" w14:textId="77777777" w:rsidR="00FC56E2" w:rsidRPr="009E7CE1" w:rsidRDefault="00FC56E2" w:rsidP="00A41BFF">
                            <w:pPr>
                              <w:rPr>
                                <w:rFonts w:ascii="Arial" w:hAnsi="Arial" w:cs="Arial"/>
                                <w:sz w:val="18"/>
                                <w:szCs w:val="18"/>
                              </w:rPr>
                            </w:pPr>
                          </w:p>
                        </w:txbxContent>
                      </wps:txbx>
                      <wps:bodyPr rot="0" vert="horz" wrap="square" lIns="0" tIns="0" rIns="0" bIns="0" anchor="t" anchorCtr="0" upright="1">
                        <a:noAutofit/>
                      </wps:bodyPr>
                    </wps:wsp>
                  </a:graphicData>
                </a:graphic>
              </wp:anchor>
            </w:drawing>
          </mc:Choice>
          <mc:Fallback>
            <w:pict>
              <v:shape w14:anchorId="0D2E0470" id="Text Box 120" o:spid="_x0000_s1033" type="#_x0000_t202" style="position:absolute;left:0;text-align:left;margin-left:73.85pt;margin-top:15.85pt;width:131.4pt;height:62.2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C6ZswIAALU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" filled="f" stroked="f">
                <v:textbox inset="0,0,0,0">
                  <w:txbxContent>
                    <w:p w14:paraId="6CE49811" w14:textId="77777777" w:rsidR="00FC56E2" w:rsidRPr="001B516D" w:rsidRDefault="00FC56E2" w:rsidP="00A41BFF">
                      <w:pPr>
                        <w:spacing w:line="240" w:lineRule="exact"/>
                        <w:rPr>
                          <w:rFonts w:ascii="Arial" w:hAnsi="Arial" w:cs="Arial"/>
                          <w:sz w:val="15"/>
                          <w:szCs w:val="15"/>
                        </w:rPr>
                      </w:pPr>
                      <w:r>
                        <w:rPr>
                          <w:rFonts w:ascii="Arial" w:hAnsi="Arial" w:cs="Arial"/>
                          <w:sz w:val="15"/>
                          <w:szCs w:val="15"/>
                        </w:rPr>
                        <w:t>Peatland</w:t>
                      </w:r>
                    </w:p>
                    <w:p w14:paraId="18AABE89" w14:textId="77777777" w:rsidR="00FC56E2" w:rsidRPr="001B516D" w:rsidRDefault="00FC56E2" w:rsidP="00A41BFF">
                      <w:pPr>
                        <w:spacing w:line="240" w:lineRule="exact"/>
                        <w:rPr>
                          <w:rFonts w:ascii="Arial" w:hAnsi="Arial" w:cs="Arial"/>
                          <w:sz w:val="15"/>
                          <w:szCs w:val="15"/>
                        </w:rPr>
                      </w:pPr>
                      <w:r w:rsidRPr="001B516D">
                        <w:rPr>
                          <w:rFonts w:ascii="Arial" w:hAnsi="Arial" w:cs="Arial"/>
                          <w:sz w:val="15"/>
                          <w:szCs w:val="15"/>
                        </w:rPr>
                        <w:t>Soil pore water sampling point</w:t>
                      </w:r>
                    </w:p>
                    <w:p w14:paraId="695C5912" w14:textId="77777777" w:rsidR="00FC56E2" w:rsidRPr="001B516D" w:rsidRDefault="00FC56E2" w:rsidP="00A41BFF">
                      <w:pPr>
                        <w:spacing w:line="240" w:lineRule="exact"/>
                        <w:rPr>
                          <w:rFonts w:ascii="Arial" w:hAnsi="Arial" w:cs="Arial"/>
                          <w:sz w:val="15"/>
                          <w:szCs w:val="15"/>
                        </w:rPr>
                      </w:pPr>
                      <w:r w:rsidRPr="001B516D">
                        <w:rPr>
                          <w:rFonts w:ascii="Arial" w:hAnsi="Arial" w:cs="Arial"/>
                          <w:sz w:val="15"/>
                          <w:szCs w:val="15"/>
                        </w:rPr>
                        <w:t>Meteorology</w:t>
                      </w:r>
                      <w:r>
                        <w:rPr>
                          <w:rFonts w:ascii="Arial" w:hAnsi="Arial" w:cs="Arial"/>
                          <w:sz w:val="15"/>
                          <w:szCs w:val="15"/>
                        </w:rPr>
                        <w:t>/water level</w:t>
                      </w:r>
                      <w:r w:rsidRPr="001B516D">
                        <w:rPr>
                          <w:rFonts w:ascii="Arial" w:hAnsi="Arial" w:cs="Arial"/>
                          <w:sz w:val="15"/>
                          <w:szCs w:val="15"/>
                        </w:rPr>
                        <w:t xml:space="preserve"> gauging point</w:t>
                      </w:r>
                    </w:p>
                    <w:p w14:paraId="16D1F670" w14:textId="77777777" w:rsidR="00FC56E2" w:rsidRPr="009E7CE1" w:rsidRDefault="00FC56E2" w:rsidP="00A41BFF">
                      <w:pPr>
                        <w:spacing w:line="240" w:lineRule="exact"/>
                        <w:rPr>
                          <w:rFonts w:ascii="Arial" w:hAnsi="Arial" w:cs="Arial"/>
                          <w:sz w:val="18"/>
                          <w:szCs w:val="18"/>
                        </w:rPr>
                      </w:pPr>
                      <w:r w:rsidRPr="001B516D">
                        <w:rPr>
                          <w:rFonts w:ascii="Arial" w:hAnsi="Arial" w:cs="Arial"/>
                          <w:sz w:val="15"/>
                          <w:szCs w:val="15"/>
                        </w:rPr>
                        <w:t>River sampling profile</w:t>
                      </w:r>
                      <w:r w:rsidRPr="009E7CE1">
                        <w:rPr>
                          <w:rFonts w:ascii="Arial" w:hAnsi="Arial" w:cs="Arial"/>
                          <w:sz w:val="18"/>
                          <w:szCs w:val="18"/>
                        </w:rPr>
                        <w:t xml:space="preserve"> </w:t>
                      </w:r>
                    </w:p>
                    <w:p w14:paraId="0FE7D393" w14:textId="77777777" w:rsidR="00FC56E2" w:rsidRPr="009E7CE1" w:rsidRDefault="00FC56E2" w:rsidP="00A41BFF">
                      <w:pPr>
                        <w:spacing w:line="240" w:lineRule="exact"/>
                        <w:rPr>
                          <w:rFonts w:ascii="Arial" w:hAnsi="Arial" w:cs="Arial"/>
                          <w:sz w:val="18"/>
                          <w:szCs w:val="18"/>
                        </w:rPr>
                      </w:pPr>
                    </w:p>
                    <w:p w14:paraId="4BAC5A4F" w14:textId="77777777" w:rsidR="00FC56E2" w:rsidRPr="009E7CE1" w:rsidRDefault="00FC56E2" w:rsidP="00A41BFF">
                      <w:pPr>
                        <w:rPr>
                          <w:rFonts w:ascii="Arial" w:hAnsi="Arial" w:cs="Arial"/>
                          <w:sz w:val="18"/>
                          <w:szCs w:val="18"/>
                        </w:rPr>
                      </w:pPr>
                    </w:p>
                  </w:txbxContent>
                </v:textbox>
              </v:shape>
            </w:pict>
          </mc:Fallback>
        </mc:AlternateContent>
      </w:r>
    </w:p>
    <w:p w14:paraId="0FC7D788"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g">
            <w:drawing>
              <wp:anchor distT="0" distB="0" distL="114300" distR="114300" simplePos="0" relativeHeight="251697152" behindDoc="0" locked="0" layoutInCell="1" allowOverlap="1" wp14:anchorId="23ADC847" wp14:editId="5CE903EA">
                <wp:simplePos x="0" y="0"/>
                <wp:positionH relativeFrom="column">
                  <wp:posOffset>658495</wp:posOffset>
                </wp:positionH>
                <wp:positionV relativeFrom="paragraph">
                  <wp:posOffset>52493</wp:posOffset>
                </wp:positionV>
                <wp:extent cx="228600" cy="593725"/>
                <wp:effectExtent l="0" t="0" r="0" b="34925"/>
                <wp:wrapNone/>
                <wp:docPr id="10" name="组合 10"/>
                <wp:cNvGraphicFramePr/>
                <a:graphic xmlns:a="http://schemas.openxmlformats.org/drawingml/2006/main">
                  <a:graphicData uri="http://schemas.microsoft.com/office/word/2010/wordprocessingGroup">
                    <wpg:wgp>
                      <wpg:cNvGrpSpPr/>
                      <wpg:grpSpPr>
                        <a:xfrm>
                          <a:off x="0" y="0"/>
                          <a:ext cx="228600" cy="593725"/>
                          <a:chOff x="0" y="0"/>
                          <a:chExt cx="228600" cy="593725"/>
                        </a:xfrm>
                      </wpg:grpSpPr>
                      <wps:wsp>
                        <wps:cNvPr id="11" name="Rectangle 119"/>
                        <wps:cNvSpPr>
                          <a:spLocks noChangeArrowheads="1"/>
                        </wps:cNvSpPr>
                        <wps:spPr bwMode="auto">
                          <a:xfrm>
                            <a:off x="0" y="0"/>
                            <a:ext cx="228600" cy="9906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AutoShape 123"/>
                        <wps:cNvSpPr>
                          <a:spLocks noChangeArrowheads="1"/>
                        </wps:cNvSpPr>
                        <wps:spPr bwMode="auto">
                          <a:xfrm>
                            <a:off x="83820" y="160020"/>
                            <a:ext cx="71755" cy="7175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122"/>
                        <wps:cNvSpPr>
                          <a:spLocks noChangeArrowheads="1"/>
                        </wps:cNvSpPr>
                        <wps:spPr bwMode="auto">
                          <a:xfrm>
                            <a:off x="76200" y="335280"/>
                            <a:ext cx="71755" cy="7175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 name="Line 121"/>
                        <wps:cNvCnPr/>
                        <wps:spPr bwMode="auto">
                          <a:xfrm>
                            <a:off x="114300" y="449580"/>
                            <a:ext cx="0" cy="144145"/>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435A1D08" id="组合 10" o:spid="_x0000_s1026" style="position:absolute;left:0;text-align:left;margin-left:51.85pt;margin-top:4.15pt;width:18pt;height:46.75pt;z-index:251697152" coordsize="2286,5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">
                <v:rect id="Rectangle 119" o:spid="_x0000_s1027" style="position:absolute;width:2286;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Zjtr8A&#10;AADbAAAADwAAAGRycy9kb3ducmV2LnhtbERPTYvCMBC9C/6HMII3m1ZEpBpFRMWLh9Vlz0MztsVm&#10;UpKo1V9vFgRv83ifs1h1phF3cr62rCBLUhDEhdU1lwp+z7vRDIQPyBoby6TgSR5Wy35vgbm2D/6h&#10;+ymUIoawz1FBFUKbS+mLigz6xLbEkbtYZzBE6EqpHT5iuGnkOE2n0mDNsaHCljYVFdfTzShIdeYO&#10;x81Evor1fvZ33Y7ty+6VGg669RxEoC58xR/3Qcf5Gfz/Eg+Qy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5mO2vwAAANsAAAAPAAAAAAAAAAAAAAAAAJgCAABkcnMvZG93bnJl&#10;di54bWxQSwUGAAAAAAQABAD1AAAAhAMAAAAA&#10;" fillcolor="gray" stroked="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23" o:spid="_x0000_s1028" type="#_x0000_t5" style="position:absolute;left:838;top:1600;width:717;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ysv8AA&#10;AADbAAAADwAAAGRycy9kb3ducmV2LnhtbERPTYvCMBC9L/gfwgh7WTRVQaUaRQRx8SJaEbwNzdiW&#10;NpPSpNr99xtB8DaP9znLdWcq8aDGFZYVjIYRCOLU6oIzBZdkN5iDcB5ZY2WZFPyRg/Wq97XEWNsn&#10;n+hx9pkIIexiVJB7X8dSujQng25oa+LA3W1j0AfYZFI3+AzhppLjKJpKgwWHhhxr2uaUlufWKMDy&#10;dj0YfZRtkhXR/tb+zJKSlPrud5sFCE+d/4jf7l8d5k/g9Us4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Hysv8AAAADbAAAADwAAAAAAAAAAAAAAAACYAgAAZHJzL2Rvd25y&#10;ZXYueG1sUEsFBgAAAAAEAAQA9QAAAIUDAAAAAA==&#10;"/>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AutoShape 122" o:spid="_x0000_s1029" type="#_x0000_t123" style="position:absolute;left:762;top:3352;width:717;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ngk8AA&#10;AADbAAAADwAAAGRycy9kb3ducmV2LnhtbERP24rCMBB9F/Yfwiz4pqllEalGEdmV9UFB7QcMzfSC&#10;zaQkUatfbxYWfJvDuc5i1ZtW3Mj5xrKCyTgBQVxY3XClID//jGYgfEDW2FomBQ/ysFp+DBaYaXvn&#10;I91OoRIxhH2GCuoQukxKX9Rk0I9tRxy50jqDIUJXSe3wHsNNK9MkmUqDDceGGjva1FRcTlejoEwk&#10;HfLJ87vYT8sy3el0k7utUsPPfj0HEagPb/G/+1fH+V/w90s8QC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ngk8AAAADbAAAADwAAAAAAAAAAAAAAAACYAgAAZHJzL2Rvd25y&#10;ZXYueG1sUEsFBgAAAAAEAAQA9QAAAIUDAAAAAA==&#10;"/>
                <v:line id="Line 121" o:spid="_x0000_s1030" style="position:absolute;visibility:visible;mso-wrap-style:square" from="1143,4495" to="1143,5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g7b8AAADbAAAADwAAAGRycy9kb3ducmV2LnhtbERPTYvCMBC9C/6HMII3TV3ZRapRVBA8&#10;eLEr4nFIxrbYTEqS1e7+erMgeJvH+5zFqrONuJMPtWMFk3EGglg7U3Op4PS9G81AhIhssHFMCn4p&#10;wGrZ7y0wN+7BR7oXsRQphEOOCqoY21zKoCuyGMauJU7c1XmLMUFfSuPxkcJtIz+y7EtarDk1VNjS&#10;tiJ9K36sgmKvr+5v6m/ny+ag9Q79EWuv1HDQrecgInXxLX659ybN/4T/X9IBcvk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j+g7b8AAADbAAAADwAAAAAAAAAAAAAAAACh&#10;AgAAZHJzL2Rvd25yZXYueG1sUEsFBgAAAAAEAAQA+QAAAI0DAAAAAA==&#10;" strokeweight="3pt"/>
              </v:group>
            </w:pict>
          </mc:Fallback>
        </mc:AlternateContent>
      </w:r>
    </w:p>
    <w:p w14:paraId="00A4340B" w14:textId="77777777" w:rsidR="00A41BFF" w:rsidRPr="00E60FCD" w:rsidRDefault="00A41BFF" w:rsidP="00A41BFF">
      <w:pPr>
        <w:rPr>
          <w:rFonts w:ascii="Times New Roman" w:eastAsia="宋体" w:hAnsi="Times New Roman" w:cs="Times New Roman"/>
          <w:szCs w:val="24"/>
          <w:lang w:val="en-GB"/>
        </w:rPr>
      </w:pPr>
    </w:p>
    <w:p w14:paraId="366D4B99"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s">
            <w:drawing>
              <wp:anchor distT="0" distB="0" distL="114300" distR="114300" simplePos="0" relativeHeight="251704320" behindDoc="0" locked="0" layoutInCell="1" allowOverlap="1" wp14:anchorId="724803B8" wp14:editId="4FC39045">
                <wp:simplePos x="0" y="0"/>
                <wp:positionH relativeFrom="column">
                  <wp:posOffset>2886710</wp:posOffset>
                </wp:positionH>
                <wp:positionV relativeFrom="paragraph">
                  <wp:posOffset>109432</wp:posOffset>
                </wp:positionV>
                <wp:extent cx="457200" cy="338455"/>
                <wp:effectExtent l="0" t="0" r="0" b="4445"/>
                <wp:wrapNone/>
                <wp:docPr id="17"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17379" w14:textId="77777777" w:rsidR="00FC56E2" w:rsidRPr="001B516D" w:rsidRDefault="00FC56E2" w:rsidP="00A41BFF">
                            <w:pPr>
                              <w:spacing w:line="240" w:lineRule="exact"/>
                              <w:rPr>
                                <w:rFonts w:ascii="Arial" w:hAnsi="Arial" w:cs="Arial"/>
                                <w:sz w:val="15"/>
                                <w:szCs w:val="15"/>
                              </w:rPr>
                            </w:pPr>
                            <w:r>
                              <w:rPr>
                                <w:rFonts w:ascii="Arial" w:hAnsi="Arial" w:cs="Arial"/>
                                <w:sz w:val="15"/>
                                <w:szCs w:val="15"/>
                              </w:rPr>
                              <w:t>N 53.06</w:t>
                            </w:r>
                          </w:p>
                          <w:p w14:paraId="6E87BC93" w14:textId="77777777" w:rsidR="00FC56E2" w:rsidRPr="009E7CE1" w:rsidRDefault="00FC56E2" w:rsidP="00A41BFF">
                            <w:pPr>
                              <w:spacing w:line="240" w:lineRule="exact"/>
                              <w:rPr>
                                <w:rFonts w:ascii="Arial" w:hAnsi="Arial" w:cs="Arial"/>
                                <w:sz w:val="18"/>
                                <w:szCs w:val="18"/>
                              </w:rPr>
                            </w:pPr>
                            <w:r>
                              <w:rPr>
                                <w:rFonts w:ascii="Arial" w:hAnsi="Arial" w:cs="Arial"/>
                                <w:sz w:val="15"/>
                                <w:szCs w:val="15"/>
                              </w:rPr>
                              <w:t>E123.03</w:t>
                            </w:r>
                          </w:p>
                          <w:p w14:paraId="685A4883" w14:textId="77777777" w:rsidR="00FC56E2" w:rsidRPr="009E7CE1" w:rsidRDefault="00FC56E2" w:rsidP="00A41BFF">
                            <w:pPr>
                              <w:spacing w:line="240" w:lineRule="exact"/>
                              <w:rPr>
                                <w:rFonts w:ascii="Arial" w:hAnsi="Arial" w:cs="Arial"/>
                                <w:sz w:val="18"/>
                                <w:szCs w:val="18"/>
                              </w:rPr>
                            </w:pPr>
                          </w:p>
                          <w:p w14:paraId="6A9CC631" w14:textId="77777777" w:rsidR="00FC56E2" w:rsidRPr="009E7CE1" w:rsidRDefault="00FC56E2" w:rsidP="00A41BFF">
                            <w:pPr>
                              <w:rPr>
                                <w:rFonts w:ascii="Arial" w:hAnsi="Arial" w:cs="Arial"/>
                                <w:sz w:val="18"/>
                                <w:szCs w:val="1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4803B8" id="_x0000_s1034" type="#_x0000_t202" style="position:absolute;left:0;text-align:left;margin-left:227.3pt;margin-top:8.6pt;width:36pt;height:26.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J4FsgIAALM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" filled="f" stroked="f">
                <v:textbox inset="0,0,0,0">
                  <w:txbxContent>
                    <w:p w14:paraId="2E117379" w14:textId="77777777" w:rsidR="00FC56E2" w:rsidRPr="001B516D" w:rsidRDefault="00FC56E2" w:rsidP="00A41BFF">
                      <w:pPr>
                        <w:spacing w:line="240" w:lineRule="exact"/>
                        <w:rPr>
                          <w:rFonts w:ascii="Arial" w:hAnsi="Arial" w:cs="Arial"/>
                          <w:sz w:val="15"/>
                          <w:szCs w:val="15"/>
                        </w:rPr>
                      </w:pPr>
                      <w:r>
                        <w:rPr>
                          <w:rFonts w:ascii="Arial" w:hAnsi="Arial" w:cs="Arial"/>
                          <w:sz w:val="15"/>
                          <w:szCs w:val="15"/>
                        </w:rPr>
                        <w:t>N 53.06</w:t>
                      </w:r>
                    </w:p>
                    <w:p w14:paraId="6E87BC93" w14:textId="77777777" w:rsidR="00FC56E2" w:rsidRPr="009E7CE1" w:rsidRDefault="00FC56E2" w:rsidP="00A41BFF">
                      <w:pPr>
                        <w:spacing w:line="240" w:lineRule="exact"/>
                        <w:rPr>
                          <w:rFonts w:ascii="Arial" w:hAnsi="Arial" w:cs="Arial"/>
                          <w:sz w:val="18"/>
                          <w:szCs w:val="18"/>
                        </w:rPr>
                      </w:pPr>
                      <w:r>
                        <w:rPr>
                          <w:rFonts w:ascii="Arial" w:hAnsi="Arial" w:cs="Arial"/>
                          <w:sz w:val="15"/>
                          <w:szCs w:val="15"/>
                        </w:rPr>
                        <w:t>E123.03</w:t>
                      </w:r>
                    </w:p>
                    <w:p w14:paraId="685A4883" w14:textId="77777777" w:rsidR="00FC56E2" w:rsidRPr="009E7CE1" w:rsidRDefault="00FC56E2" w:rsidP="00A41BFF">
                      <w:pPr>
                        <w:spacing w:line="240" w:lineRule="exact"/>
                        <w:rPr>
                          <w:rFonts w:ascii="Arial" w:hAnsi="Arial" w:cs="Arial"/>
                          <w:sz w:val="18"/>
                          <w:szCs w:val="18"/>
                        </w:rPr>
                      </w:pPr>
                    </w:p>
                    <w:p w14:paraId="6A9CC631" w14:textId="77777777" w:rsidR="00FC56E2" w:rsidRPr="009E7CE1" w:rsidRDefault="00FC56E2" w:rsidP="00A41BFF">
                      <w:pPr>
                        <w:rPr>
                          <w:rFonts w:ascii="Arial" w:hAnsi="Arial" w:cs="Arial"/>
                          <w:sz w:val="18"/>
                          <w:szCs w:val="18"/>
                        </w:rPr>
                      </w:pPr>
                    </w:p>
                  </w:txbxContent>
                </v:textbox>
              </v:shape>
            </w:pict>
          </mc:Fallback>
        </mc:AlternateContent>
      </w:r>
      <w:r w:rsidRPr="00E60FCD">
        <w:rPr>
          <w:rFonts w:ascii="Times New Roman" w:eastAsia="宋体" w:hAnsi="Times New Roman" w:cs="Times New Roman"/>
          <w:noProof/>
          <w:szCs w:val="24"/>
        </w:rPr>
        <mc:AlternateContent>
          <mc:Choice Requires="wps">
            <w:drawing>
              <wp:anchor distT="0" distB="0" distL="114300" distR="114300" simplePos="0" relativeHeight="251701248" behindDoc="0" locked="0" layoutInCell="1" allowOverlap="1" wp14:anchorId="1C828C99" wp14:editId="575881C7">
                <wp:simplePos x="0" y="0"/>
                <wp:positionH relativeFrom="column">
                  <wp:posOffset>3261360</wp:posOffset>
                </wp:positionH>
                <wp:positionV relativeFrom="paragraph">
                  <wp:posOffset>182880</wp:posOffset>
                </wp:positionV>
                <wp:extent cx="0" cy="586740"/>
                <wp:effectExtent l="0" t="0" r="19050" b="22860"/>
                <wp:wrapNone/>
                <wp:docPr id="21" name="直接连接符 21"/>
                <wp:cNvGraphicFramePr/>
                <a:graphic xmlns:a="http://schemas.openxmlformats.org/drawingml/2006/main">
                  <a:graphicData uri="http://schemas.microsoft.com/office/word/2010/wordprocessingShape">
                    <wps:wsp>
                      <wps:cNvCnPr/>
                      <wps:spPr>
                        <a:xfrm>
                          <a:off x="0" y="0"/>
                          <a:ext cx="0" cy="586740"/>
                        </a:xfrm>
                        <a:prstGeom prst="line">
                          <a:avLst/>
                        </a:prstGeom>
                        <a:noFill/>
                        <a:ln w="6350" cap="flat" cmpd="sng" algn="ctr">
                          <a:solidFill>
                            <a:srgbClr val="E7E6E6">
                              <a:lumMod val="50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C2DAB5A" id="直接连接符 21" o:spid="_x0000_s1026" style="position:absolute;left:0;text-align:lef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8pt,14.4pt" to="256.8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" strokecolor="#767171" strokeweight=".5pt">
                <v:stroke joinstyle="miter"/>
              </v:line>
            </w:pict>
          </mc:Fallback>
        </mc:AlternateContent>
      </w:r>
    </w:p>
    <w:p w14:paraId="19F9F441"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s">
            <w:drawing>
              <wp:anchor distT="0" distB="0" distL="114300" distR="114300" simplePos="0" relativeHeight="251700224" behindDoc="0" locked="0" layoutInCell="1" allowOverlap="1" wp14:anchorId="797791F8" wp14:editId="7B27DFC2">
                <wp:simplePos x="0" y="0"/>
                <wp:positionH relativeFrom="column">
                  <wp:posOffset>1584960</wp:posOffset>
                </wp:positionH>
                <wp:positionV relativeFrom="paragraph">
                  <wp:posOffset>76200</wp:posOffset>
                </wp:positionV>
                <wp:extent cx="1798320" cy="0"/>
                <wp:effectExtent l="0" t="0" r="30480" b="19050"/>
                <wp:wrapNone/>
                <wp:docPr id="22" name="直接连接符 22"/>
                <wp:cNvGraphicFramePr/>
                <a:graphic xmlns:a="http://schemas.openxmlformats.org/drawingml/2006/main">
                  <a:graphicData uri="http://schemas.microsoft.com/office/word/2010/wordprocessingShape">
                    <wps:wsp>
                      <wps:cNvCnPr/>
                      <wps:spPr>
                        <a:xfrm>
                          <a:off x="0" y="0"/>
                          <a:ext cx="1798320" cy="0"/>
                        </a:xfrm>
                        <a:prstGeom prst="line">
                          <a:avLst/>
                        </a:prstGeom>
                        <a:noFill/>
                        <a:ln w="6350" cap="flat" cmpd="sng" algn="ctr">
                          <a:solidFill>
                            <a:srgbClr val="E7E6E6">
                              <a:lumMod val="50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1327923" id="直接连接符 22" o:spid="_x0000_s1026" style="position:absolute;left:0;text-align:lef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8pt,6pt" to="266.4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" strokecolor="#767171" strokeweight=".5pt">
                <v:stroke joinstyle="miter"/>
              </v:line>
            </w:pict>
          </mc:Fallback>
        </mc:AlternateContent>
      </w:r>
      <w:r w:rsidRPr="00E60FCD">
        <w:rPr>
          <w:rFonts w:ascii="Times New Roman" w:eastAsia="宋体" w:hAnsi="Times New Roman" w:cs="Times New Roman"/>
          <w:noProof/>
          <w:szCs w:val="24"/>
        </w:rPr>
        <mc:AlternateContent>
          <mc:Choice Requires="wpg">
            <w:drawing>
              <wp:anchor distT="0" distB="0" distL="114300" distR="114300" simplePos="0" relativeHeight="251685888" behindDoc="0" locked="0" layoutInCell="1" allowOverlap="1" wp14:anchorId="43C021AB" wp14:editId="3CD87144">
                <wp:simplePos x="0" y="0"/>
                <wp:positionH relativeFrom="column">
                  <wp:posOffset>772795</wp:posOffset>
                </wp:positionH>
                <wp:positionV relativeFrom="paragraph">
                  <wp:posOffset>10795</wp:posOffset>
                </wp:positionV>
                <wp:extent cx="2407285" cy="1584960"/>
                <wp:effectExtent l="0" t="0" r="0" b="0"/>
                <wp:wrapNone/>
                <wp:docPr id="23" name="组合 23"/>
                <wp:cNvGraphicFramePr/>
                <a:graphic xmlns:a="http://schemas.openxmlformats.org/drawingml/2006/main">
                  <a:graphicData uri="http://schemas.microsoft.com/office/word/2010/wordprocessingGroup">
                    <wpg:wgp>
                      <wpg:cNvGrpSpPr/>
                      <wpg:grpSpPr>
                        <a:xfrm>
                          <a:off x="0" y="0"/>
                          <a:ext cx="2407285" cy="1584960"/>
                          <a:chOff x="0" y="0"/>
                          <a:chExt cx="2407285" cy="1584960"/>
                        </a:xfrm>
                      </wpg:grpSpPr>
                      <pic:pic xmlns:pic="http://schemas.openxmlformats.org/drawingml/2006/picture">
                        <pic:nvPicPr>
                          <pic:cNvPr id="24" name="Picture 118" descr="22"/>
                          <pic:cNvPicPr>
                            <a:picLocks noChangeAspect="1"/>
                          </pic:cNvPicPr>
                        </pic:nvPicPr>
                        <pic:blipFill>
                          <a:blip r:embed="rId13">
                            <a:extLst>
                              <a:ext uri="{28A0092B-C50C-407E-A947-70E740481C1C}">
                                <a14:useLocalDpi xmlns:a14="http://schemas.microsoft.com/office/drawing/2010/main" val="0"/>
                              </a:ext>
                            </a:extLst>
                          </a:blip>
                          <a:srcRect l="6953" t="12032" r="9360" b="32870"/>
                          <a:stretch>
                            <a:fillRect/>
                          </a:stretch>
                        </pic:blipFill>
                        <pic:spPr bwMode="auto">
                          <a:xfrm>
                            <a:off x="0" y="0"/>
                            <a:ext cx="2407285" cy="158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6" name="AutoShape 134"/>
                        <wps:cNvSpPr>
                          <a:spLocks noChangeArrowheads="1"/>
                        </wps:cNvSpPr>
                        <wps:spPr bwMode="auto">
                          <a:xfrm>
                            <a:off x="914400" y="982980"/>
                            <a:ext cx="71755" cy="7175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7" name="AutoShape 137"/>
                        <wps:cNvSpPr>
                          <a:spLocks noChangeArrowheads="1"/>
                        </wps:cNvSpPr>
                        <wps:spPr bwMode="auto">
                          <a:xfrm>
                            <a:off x="1470660" y="708660"/>
                            <a:ext cx="71755" cy="7175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8" name="AutoShape 136"/>
                        <wps:cNvSpPr>
                          <a:spLocks noChangeArrowheads="1"/>
                        </wps:cNvSpPr>
                        <wps:spPr bwMode="auto">
                          <a:xfrm>
                            <a:off x="1264920" y="868680"/>
                            <a:ext cx="71755" cy="7175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9" name="AutoShape 135"/>
                        <wps:cNvSpPr>
                          <a:spLocks noChangeArrowheads="1"/>
                        </wps:cNvSpPr>
                        <wps:spPr bwMode="auto">
                          <a:xfrm>
                            <a:off x="815340" y="1051560"/>
                            <a:ext cx="71755" cy="7175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0" name="Line 133"/>
                        <wps:cNvCnPr/>
                        <wps:spPr bwMode="auto">
                          <a:xfrm>
                            <a:off x="266700" y="1272540"/>
                            <a:ext cx="85725" cy="144145"/>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231" name="直接连接符 231"/>
                        <wps:cNvCnPr/>
                        <wps:spPr>
                          <a:xfrm>
                            <a:off x="739140" y="624840"/>
                            <a:ext cx="568036" cy="632864"/>
                          </a:xfrm>
                          <a:prstGeom prst="line">
                            <a:avLst/>
                          </a:prstGeom>
                          <a:noFill/>
                          <a:ln w="6350" cap="flat" cmpd="sng" algn="ctr">
                            <a:solidFill>
                              <a:sysClr val="windowText" lastClr="000000"/>
                            </a:solidFill>
                            <a:prstDash val="dash"/>
                            <a:miter lim="800000"/>
                          </a:ln>
                          <a:effectLst/>
                        </wps:spPr>
                        <wps:bodyPr/>
                      </wps:wsp>
                      <wps:wsp>
                        <wps:cNvPr id="232" name="Text Box 120"/>
                        <wps:cNvSpPr txBox="1">
                          <a:spLocks noChangeArrowheads="1"/>
                        </wps:cNvSpPr>
                        <wps:spPr bwMode="auto">
                          <a:xfrm>
                            <a:off x="624840" y="541020"/>
                            <a:ext cx="118533" cy="169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B0183" w14:textId="77777777" w:rsidR="00FC56E2" w:rsidRPr="00E86460" w:rsidRDefault="00FC56E2" w:rsidP="00A41BFF">
                              <w:pPr>
                                <w:spacing w:line="240" w:lineRule="exact"/>
                                <w:rPr>
                                  <w:rFonts w:ascii="Arial" w:hAnsi="Arial" w:cs="Arial"/>
                                  <w:b/>
                                  <w:sz w:val="18"/>
                                  <w:szCs w:val="18"/>
                                </w:rPr>
                              </w:pPr>
                              <w:r w:rsidRPr="00E86460">
                                <w:rPr>
                                  <w:rFonts w:ascii="Arial" w:hAnsi="Arial" w:cs="Arial"/>
                                  <w:b/>
                                  <w:sz w:val="15"/>
                                  <w:szCs w:val="15"/>
                                </w:rPr>
                                <w:t>A</w:t>
                              </w:r>
                            </w:p>
                          </w:txbxContent>
                        </wps:txbx>
                        <wps:bodyPr rot="0" vert="horz" wrap="square" lIns="0" tIns="0" rIns="0" bIns="0" anchor="t" anchorCtr="0" upright="1">
                          <a:noAutofit/>
                        </wps:bodyPr>
                      </wps:wsp>
                      <wps:wsp>
                        <wps:cNvPr id="233" name="Text Box 120"/>
                        <wps:cNvSpPr txBox="1">
                          <a:spLocks noChangeArrowheads="1"/>
                        </wps:cNvSpPr>
                        <wps:spPr bwMode="auto">
                          <a:xfrm>
                            <a:off x="1295400" y="1051560"/>
                            <a:ext cx="118533" cy="169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D58B8" w14:textId="77777777" w:rsidR="00FC56E2" w:rsidRPr="00E86460" w:rsidRDefault="00FC56E2" w:rsidP="00A41BFF">
                              <w:pPr>
                                <w:spacing w:line="240" w:lineRule="exact"/>
                                <w:rPr>
                                  <w:rFonts w:ascii="Arial" w:hAnsi="Arial" w:cs="Arial"/>
                                  <w:b/>
                                  <w:sz w:val="18"/>
                                  <w:szCs w:val="18"/>
                                </w:rPr>
                              </w:pPr>
                              <w:r>
                                <w:rPr>
                                  <w:rFonts w:ascii="Arial" w:hAnsi="Arial" w:cs="Arial"/>
                                  <w:b/>
                                  <w:sz w:val="15"/>
                                  <w:szCs w:val="15"/>
                                </w:rPr>
                                <w:t>B</w:t>
                              </w:r>
                            </w:p>
                          </w:txbxContent>
                        </wps:txbx>
                        <wps:bodyPr rot="0" vert="horz" wrap="square" lIns="0" tIns="0" rIns="0" bIns="0" anchor="t" anchorCtr="0" upright="1">
                          <a:noAutofit/>
                        </wps:bodyPr>
                      </wps:wsp>
                    </wpg:wgp>
                  </a:graphicData>
                </a:graphic>
                <wp14:sizeRelH relativeFrom="margin">
                  <wp14:pctWidth>0</wp14:pctWidth>
                </wp14:sizeRelH>
              </wp:anchor>
            </w:drawing>
          </mc:Choice>
          <mc:Fallback>
            <w:pict>
              <v:group w14:anchorId="43C021AB" id="组合 23" o:spid="_x0000_s1035" style="position:absolute;left:0;text-align:left;margin-left:60.85pt;margin-top:.85pt;width:189.55pt;height:124.8pt;z-index:251685888;mso-width-relative:margin" coordsize="24072,1584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">
                <v:shape id="Picture 118" o:spid="_x0000_s1036" type="#_x0000_t75" alt="22" style="position:absolute;width:24072;height:158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v8P/FAAAA2wAAAA8AAABkcnMvZG93bnJldi54bWxEj0FrwkAUhO+F/oflCV5EN5VSSuoqIkqV&#10;FqxpqddH9pmkZt+G3TXGf+8KQo/DzDfDTGadqUVLzleWFTyNEhDEudUVFwp+vlfDVxA+IGusLZOC&#10;C3mYTR8fJphqe+YdtVkoRCxhn6KCMoQmldLnJRn0I9sQR+9gncEQpSukdniO5aaW4yR5kQYrjgsl&#10;NrQoKT9mJ6NgzO5rk/391u/FatnuF9V28PmxVarf6+ZvIAJ14T98p9c6cs9w+xJ/gJxe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lL/D/xQAAANsAAAAPAAAAAAAAAAAAAAAA&#10;AJ8CAABkcnMvZG93bnJldi54bWxQSwUGAAAAAAQABAD3AAAAkQMAAAAA&#10;">
                  <v:imagedata r:id="rId14" o:title="22" croptop="7885f" cropbottom="21542f" cropleft="4557f" cropright="6134f"/>
                  <v:path arrowok="t"/>
                </v:shape>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AutoShape 134" o:spid="_x0000_s1037" type="#_x0000_t123" style="position:absolute;left:9144;top:9829;width:717;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sRwsMA&#10;AADbAAAADwAAAGRycy9kb3ducmV2LnhtbESPzWrDMBCE74W+g9hCbrUcH0xxrIQSmtIcWmjiB1is&#10;9Q+xVkZSbCdPXxUKPQ4z8w1T7hYziImc7y0rWCcpCOLa6p5bBdX58PwCwgdkjYNlUnAjD7vt40OJ&#10;hbYzf9N0Cq2IEPYFKuhCGAspfd2RQZ/YkTh6jXUGQ5SuldrhHOFmkFma5tJgz3Ghw5H2HdWX09Uo&#10;aFJJX9X6/lZ/5k2THXW2r9y7Uqun5XUDItAS/sN/7Q+tIMvh90v8AX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vsRwsMAAADbAAAADwAAAAAAAAAAAAAAAACYAgAAZHJzL2Rv&#10;d25yZXYueG1sUEsFBgAAAAAEAAQA9QAAAIgD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37" o:spid="_x0000_s1038" type="#_x0000_t5" style="position:absolute;left:14706;top:7086;width:718;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FcSsQA&#10;AADcAAAADwAAAGRycy9kb3ducmV2LnhtbESPQYvCMBSE7wv+h/AEL4um9rBKNYoIouxl0YrQ26N5&#10;tqXNS2lSrf9+s7DgcZiZb5j1djCNeFDnKssK5rMIBHFudcWFgmt6mC5BOI+ssbFMCl7kYLsZfawx&#10;0fbJZ3pcfCEChF2CCkrv20RKl5dk0M1sSxy8u+0M+iC7QuoOnwFuGhlH0Zc0WHFYKLGlfUl5femN&#10;Aqyz27fRP7JPiyo6Zv3nIq1Jqcl42K1AeBr8O/zfPmkFcbyAvzPhCM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xXErEAAAA3AAAAA8AAAAAAAAAAAAAAAAAmAIAAGRycy9k&#10;b3ducmV2LnhtbFBLBQYAAAAABAAEAPUAAACJAwAAAAA=&#10;"/>
                <v:shape id="AutoShape 136" o:spid="_x0000_s1039" type="#_x0000_t5" style="position:absolute;left:12649;top:8686;width:717;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7IOMIA&#10;AADcAAAADwAAAGRycy9kb3ducmV2LnhtbERPz2vCMBS+D/wfwht4GTNdDzqqUYYwFC9iOwbeHs2z&#10;LW1eSpLa+t+bw2DHj+/3ZjeZTtzJ+caygo9FAoK4tLrhSsFP8f3+CcIHZI2dZVLwIA+77exlg5m2&#10;I1/onodKxBD2GSqoQ+gzKX1Zk0G/sD1x5G7WGQwRukpqh2MMN51Mk2QpDTYcG2rsaV9T2eaDUYDt&#10;9fdk9FkORdUkh+vwtipaUmr+On2tQQSawr/4z33UCtI0ro1n4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sg4wgAAANwAAAAPAAAAAAAAAAAAAAAAAJgCAABkcnMvZG93&#10;bnJldi54bWxQSwUGAAAAAAQABAD1AAAAhwMAAAAA&#10;"/>
                <v:shape id="AutoShape 135" o:spid="_x0000_s1040" type="#_x0000_t5" style="position:absolute;left:8153;top:10515;width:717;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Jto8UA&#10;AADcAAAADwAAAGRycy9kb3ducmV2LnhtbESPT2uDQBTE74V+h+UFcilxrYf+Ma5SCiGhl9JYCrk9&#10;3BcV3bfiron59tlCIMdhZn7DZMVsenGi0bWWFTxHMQjiyuqWawW/5Wb1BsJ5ZI29ZVJwIQdF/viQ&#10;YartmX/otPe1CBB2KSpovB9SKV3VkEEX2YE4eEc7GvRBjrXUI54D3PQyieMXabDlsNDgQJ8NVd1+&#10;MgqwO/x9Gf0tp7Ju4+1henotO1JquZg/1iA8zf4evrV3WkGSvMP/mXAEZH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4m2jxQAAANwAAAAPAAAAAAAAAAAAAAAAAJgCAABkcnMv&#10;ZG93bnJldi54bWxQSwUGAAAAAAQABAD1AAAAigMAAAAA&#10;"/>
                <v:line id="Line 133" o:spid="_x0000_s1041" style="position:absolute;visibility:visible;mso-wrap-style:square" from="2667,12725" to="3524,14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mNHsAAAADcAAAADwAAAGRycy9kb3ducmV2LnhtbERPz2vCMBS+D/wfwhO8rakWxqiNooLQ&#10;gxe7IR4fybMtNi8lybTbX78cBjt+fL+r7WQH8SAfescKllkOglg703Or4PPj+PoOIkRkg4NjUvBN&#10;Abab2UuFpXFPPtOjia1IIRxKVNDFOJZSBt2RxZC5kThxN+ctxgR9K43HZwq3g1zl+Zu02HNq6HCk&#10;Q0f63nxZBU2tb+6n8PfLdX/S+oj+jL1XajGfdmsQkab4L/5z10bBqkjz05l0BOTm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zJjR7AAAAA3AAAAA8AAAAAAAAAAAAAAAAA&#10;oQIAAGRycy9kb3ducmV2LnhtbFBLBQYAAAAABAAEAPkAAACOAwAAAAA=&#10;" strokeweight="3pt"/>
                <v:line id="直接连接符 231" o:spid="_x0000_s1042" style="position:absolute;visibility:visible;mso-wrap-style:square" from="7391,6248" to="13071,12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X1p8gAAADcAAAADwAAAGRycy9kb3ducmV2LnhtbESPQWvCQBSE7wX/w/KEXqRutFRCdBVR&#10;hLZe1LQUb4/sMwlm38bsNqb99d2C4HGYmW+Y2aIzlWipcaVlBaNhBII4s7rkXMFHunmKQTiPrLGy&#10;TAp+yMFi3nuYYaLtlffUHnwuAoRdggoK7+tESpcVZNANbU0cvJNtDPogm1zqBq8Bbio5jqKJNFhy&#10;WCiwplVB2fnwbRQMtrvf81v6+XWM39e8Xl5e0nZQK/XY75ZTEJ46fw/f2q9awfh5BP9nwhGQ8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BX1p8gAAADcAAAADwAAAAAA&#10;AAAAAAAAAAChAgAAZHJzL2Rvd25yZXYueG1sUEsFBgAAAAAEAAQA+QAAAJYDAAAAAA==&#10;" strokecolor="windowText" strokeweight=".5pt">
                  <v:stroke dashstyle="dash" joinstyle="miter"/>
                </v:line>
                <v:shape id="_x0000_s1043" type="#_x0000_t202" style="position:absolute;left:6248;top:5410;width:1185;height:1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nBwsUA&#10;AADcAAAADwAAAGRycy9kb3ducmV2LnhtbESPQWvCQBSE7wX/w/KE3urGFKRGVxFpQSgUYzx4fGaf&#10;yWL2bcyumv77rlDwOMzMN8x82dtG3KjzxrGC8SgBQVw6bbhSsC++3j5A+ICssXFMCn7Jw3IxeJlj&#10;pt2dc7rtQiUihH2GCuoQ2kxKX9Zk0Y9cSxy9k+sshii7SuoO7xFuG5kmyURaNBwXamxpXVN53l2t&#10;gtWB809z+Tlu81NuimKa8PfkrNTrsF/NQATqwzP8395oBel7C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CcHCxQAAANwAAAAPAAAAAAAAAAAAAAAAAJgCAABkcnMv&#10;ZG93bnJldi54bWxQSwUGAAAAAAQABAD1AAAAigMAAAAA&#10;" filled="f" stroked="f">
                  <v:textbox inset="0,0,0,0">
                    <w:txbxContent>
                      <w:p w14:paraId="242B0183" w14:textId="77777777" w:rsidR="00FC56E2" w:rsidRPr="00E86460" w:rsidRDefault="00FC56E2" w:rsidP="00A41BFF">
                        <w:pPr>
                          <w:spacing w:line="240" w:lineRule="exact"/>
                          <w:rPr>
                            <w:rFonts w:ascii="Arial" w:hAnsi="Arial" w:cs="Arial"/>
                            <w:b/>
                            <w:sz w:val="18"/>
                            <w:szCs w:val="18"/>
                          </w:rPr>
                        </w:pPr>
                        <w:r w:rsidRPr="00E86460">
                          <w:rPr>
                            <w:rFonts w:ascii="Arial" w:hAnsi="Arial" w:cs="Arial"/>
                            <w:b/>
                            <w:sz w:val="15"/>
                            <w:szCs w:val="15"/>
                          </w:rPr>
                          <w:t>A</w:t>
                        </w:r>
                      </w:p>
                    </w:txbxContent>
                  </v:textbox>
                </v:shape>
                <v:shape id="_x0000_s1044" type="#_x0000_t202" style="position:absolute;left:12954;top:10515;width:1185;height:1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VkWcUA&#10;AADcAAAADwAAAGRycy9kb3ducmV2LnhtbESPQWvCQBSE70L/w/IKvZlNFcSmbkRKCwVBjOmhx9fs&#10;M1mSfZtmtxr/vSsIPQ4z8w2zWo+2EycavHGs4DlJQRBXThuuFXyVH9MlCB+QNXaOScGFPKzzh8kK&#10;M+3OXNDpEGoRIewzVNCE0GdS+qohiz5xPXH0jm6wGKIcaqkHPEe47eQsTRfSouG40GBPbw1V7eHP&#10;Kth8c/Fufnc/++JYmLJ8SXm7aJV6ehw3ryACjeE/fG9/agWz+RxuZ+IRk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RWRZxQAAANwAAAAPAAAAAAAAAAAAAAAAAJgCAABkcnMv&#10;ZG93bnJldi54bWxQSwUGAAAAAAQABAD1AAAAigMAAAAA&#10;" filled="f" stroked="f">
                  <v:textbox inset="0,0,0,0">
                    <w:txbxContent>
                      <w:p w14:paraId="283D58B8" w14:textId="77777777" w:rsidR="00FC56E2" w:rsidRPr="00E86460" w:rsidRDefault="00FC56E2" w:rsidP="00A41BFF">
                        <w:pPr>
                          <w:spacing w:line="240" w:lineRule="exact"/>
                          <w:rPr>
                            <w:rFonts w:ascii="Arial" w:hAnsi="Arial" w:cs="Arial"/>
                            <w:b/>
                            <w:sz w:val="18"/>
                            <w:szCs w:val="18"/>
                          </w:rPr>
                        </w:pPr>
                        <w:r>
                          <w:rPr>
                            <w:rFonts w:ascii="Arial" w:hAnsi="Arial" w:cs="Arial"/>
                            <w:b/>
                            <w:sz w:val="15"/>
                            <w:szCs w:val="15"/>
                          </w:rPr>
                          <w:t>B</w:t>
                        </w:r>
                      </w:p>
                    </w:txbxContent>
                  </v:textbox>
                </v:shape>
              </v:group>
            </w:pict>
          </mc:Fallback>
        </mc:AlternateContent>
      </w:r>
    </w:p>
    <w:p w14:paraId="251C29C5" w14:textId="77777777" w:rsidR="00A41BFF" w:rsidRPr="00E60FCD" w:rsidRDefault="00A41BFF" w:rsidP="00A41BFF">
      <w:pPr>
        <w:rPr>
          <w:rFonts w:ascii="Times New Roman" w:eastAsia="宋体" w:hAnsi="Times New Roman" w:cs="Times New Roman"/>
          <w:szCs w:val="24"/>
          <w:lang w:val="en-GB"/>
        </w:rPr>
      </w:pPr>
    </w:p>
    <w:p w14:paraId="447B4155" w14:textId="77777777" w:rsidR="00A41BFF" w:rsidRPr="00E60FCD" w:rsidRDefault="00A41BFF" w:rsidP="00A41BFF">
      <w:pPr>
        <w:rPr>
          <w:rFonts w:ascii="Times New Roman" w:eastAsia="宋体" w:hAnsi="Times New Roman" w:cs="Times New Roman"/>
          <w:szCs w:val="24"/>
          <w:lang w:val="en-GB"/>
        </w:rPr>
      </w:pPr>
    </w:p>
    <w:p w14:paraId="478640C1" w14:textId="77777777" w:rsidR="00A41BFF" w:rsidRPr="00E60FCD" w:rsidRDefault="00A41BFF" w:rsidP="00A41BFF">
      <w:pPr>
        <w:rPr>
          <w:rFonts w:ascii="Times New Roman" w:eastAsia="宋体" w:hAnsi="Times New Roman" w:cs="Times New Roman"/>
          <w:szCs w:val="24"/>
          <w:lang w:val="en-GB"/>
        </w:rPr>
      </w:pPr>
    </w:p>
    <w:p w14:paraId="046F1504"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w:drawing>
          <wp:anchor distT="0" distB="0" distL="114300" distR="114300" simplePos="0" relativeHeight="251695104" behindDoc="0" locked="0" layoutInCell="1" allowOverlap="1" wp14:anchorId="567E16DE" wp14:editId="3E402255">
            <wp:simplePos x="0" y="0"/>
            <wp:positionH relativeFrom="column">
              <wp:posOffset>2875915</wp:posOffset>
            </wp:positionH>
            <wp:positionV relativeFrom="paragraph">
              <wp:posOffset>133350</wp:posOffset>
            </wp:positionV>
            <wp:extent cx="206375" cy="393065"/>
            <wp:effectExtent l="0" t="0" r="3175" b="6985"/>
            <wp:wrapNone/>
            <wp:docPr id="239" name="Picture 126" descr="no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Picture 126" descr="north"/>
                    <pic:cNvPicPr>
                      <a:picLocks noChangeAspect="1" noChangeArrowheads="1"/>
                    </pic:cNvPicPr>
                  </pic:nvPicPr>
                  <pic:blipFill>
                    <a:blip r:embed="rId15" cstate="print">
                      <a:extLst>
                        <a:ext uri="{28A0092B-C50C-407E-A947-70E740481C1C}">
                          <a14:useLocalDpi xmlns:a14="http://schemas.microsoft.com/office/drawing/2010/main" val="0"/>
                        </a:ext>
                      </a:extLst>
                    </a:blip>
                    <a:srcRect l="7387" t="47810" r="85170" b="39018"/>
                    <a:stretch>
                      <a:fillRect/>
                    </a:stretch>
                  </pic:blipFill>
                  <pic:spPr bwMode="auto">
                    <a:xfrm>
                      <a:off x="0" y="0"/>
                      <a:ext cx="2063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485F952"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s">
            <w:drawing>
              <wp:anchor distT="0" distB="0" distL="114300" distR="114300" simplePos="0" relativeHeight="251703296" behindDoc="0" locked="0" layoutInCell="1" allowOverlap="1" wp14:anchorId="3D71EEFF" wp14:editId="56EA777D">
                <wp:simplePos x="0" y="0"/>
                <wp:positionH relativeFrom="column">
                  <wp:posOffset>773723</wp:posOffset>
                </wp:positionH>
                <wp:positionV relativeFrom="paragraph">
                  <wp:posOffset>111907</wp:posOffset>
                </wp:positionV>
                <wp:extent cx="0" cy="586740"/>
                <wp:effectExtent l="0" t="0" r="19050" b="22860"/>
                <wp:wrapNone/>
                <wp:docPr id="234" name="直接连接符 234"/>
                <wp:cNvGraphicFramePr/>
                <a:graphic xmlns:a="http://schemas.openxmlformats.org/drawingml/2006/main">
                  <a:graphicData uri="http://schemas.microsoft.com/office/word/2010/wordprocessingShape">
                    <wps:wsp>
                      <wps:cNvCnPr/>
                      <wps:spPr>
                        <a:xfrm>
                          <a:off x="0" y="0"/>
                          <a:ext cx="0" cy="586740"/>
                        </a:xfrm>
                        <a:prstGeom prst="line">
                          <a:avLst/>
                        </a:prstGeom>
                        <a:noFill/>
                        <a:ln w="6350" cap="flat" cmpd="sng" algn="ctr">
                          <a:solidFill>
                            <a:srgbClr val="E7E6E6">
                              <a:lumMod val="50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B0C545B" id="直接连接符 234" o:spid="_x0000_s1026" style="position:absolute;left:0;text-align:lef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9pt,8.8pt" to="60.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" strokecolor="#767171" strokeweight=".5pt">
                <v:stroke joinstyle="miter"/>
              </v:line>
            </w:pict>
          </mc:Fallback>
        </mc:AlternateContent>
      </w:r>
    </w:p>
    <w:p w14:paraId="12BA817A"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s">
            <w:drawing>
              <wp:anchor distT="0" distB="0" distL="114300" distR="114300" simplePos="0" relativeHeight="251699200" behindDoc="0" locked="0" layoutInCell="1" allowOverlap="1" wp14:anchorId="7BF6E1DB" wp14:editId="49437A88">
                <wp:simplePos x="0" y="0"/>
                <wp:positionH relativeFrom="column">
                  <wp:posOffset>2116666</wp:posOffset>
                </wp:positionH>
                <wp:positionV relativeFrom="paragraph">
                  <wp:posOffset>128905</wp:posOffset>
                </wp:positionV>
                <wp:extent cx="968163" cy="995468"/>
                <wp:effectExtent l="0" t="0" r="60960" b="52705"/>
                <wp:wrapNone/>
                <wp:docPr id="235" name="直接箭头连接符 235"/>
                <wp:cNvGraphicFramePr/>
                <a:graphic xmlns:a="http://schemas.openxmlformats.org/drawingml/2006/main">
                  <a:graphicData uri="http://schemas.microsoft.com/office/word/2010/wordprocessingShape">
                    <wps:wsp>
                      <wps:cNvCnPr/>
                      <wps:spPr>
                        <a:xfrm>
                          <a:off x="0" y="0"/>
                          <a:ext cx="968163" cy="995468"/>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1C2E8A68" id="_x0000_t32" coordsize="21600,21600" o:spt="32" o:oned="t" path="m,l21600,21600e" filled="f">
                <v:path arrowok="t" fillok="f" o:connecttype="none"/>
                <o:lock v:ext="edit" shapetype="t"/>
              </v:shapetype>
              <v:shape id="直接箭头连接符 235" o:spid="_x0000_s1026" type="#_x0000_t32" style="position:absolute;left:0;text-align:left;margin-left:166.65pt;margin-top:10.15pt;width:76.25pt;height:78.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" strokecolor="#5b9bd5" strokeweight=".5pt">
                <v:stroke endarrow="block" joinstyle="miter"/>
              </v:shape>
            </w:pict>
          </mc:Fallback>
        </mc:AlternateContent>
      </w:r>
      <w:r w:rsidRPr="00E60FCD">
        <w:rPr>
          <w:noProof/>
        </w:rPr>
        <mc:AlternateContent>
          <mc:Choice Requires="wpg">
            <w:drawing>
              <wp:anchor distT="0" distB="0" distL="114300" distR="114300" simplePos="0" relativeHeight="251698176" behindDoc="0" locked="0" layoutInCell="1" allowOverlap="1" wp14:anchorId="3CC08381" wp14:editId="4081CC5F">
                <wp:simplePos x="0" y="0"/>
                <wp:positionH relativeFrom="column">
                  <wp:posOffset>2623185</wp:posOffset>
                </wp:positionH>
                <wp:positionV relativeFrom="paragraph">
                  <wp:posOffset>134620</wp:posOffset>
                </wp:positionV>
                <wp:extent cx="631825" cy="194310"/>
                <wp:effectExtent l="0" t="0" r="0" b="0"/>
                <wp:wrapNone/>
                <wp:docPr id="215"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1825" cy="194310"/>
                          <a:chOff x="3211" y="8287"/>
                          <a:chExt cx="1061" cy="306"/>
                        </a:xfrm>
                      </wpg:grpSpPr>
                      <pic:pic xmlns:pic="http://schemas.openxmlformats.org/drawingml/2006/picture">
                        <pic:nvPicPr>
                          <pic:cNvPr id="216" name="Picture 12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3211" y="8465"/>
                            <a:ext cx="1061" cy="1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8" name="Text Box 129"/>
                        <wps:cNvSpPr txBox="1">
                          <a:spLocks noChangeArrowheads="1"/>
                        </wps:cNvSpPr>
                        <wps:spPr bwMode="auto">
                          <a:xfrm>
                            <a:off x="3419" y="8287"/>
                            <a:ext cx="661" cy="2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AA5A7" w14:textId="77777777" w:rsidR="00FC56E2" w:rsidRPr="00027F84" w:rsidRDefault="00FC56E2" w:rsidP="00A41BFF">
                              <w:pPr>
                                <w:rPr>
                                  <w:rFonts w:ascii="Arial" w:hAnsi="Arial" w:cs="Arial"/>
                                  <w:sz w:val="18"/>
                                  <w:szCs w:val="18"/>
                                </w:rPr>
                              </w:pPr>
                              <w:r>
                                <w:rPr>
                                  <w:rFonts w:ascii="Arial" w:hAnsi="Arial" w:cs="Arial"/>
                                  <w:sz w:val="18"/>
                                  <w:szCs w:val="18"/>
                                </w:rPr>
                                <w:t>10</w:t>
                              </w:r>
                              <w:r w:rsidRPr="00027F84">
                                <w:rPr>
                                  <w:rFonts w:ascii="Arial" w:hAnsi="Arial" w:cs="Arial"/>
                                  <w:sz w:val="18"/>
                                  <w:szCs w:val="18"/>
                                </w:rPr>
                                <w:t xml:space="preserve"> km</w:t>
                              </w:r>
                            </w:p>
                          </w:txbxContent>
                        </wps:txbx>
                        <wps:bodyPr rot="0" vert="horz" wrap="square" lIns="0" tIns="0" rIns="0" bIns="0" anchor="t" anchorCtr="0" upright="1">
                          <a:noAutofit/>
                        </wps:bodyPr>
                      </wps:wsp>
                    </wpg:wgp>
                  </a:graphicData>
                </a:graphic>
              </wp:anchor>
            </w:drawing>
          </mc:Choice>
          <mc:Fallback>
            <w:pict>
              <v:group w14:anchorId="3CC08381" id="Group 127" o:spid="_x0000_s1045" style="position:absolute;left:0;text-align:left;margin-left:206.55pt;margin-top:10.6pt;width:49.75pt;height:15.3pt;z-index:251698176" coordorigin="3211,8287" coordsize="1061,30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">
                <v:shape id="Picture 128" o:spid="_x0000_s1046" type="#_x0000_t75" style="position:absolute;left:3211;top:8465;width:1061;height:1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oc4DFAAAA3AAAAA8AAABkcnMvZG93bnJldi54bWxEj81qwzAQhO+FvIPYQG+1nBzc4lgJ+TPk&#10;0pYmPeS4WFvb1FoZS3Hkt68KhR6HmfmGKTbBdGKkwbWWFSySFARxZXXLtYLPS/n0AsJ5ZI2dZVIw&#10;kYPNevZQYK7tnT9oPPtaRAi7HBU03ve5lK5qyKBLbE8cvS87GPRRDrXUA94j3HRymaaZNNhyXGiw&#10;p31D1ff5ZhRcruF4eD245zffHqvxPUzlaTcp9TgP2xUIT8H/h//aJ61gucjg90w8AnL9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ZaHOAxQAAANwAAAAPAAAAAAAAAAAAAAAA&#10;AJ8CAABkcnMvZG93bnJldi54bWxQSwUGAAAAAAQABAD3AAAAkQMAAAAA&#10;">
                  <v:imagedata r:id="rId17" o:title=""/>
                </v:shape>
                <v:shape id="Text Box 129" o:spid="_x0000_s1047" type="#_x0000_t202" style="position:absolute;left:3419;top:8287;width:661;height: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qSMEA&#10;AADcAAAADwAAAGRycy9kb3ducmV2LnhtbERPTYvCMBC9C/sfwgjebKoH0a5RRFZYEBZrPXicbcY2&#10;2Exqk9XuvzcHwePjfS/XvW3EnTpvHCuYJCkI4tJpw5WCU7Ebz0H4gKyxcUwK/snDevUxWGKm3YNz&#10;uh9DJWII+wwV1CG0mZS+rMmiT1xLHLmL6yyGCLtK6g4fMdw2cpqmM2nRcGyosaVtTeX1+GcVbM6c&#10;f5nbz+8hv+SmKBYp72dXpUbDfvMJIlAf3uKX+1srmE7i2n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UqkjBAAAA3AAAAA8AAAAAAAAAAAAAAAAAmAIAAGRycy9kb3du&#10;cmV2LnhtbFBLBQYAAAAABAAEAPUAAACGAwAAAAA=&#10;" filled="f" stroked="f">
                  <v:textbox inset="0,0,0,0">
                    <w:txbxContent>
                      <w:p w14:paraId="7FAAA5A7" w14:textId="77777777" w:rsidR="00FC56E2" w:rsidRPr="00027F84" w:rsidRDefault="00FC56E2" w:rsidP="00A41BFF">
                        <w:pPr>
                          <w:rPr>
                            <w:rFonts w:ascii="Arial" w:hAnsi="Arial" w:cs="Arial"/>
                            <w:sz w:val="18"/>
                            <w:szCs w:val="18"/>
                          </w:rPr>
                        </w:pPr>
                        <w:r>
                          <w:rPr>
                            <w:rFonts w:ascii="Arial" w:hAnsi="Arial" w:cs="Arial"/>
                            <w:sz w:val="18"/>
                            <w:szCs w:val="18"/>
                          </w:rPr>
                          <w:t>10</w:t>
                        </w:r>
                        <w:r w:rsidRPr="00027F84">
                          <w:rPr>
                            <w:rFonts w:ascii="Arial" w:hAnsi="Arial" w:cs="Arial"/>
                            <w:sz w:val="18"/>
                            <w:szCs w:val="18"/>
                          </w:rPr>
                          <w:t xml:space="preserve"> km</w:t>
                        </w:r>
                      </w:p>
                    </w:txbxContent>
                  </v:textbox>
                </v:shape>
              </v:group>
            </w:pict>
          </mc:Fallback>
        </mc:AlternateContent>
      </w:r>
    </w:p>
    <w:p w14:paraId="1805F220"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s">
            <w:drawing>
              <wp:anchor distT="0" distB="0" distL="114300" distR="114300" simplePos="0" relativeHeight="251705344" behindDoc="0" locked="0" layoutInCell="1" allowOverlap="1" wp14:anchorId="4E8A308D" wp14:editId="26757B79">
                <wp:simplePos x="0" y="0"/>
                <wp:positionH relativeFrom="column">
                  <wp:posOffset>838200</wp:posOffset>
                </wp:positionH>
                <wp:positionV relativeFrom="paragraph">
                  <wp:posOffset>46355</wp:posOffset>
                </wp:positionV>
                <wp:extent cx="457200" cy="338455"/>
                <wp:effectExtent l="0" t="0" r="0" b="4445"/>
                <wp:wrapNone/>
                <wp:docPr id="236"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0DECB" w14:textId="77777777" w:rsidR="00FC56E2" w:rsidRPr="001B516D" w:rsidRDefault="00FC56E2" w:rsidP="00A41BFF">
                            <w:pPr>
                              <w:spacing w:line="240" w:lineRule="exact"/>
                              <w:rPr>
                                <w:rFonts w:ascii="Arial" w:hAnsi="Arial" w:cs="Arial"/>
                                <w:sz w:val="15"/>
                                <w:szCs w:val="15"/>
                              </w:rPr>
                            </w:pPr>
                            <w:r>
                              <w:rPr>
                                <w:rFonts w:ascii="Arial" w:hAnsi="Arial" w:cs="Arial"/>
                                <w:sz w:val="15"/>
                                <w:szCs w:val="15"/>
                              </w:rPr>
                              <w:t>N 52.94</w:t>
                            </w:r>
                          </w:p>
                          <w:p w14:paraId="52400DFA" w14:textId="77777777" w:rsidR="00FC56E2" w:rsidRPr="009E7CE1" w:rsidRDefault="00FC56E2" w:rsidP="00A41BFF">
                            <w:pPr>
                              <w:spacing w:line="240" w:lineRule="exact"/>
                              <w:rPr>
                                <w:rFonts w:ascii="Arial" w:hAnsi="Arial" w:cs="Arial"/>
                                <w:sz w:val="18"/>
                                <w:szCs w:val="18"/>
                              </w:rPr>
                            </w:pPr>
                            <w:r>
                              <w:rPr>
                                <w:rFonts w:ascii="Arial" w:hAnsi="Arial" w:cs="Arial"/>
                                <w:sz w:val="15"/>
                                <w:szCs w:val="15"/>
                              </w:rPr>
                              <w:t>E122.87</w:t>
                            </w:r>
                          </w:p>
                          <w:p w14:paraId="7E650FF3" w14:textId="77777777" w:rsidR="00FC56E2" w:rsidRPr="009E7CE1" w:rsidRDefault="00FC56E2" w:rsidP="00A41BFF">
                            <w:pPr>
                              <w:spacing w:line="240" w:lineRule="exact"/>
                              <w:rPr>
                                <w:rFonts w:ascii="Arial" w:hAnsi="Arial" w:cs="Arial"/>
                                <w:sz w:val="18"/>
                                <w:szCs w:val="18"/>
                              </w:rPr>
                            </w:pPr>
                          </w:p>
                          <w:p w14:paraId="0621DF35" w14:textId="77777777" w:rsidR="00FC56E2" w:rsidRPr="009E7CE1" w:rsidRDefault="00FC56E2" w:rsidP="00A41BFF">
                            <w:pPr>
                              <w:rPr>
                                <w:rFonts w:ascii="Arial" w:hAnsi="Arial" w:cs="Arial"/>
                                <w:sz w:val="18"/>
                                <w:szCs w:val="1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8A308D" id="_x0000_s1048" type="#_x0000_t202" style="position:absolute;left:0;text-align:left;margin-left:66pt;margin-top:3.65pt;width:36pt;height:26.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" filled="f" stroked="f">
                <v:textbox inset="0,0,0,0">
                  <w:txbxContent>
                    <w:p w14:paraId="7010DECB" w14:textId="77777777" w:rsidR="00FC56E2" w:rsidRPr="001B516D" w:rsidRDefault="00FC56E2" w:rsidP="00A41BFF">
                      <w:pPr>
                        <w:spacing w:line="240" w:lineRule="exact"/>
                        <w:rPr>
                          <w:rFonts w:ascii="Arial" w:hAnsi="Arial" w:cs="Arial"/>
                          <w:sz w:val="15"/>
                          <w:szCs w:val="15"/>
                        </w:rPr>
                      </w:pPr>
                      <w:r>
                        <w:rPr>
                          <w:rFonts w:ascii="Arial" w:hAnsi="Arial" w:cs="Arial"/>
                          <w:sz w:val="15"/>
                          <w:szCs w:val="15"/>
                        </w:rPr>
                        <w:t>N 52.94</w:t>
                      </w:r>
                    </w:p>
                    <w:p w14:paraId="52400DFA" w14:textId="77777777" w:rsidR="00FC56E2" w:rsidRPr="009E7CE1" w:rsidRDefault="00FC56E2" w:rsidP="00A41BFF">
                      <w:pPr>
                        <w:spacing w:line="240" w:lineRule="exact"/>
                        <w:rPr>
                          <w:rFonts w:ascii="Arial" w:hAnsi="Arial" w:cs="Arial"/>
                          <w:sz w:val="18"/>
                          <w:szCs w:val="18"/>
                        </w:rPr>
                      </w:pPr>
                      <w:r>
                        <w:rPr>
                          <w:rFonts w:ascii="Arial" w:hAnsi="Arial" w:cs="Arial"/>
                          <w:sz w:val="15"/>
                          <w:szCs w:val="15"/>
                        </w:rPr>
                        <w:t>E122.87</w:t>
                      </w:r>
                    </w:p>
                    <w:p w14:paraId="7E650FF3" w14:textId="77777777" w:rsidR="00FC56E2" w:rsidRPr="009E7CE1" w:rsidRDefault="00FC56E2" w:rsidP="00A41BFF">
                      <w:pPr>
                        <w:spacing w:line="240" w:lineRule="exact"/>
                        <w:rPr>
                          <w:rFonts w:ascii="Arial" w:hAnsi="Arial" w:cs="Arial"/>
                          <w:sz w:val="18"/>
                          <w:szCs w:val="18"/>
                        </w:rPr>
                      </w:pPr>
                    </w:p>
                    <w:p w14:paraId="0621DF35" w14:textId="77777777" w:rsidR="00FC56E2" w:rsidRPr="009E7CE1" w:rsidRDefault="00FC56E2" w:rsidP="00A41BFF">
                      <w:pPr>
                        <w:rPr>
                          <w:rFonts w:ascii="Arial" w:hAnsi="Arial" w:cs="Arial"/>
                          <w:sz w:val="18"/>
                          <w:szCs w:val="18"/>
                        </w:rPr>
                      </w:pPr>
                    </w:p>
                  </w:txbxContent>
                </v:textbox>
              </v:shape>
            </w:pict>
          </mc:Fallback>
        </mc:AlternateContent>
      </w:r>
    </w:p>
    <w:p w14:paraId="37267012" w14:textId="77777777" w:rsidR="00A41BFF" w:rsidRPr="00E60FCD" w:rsidRDefault="00A41BFF" w:rsidP="00A41BFF">
      <w:pPr>
        <w:rPr>
          <w:rFonts w:ascii="Times New Roman" w:eastAsia="宋体" w:hAnsi="Times New Roman" w:cs="Times New Roman"/>
          <w:szCs w:val="24"/>
          <w:lang w:val="en-GB"/>
        </w:rPr>
      </w:pPr>
      <w:r w:rsidRPr="00E60FCD">
        <w:rPr>
          <w:rFonts w:ascii="Times New Roman" w:eastAsia="宋体" w:hAnsi="Times New Roman" w:cs="Times New Roman"/>
          <w:noProof/>
          <w:szCs w:val="24"/>
        </w:rPr>
        <mc:AlternateContent>
          <mc:Choice Requires="wps">
            <w:drawing>
              <wp:anchor distT="0" distB="0" distL="114300" distR="114300" simplePos="0" relativeHeight="251702272" behindDoc="0" locked="0" layoutInCell="1" allowOverlap="1" wp14:anchorId="040E9A2A" wp14:editId="3F3D027E">
                <wp:simplePos x="0" y="0"/>
                <wp:positionH relativeFrom="column">
                  <wp:posOffset>633045</wp:posOffset>
                </wp:positionH>
                <wp:positionV relativeFrom="paragraph">
                  <wp:posOffset>7620</wp:posOffset>
                </wp:positionV>
                <wp:extent cx="855785" cy="0"/>
                <wp:effectExtent l="0" t="0" r="20955" b="19050"/>
                <wp:wrapNone/>
                <wp:docPr id="237" name="直接连接符 237"/>
                <wp:cNvGraphicFramePr/>
                <a:graphic xmlns:a="http://schemas.openxmlformats.org/drawingml/2006/main">
                  <a:graphicData uri="http://schemas.microsoft.com/office/word/2010/wordprocessingShape">
                    <wps:wsp>
                      <wps:cNvCnPr/>
                      <wps:spPr>
                        <a:xfrm flipV="1">
                          <a:off x="0" y="0"/>
                          <a:ext cx="855785" cy="0"/>
                        </a:xfrm>
                        <a:prstGeom prst="line">
                          <a:avLst/>
                        </a:prstGeom>
                        <a:noFill/>
                        <a:ln w="6350" cap="flat" cmpd="sng" algn="ctr">
                          <a:solidFill>
                            <a:srgbClr val="E7E6E6">
                              <a:lumMod val="50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73AB7B" id="直接连接符 237" o:spid="_x0000_s1026" style="position:absolute;left:0;text-align:lef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85pt,.6pt" to="117.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" strokecolor="#767171" strokeweight=".5pt">
                <v:stroke joinstyle="miter"/>
              </v:line>
            </w:pict>
          </mc:Fallback>
        </mc:AlternateContent>
      </w:r>
    </w:p>
    <w:p w14:paraId="58A63017" w14:textId="77777777" w:rsidR="00A41BFF" w:rsidRPr="00E60FCD" w:rsidRDefault="00FC56E2" w:rsidP="00A41BFF">
      <w:pPr>
        <w:rPr>
          <w:rFonts w:ascii="Times New Roman" w:eastAsia="宋体" w:hAnsi="Times New Roman" w:cs="Times New Roman"/>
          <w:szCs w:val="24"/>
          <w:lang w:val="en-GB"/>
        </w:rPr>
      </w:pPr>
      <w:r w:rsidRPr="00E60FCD">
        <w:rPr>
          <w:noProof/>
        </w:rPr>
        <w:object w:dxaOrig="1440" w:dyaOrig="1440" w14:anchorId="2A879387">
          <v:shape id="_x0000_s1059" type="#_x0000_t75" style="position:absolute;left:0;text-align:left;margin-left:25.75pt;margin-top:9.2pt;width:265.15pt;height:111.65pt;z-index:251694080;mso-position-horizontal-relative:text;mso-position-vertical-relative:text">
            <v:imagedata r:id="rId18" o:title=""/>
          </v:shape>
          <o:OLEObject Type="Embed" ProgID="Origin50.Graph" ShapeID="_x0000_s1059" DrawAspect="Content" ObjectID="_1570949940" r:id="rId19"/>
        </w:object>
      </w:r>
    </w:p>
    <w:p w14:paraId="7A8FBC1E" w14:textId="77777777" w:rsidR="00A41BFF" w:rsidRPr="00E60FCD" w:rsidRDefault="00A41BFF" w:rsidP="00A41BFF">
      <w:pPr>
        <w:rPr>
          <w:rFonts w:ascii="Times New Roman" w:eastAsia="宋体" w:hAnsi="Times New Roman" w:cs="Times New Roman"/>
          <w:szCs w:val="24"/>
          <w:lang w:val="en-GB"/>
        </w:rPr>
      </w:pPr>
    </w:p>
    <w:p w14:paraId="7730BBF6" w14:textId="77777777" w:rsidR="00A41BFF" w:rsidRPr="00E60FCD" w:rsidRDefault="00A41BFF" w:rsidP="00A41BFF">
      <w:pPr>
        <w:rPr>
          <w:rFonts w:ascii="Times New Roman" w:eastAsia="宋体" w:hAnsi="Times New Roman" w:cs="Times New Roman"/>
          <w:szCs w:val="24"/>
          <w:lang w:val="en-GB"/>
        </w:rPr>
      </w:pPr>
    </w:p>
    <w:p w14:paraId="23A7D051" w14:textId="77777777" w:rsidR="00A41BFF" w:rsidRPr="00E60FCD" w:rsidRDefault="00A41BFF" w:rsidP="00A41BFF">
      <w:pPr>
        <w:rPr>
          <w:rFonts w:ascii="Times New Roman" w:eastAsia="宋体" w:hAnsi="Times New Roman" w:cs="Times New Roman"/>
          <w:szCs w:val="24"/>
          <w:lang w:val="en-GB"/>
        </w:rPr>
      </w:pPr>
    </w:p>
    <w:p w14:paraId="77EF8851" w14:textId="77777777" w:rsidR="00A41BFF" w:rsidRPr="00E60FCD" w:rsidRDefault="00A41BFF" w:rsidP="00A41BFF">
      <w:pPr>
        <w:rPr>
          <w:rFonts w:ascii="Times New Roman" w:eastAsia="宋体" w:hAnsi="Times New Roman" w:cs="Times New Roman"/>
          <w:szCs w:val="24"/>
          <w:lang w:val="en-GB"/>
        </w:rPr>
      </w:pPr>
    </w:p>
    <w:p w14:paraId="3B4D83E9" w14:textId="77777777" w:rsidR="00A41BFF" w:rsidRPr="00E60FCD" w:rsidRDefault="00A41BFF" w:rsidP="00A41BFF">
      <w:pPr>
        <w:rPr>
          <w:rFonts w:ascii="Times New Roman" w:eastAsia="宋体" w:hAnsi="Times New Roman" w:cs="Times New Roman"/>
          <w:szCs w:val="24"/>
          <w:lang w:val="en-GB"/>
        </w:rPr>
      </w:pPr>
    </w:p>
    <w:p w14:paraId="27CA5E7C" w14:textId="77777777" w:rsidR="00A41BFF" w:rsidRPr="00E60FCD" w:rsidRDefault="00A41BFF" w:rsidP="00A41BFF">
      <w:pPr>
        <w:rPr>
          <w:rFonts w:ascii="Times New Roman" w:eastAsia="宋体" w:hAnsi="Times New Roman" w:cs="Times New Roman"/>
          <w:szCs w:val="24"/>
          <w:lang w:val="en-GB"/>
        </w:rPr>
      </w:pPr>
    </w:p>
    <w:p w14:paraId="1997708C" w14:textId="77777777" w:rsidR="00A41BFF" w:rsidRPr="00E60FCD" w:rsidRDefault="00A41BFF" w:rsidP="00A41BFF">
      <w:pPr>
        <w:rPr>
          <w:rFonts w:ascii="Times New Roman" w:eastAsia="宋体" w:hAnsi="Times New Roman" w:cs="Times New Roman"/>
          <w:szCs w:val="24"/>
          <w:lang w:val="en-GB"/>
        </w:rPr>
      </w:pPr>
    </w:p>
    <w:p w14:paraId="61C578DC" w14:textId="77777777" w:rsidR="00A41BFF" w:rsidRPr="00E60FCD" w:rsidRDefault="00A41BFF" w:rsidP="00A41BFF">
      <w:pPr>
        <w:rPr>
          <w:rFonts w:ascii="Times New Roman" w:eastAsia="宋体" w:hAnsi="Times New Roman" w:cs="Times New Roman"/>
          <w:szCs w:val="24"/>
          <w:lang w:val="en-GB"/>
        </w:rPr>
      </w:pPr>
    </w:p>
    <w:p w14:paraId="6FBA6D21" w14:textId="77777777" w:rsidR="00A41BFF" w:rsidRPr="00E60FCD" w:rsidRDefault="00A41BFF" w:rsidP="00A41BFF">
      <w:pPr>
        <w:rPr>
          <w:rFonts w:ascii="Times New Roman" w:eastAsia="宋体" w:hAnsi="Times New Roman" w:cs="Times New Roman"/>
          <w:sz w:val="24"/>
          <w:szCs w:val="24"/>
          <w:lang w:val="en-GB"/>
        </w:rPr>
      </w:pPr>
      <w:r w:rsidRPr="00E60FCD">
        <w:rPr>
          <w:rFonts w:ascii="Times New Roman" w:eastAsia="宋体" w:hAnsi="Times New Roman" w:cs="Times New Roman"/>
          <w:b/>
          <w:sz w:val="24"/>
          <w:szCs w:val="24"/>
          <w:lang w:val="en-GB"/>
        </w:rPr>
        <w:t>Fig.</w:t>
      </w:r>
      <w:r w:rsidRPr="00E60FCD">
        <w:rPr>
          <w:rFonts w:ascii="Times New Roman" w:eastAsia="宋体" w:hAnsi="Times New Roman" w:cs="Times New Roman" w:hint="eastAsia"/>
          <w:b/>
          <w:sz w:val="24"/>
          <w:szCs w:val="24"/>
          <w:lang w:val="en-GB"/>
        </w:rPr>
        <w:t xml:space="preserve"> 1 </w:t>
      </w:r>
      <w:r w:rsidRPr="00E60FCD">
        <w:rPr>
          <w:rFonts w:ascii="Times New Roman" w:eastAsia="宋体" w:hAnsi="Times New Roman" w:cs="Times New Roman"/>
          <w:sz w:val="24"/>
          <w:szCs w:val="24"/>
          <w:lang w:val="en-GB"/>
        </w:rPr>
        <w:t xml:space="preserve">Geographic location of the study area  </w:t>
      </w:r>
    </w:p>
    <w:p w14:paraId="5DF989B1" w14:textId="77777777" w:rsidR="00A41BFF" w:rsidRPr="00E60FCD" w:rsidRDefault="00A41BFF" w:rsidP="00A41BFF">
      <w:pPr>
        <w:rPr>
          <w:lang w:val="en-GB"/>
        </w:rPr>
      </w:pPr>
    </w:p>
    <w:p w14:paraId="49242B22" w14:textId="77777777" w:rsidR="00A41BFF" w:rsidRPr="00E60FCD" w:rsidRDefault="00A41BFF" w:rsidP="00A41BFF">
      <w:pPr>
        <w:rPr>
          <w:lang w:val="en-GB"/>
        </w:rPr>
      </w:pPr>
    </w:p>
    <w:p w14:paraId="0B979D68" w14:textId="77777777" w:rsidR="00A41BFF" w:rsidRPr="00E60FCD" w:rsidRDefault="00A41BFF" w:rsidP="00A41BFF"/>
    <w:p w14:paraId="527E6164" w14:textId="77777777" w:rsidR="00A41BFF" w:rsidRPr="00E60FCD" w:rsidRDefault="00A41BFF" w:rsidP="00A41BFF"/>
    <w:p w14:paraId="556B2586" w14:textId="77777777" w:rsidR="00A41BFF" w:rsidRPr="00E60FCD" w:rsidRDefault="00A41BFF" w:rsidP="00A41BFF"/>
    <w:bookmarkEnd w:id="8"/>
    <w:p w14:paraId="1BA994AC" w14:textId="77777777" w:rsidR="003D72BB" w:rsidRPr="00E60FCD" w:rsidRDefault="003D72BB" w:rsidP="00F52F18">
      <w:pPr>
        <w:spacing w:beforeLines="50" w:before="156" w:line="480" w:lineRule="auto"/>
        <w:rPr>
          <w:lang w:val="en-GB"/>
        </w:rPr>
      </w:pPr>
    </w:p>
    <w:p w14:paraId="7A0525BE" w14:textId="13FA262B" w:rsidR="003D72BB" w:rsidRPr="00E60FCD" w:rsidRDefault="003D72BB" w:rsidP="00F52F18">
      <w:pPr>
        <w:spacing w:beforeLines="50" w:before="156" w:line="480" w:lineRule="auto"/>
      </w:pPr>
    </w:p>
    <w:p w14:paraId="3285F278" w14:textId="7E9708E6" w:rsidR="003D72BB" w:rsidRPr="00E60FCD" w:rsidRDefault="00FC56E2" w:rsidP="00F52F18">
      <w:pPr>
        <w:spacing w:beforeLines="50" w:before="156" w:line="480" w:lineRule="auto"/>
      </w:pPr>
      <w:r w:rsidRPr="00E60FCD">
        <w:rPr>
          <w:noProof/>
        </w:rPr>
        <w:object w:dxaOrig="1440" w:dyaOrig="1440" w14:anchorId="48C51BAE">
          <v:shape id="_x0000_s1026" type="#_x0000_t75" style="position:absolute;left:0;text-align:left;margin-left:29.6pt;margin-top:15.9pt;width:379.8pt;height:136.85pt;z-index:251662336;mso-position-horizontal-relative:text;mso-position-vertical-relative:text">
            <v:imagedata r:id="rId20" o:title=""/>
          </v:shape>
          <o:OLEObject Type="Embed" ProgID="Origin50.Graph" ShapeID="_x0000_s1026" DrawAspect="Content" ObjectID="_1570949941" r:id="rId21"/>
        </w:object>
      </w:r>
    </w:p>
    <w:p w14:paraId="57B3B697" w14:textId="77777777" w:rsidR="003D72BB" w:rsidRPr="00E60FCD" w:rsidRDefault="003D72BB" w:rsidP="00F52F18">
      <w:pPr>
        <w:spacing w:beforeLines="50" w:before="156" w:line="480" w:lineRule="auto"/>
      </w:pPr>
      <w:r w:rsidRPr="00E60FCD">
        <w:rPr>
          <w:noProof/>
        </w:rPr>
        <mc:AlternateContent>
          <mc:Choice Requires="wps">
            <w:drawing>
              <wp:anchor distT="0" distB="0" distL="114300" distR="114300" simplePos="0" relativeHeight="251645952" behindDoc="0" locked="0" layoutInCell="1" allowOverlap="1" wp14:anchorId="03A9C58A" wp14:editId="0266AB6F">
                <wp:simplePos x="0" y="0"/>
                <wp:positionH relativeFrom="column">
                  <wp:posOffset>481330</wp:posOffset>
                </wp:positionH>
                <wp:positionV relativeFrom="paragraph">
                  <wp:posOffset>103917</wp:posOffset>
                </wp:positionV>
                <wp:extent cx="227965" cy="2840635"/>
                <wp:effectExtent l="0" t="0" r="635" b="17145"/>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2840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1C50D" w14:textId="77777777"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Pr>
                                <w:rFonts w:ascii="Arial" w:hAnsi="Arial" w:cs="Arial" w:hint="eastAsia"/>
                                <w:sz w:val="16"/>
                                <w:szCs w:val="16"/>
                              </w:rPr>
                              <w:t>Thaw depth (cm)    Water level (cm)  Air temperature (</w:t>
                            </w:r>
                            <w:r>
                              <w:rPr>
                                <w:rFonts w:ascii="宋体" w:eastAsia="宋体" w:hAnsi="宋体" w:cs="Arial" w:hint="eastAsia"/>
                                <w:sz w:val="16"/>
                                <w:szCs w:val="16"/>
                              </w:rPr>
                              <w:t>℃</w:t>
                            </w:r>
                            <w:r>
                              <w:rPr>
                                <w:rFonts w:ascii="Arial" w:hAnsi="Arial" w:cs="Arial" w:hint="eastAsia"/>
                                <w:sz w:val="16"/>
                                <w:szCs w:val="16"/>
                              </w:rPr>
                              <w:t>)</w:t>
                            </w:r>
                          </w:p>
                          <w:p w14:paraId="331141FD" w14:textId="77777777" w:rsidR="00FC56E2" w:rsidRPr="00331BEA" w:rsidRDefault="00FC56E2" w:rsidP="003D72BB">
                            <w:pPr>
                              <w:rPr>
                                <w:rFonts w:ascii="Arial" w:hAnsi="Arial" w:cs="Arial"/>
                                <w:sz w:val="16"/>
                                <w:szCs w:val="16"/>
                              </w:rPr>
                            </w:pPr>
                          </w:p>
                        </w:txbxContent>
                      </wps:txbx>
                      <wps:bodyPr rot="0" vert="vert270" wrap="square" lIns="0" tIns="0" rIns="0" bIns="0" anchor="t" anchorCtr="0" upright="1">
                        <a:noAutofit/>
                      </wps:bodyPr>
                    </wps:wsp>
                  </a:graphicData>
                </a:graphic>
                <wp14:sizeRelV relativeFrom="margin">
                  <wp14:pctHeight>0</wp14:pctHeight>
                </wp14:sizeRelV>
              </wp:anchor>
            </w:drawing>
          </mc:Choice>
          <mc:Fallback>
            <w:pict>
              <v:shape w14:anchorId="03A9C58A" id="文本框 19" o:spid="_x0000_s1049" type="#_x0000_t202" style="position:absolute;left:0;text-align:left;margin-left:37.9pt;margin-top:8.2pt;width:17.95pt;height:223.6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" filled="f" stroked="f">
                <v:textbox style="layout-flow:vertical;mso-layout-flow-alt:bottom-to-top" inset="0,0,0,0">
                  <w:txbxContent>
                    <w:p w14:paraId="22A1C50D" w14:textId="77777777"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Pr>
                          <w:rFonts w:ascii="Arial" w:hAnsi="Arial" w:cs="Arial" w:hint="eastAsia"/>
                          <w:sz w:val="16"/>
                          <w:szCs w:val="16"/>
                        </w:rPr>
                        <w:t>Thaw depth (cm)    Water level (cm)  Air temperature (</w:t>
                      </w:r>
                      <w:r>
                        <w:rPr>
                          <w:rFonts w:ascii="宋体" w:eastAsia="宋体" w:hAnsi="宋体" w:cs="Arial" w:hint="eastAsia"/>
                          <w:sz w:val="16"/>
                          <w:szCs w:val="16"/>
                        </w:rPr>
                        <w:t>℃</w:t>
                      </w:r>
                      <w:r>
                        <w:rPr>
                          <w:rFonts w:ascii="Arial" w:hAnsi="Arial" w:cs="Arial" w:hint="eastAsia"/>
                          <w:sz w:val="16"/>
                          <w:szCs w:val="16"/>
                        </w:rPr>
                        <w:t>)</w:t>
                      </w:r>
                    </w:p>
                    <w:p w14:paraId="331141FD" w14:textId="77777777" w:rsidR="00FC56E2" w:rsidRPr="00331BEA" w:rsidRDefault="00FC56E2" w:rsidP="003D72BB">
                      <w:pPr>
                        <w:rPr>
                          <w:rFonts w:ascii="Arial" w:hAnsi="Arial" w:cs="Arial"/>
                          <w:sz w:val="16"/>
                          <w:szCs w:val="16"/>
                        </w:rPr>
                      </w:pPr>
                    </w:p>
                  </w:txbxContent>
                </v:textbox>
              </v:shape>
            </w:pict>
          </mc:Fallback>
        </mc:AlternateContent>
      </w:r>
      <w:r w:rsidRPr="00E60FCD">
        <w:rPr>
          <w:noProof/>
        </w:rPr>
        <mc:AlternateContent>
          <mc:Choice Requires="wps">
            <w:drawing>
              <wp:anchor distT="0" distB="0" distL="114300" distR="114300" simplePos="0" relativeHeight="251644928" behindDoc="0" locked="0" layoutInCell="1" allowOverlap="1" wp14:anchorId="1CD4576F" wp14:editId="37CB672A">
                <wp:simplePos x="0" y="0"/>
                <wp:positionH relativeFrom="column">
                  <wp:posOffset>4927600</wp:posOffset>
                </wp:positionH>
                <wp:positionV relativeFrom="paragraph">
                  <wp:posOffset>137383</wp:posOffset>
                </wp:positionV>
                <wp:extent cx="227965" cy="1043305"/>
                <wp:effectExtent l="0" t="0" r="635" b="4445"/>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043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21B2C" w14:textId="77777777"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Pr>
                                <w:rFonts w:ascii="Arial" w:hAnsi="Arial" w:cs="Arial" w:hint="eastAsia"/>
                                <w:sz w:val="16"/>
                                <w:szCs w:val="16"/>
                              </w:rPr>
                              <w:t>Precipitation (mm)</w:t>
                            </w:r>
                          </w:p>
                        </w:txbxContent>
                      </wps:txbx>
                      <wps:bodyPr rot="0" vert="vert270" wrap="square" lIns="0" tIns="0" rIns="0" bIns="0" anchor="t" anchorCtr="0" upright="1">
                        <a:noAutofit/>
                      </wps:bodyPr>
                    </wps:wsp>
                  </a:graphicData>
                </a:graphic>
                <wp14:sizeRelV relativeFrom="margin">
                  <wp14:pctHeight>0</wp14:pctHeight>
                </wp14:sizeRelV>
              </wp:anchor>
            </w:drawing>
          </mc:Choice>
          <mc:Fallback>
            <w:pict>
              <v:shape w14:anchorId="1CD4576F" id="文本框 18" o:spid="_x0000_s1050" type="#_x0000_t202" style="position:absolute;left:0;text-align:left;margin-left:388pt;margin-top:10.8pt;width:17.95pt;height:82.15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" filled="f" stroked="f">
                <v:textbox style="layout-flow:vertical;mso-layout-flow-alt:bottom-to-top" inset="0,0,0,0">
                  <w:txbxContent>
                    <w:p w14:paraId="59C21B2C" w14:textId="77777777"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Pr>
                          <w:rFonts w:ascii="Arial" w:hAnsi="Arial" w:cs="Arial" w:hint="eastAsia"/>
                          <w:sz w:val="16"/>
                          <w:szCs w:val="16"/>
                        </w:rPr>
                        <w:t>Precipitation (mm)</w:t>
                      </w:r>
                    </w:p>
                  </w:txbxContent>
                </v:textbox>
              </v:shape>
            </w:pict>
          </mc:Fallback>
        </mc:AlternateContent>
      </w:r>
    </w:p>
    <w:p w14:paraId="2470A642" w14:textId="77777777" w:rsidR="003D72BB" w:rsidRPr="00E60FCD" w:rsidRDefault="003D72BB" w:rsidP="00F52F18">
      <w:pPr>
        <w:spacing w:beforeLines="50" w:before="156" w:line="480" w:lineRule="auto"/>
      </w:pPr>
    </w:p>
    <w:p w14:paraId="10A6FEEE" w14:textId="2B47D41A" w:rsidR="003D72BB" w:rsidRPr="00E60FCD" w:rsidRDefault="00FC56E2" w:rsidP="00F52F18">
      <w:pPr>
        <w:spacing w:beforeLines="50" w:before="156" w:line="480" w:lineRule="auto"/>
      </w:pPr>
      <w:r w:rsidRPr="00E60FCD">
        <w:rPr>
          <w:noProof/>
        </w:rPr>
        <w:object w:dxaOrig="1440" w:dyaOrig="1440" w14:anchorId="4CC3C411">
          <v:shape id="_x0000_s1028" type="#_x0000_t75" style="position:absolute;left:0;text-align:left;margin-left:-16.5pt;margin-top:7.8pt;width:454pt;height:91.35pt;z-index:251664384;mso-position-horizontal-relative:text;mso-position-vertical-relative:text">
            <v:imagedata r:id="rId22" o:title=""/>
          </v:shape>
          <o:OLEObject Type="Embed" ProgID="Origin50.Graph" ShapeID="_x0000_s1028" DrawAspect="Content" ObjectID="_1570949942" r:id="rId23"/>
        </w:object>
      </w:r>
    </w:p>
    <w:p w14:paraId="718EB8D7" w14:textId="618A9644" w:rsidR="003D72BB" w:rsidRPr="00E60FCD" w:rsidRDefault="00FC56E2" w:rsidP="00F52F18">
      <w:pPr>
        <w:spacing w:beforeLines="50" w:before="156" w:line="480" w:lineRule="auto"/>
      </w:pPr>
      <w:r w:rsidRPr="00E60FCD">
        <w:rPr>
          <w:rFonts w:ascii="Times New Roman" w:hAnsi="Times New Roman" w:cs="Times New Roman"/>
          <w:b/>
          <w:noProof/>
          <w:sz w:val="24"/>
          <w:szCs w:val="24"/>
        </w:rPr>
        <w:object w:dxaOrig="1440" w:dyaOrig="1440" w14:anchorId="0D45A28F">
          <v:shape id="_x0000_s1027" type="#_x0000_t75" style="position:absolute;left:0;text-align:left;margin-left:-16.15pt;margin-top:43.2pt;width:452.75pt;height:90.65pt;z-index:251663360;mso-position-horizontal-relative:text;mso-position-vertical-relative:text">
            <v:imagedata r:id="rId24" o:title=""/>
          </v:shape>
          <o:OLEObject Type="Embed" ProgID="Origin50.Graph" ShapeID="_x0000_s1027" DrawAspect="Content" ObjectID="_1570949943" r:id="rId25"/>
        </w:object>
      </w:r>
    </w:p>
    <w:p w14:paraId="0B55FBC8" w14:textId="26F6B500" w:rsidR="003D72BB" w:rsidRPr="00E60FCD" w:rsidRDefault="003D72BB" w:rsidP="00F52F18">
      <w:pPr>
        <w:spacing w:beforeLines="50" w:before="156" w:line="480" w:lineRule="auto"/>
      </w:pPr>
    </w:p>
    <w:p w14:paraId="064E4131" w14:textId="77777777" w:rsidR="003D72BB" w:rsidRPr="00E60FCD" w:rsidRDefault="003D72BB" w:rsidP="00F52F18">
      <w:pPr>
        <w:spacing w:beforeLines="50" w:before="156" w:line="480" w:lineRule="auto"/>
      </w:pPr>
    </w:p>
    <w:p w14:paraId="751BF38D" w14:textId="77777777" w:rsidR="00B1667A" w:rsidRPr="00E60FCD" w:rsidRDefault="00B1667A" w:rsidP="00F52F18">
      <w:pPr>
        <w:spacing w:beforeLines="50" w:before="156" w:line="480" w:lineRule="auto"/>
        <w:rPr>
          <w:rFonts w:ascii="Times New Roman" w:hAnsi="Times New Roman" w:cs="Times New Roman"/>
          <w:b/>
          <w:sz w:val="24"/>
          <w:szCs w:val="24"/>
        </w:rPr>
      </w:pPr>
    </w:p>
    <w:p w14:paraId="032798C5" w14:textId="77777777" w:rsidR="003D72BB" w:rsidRPr="00E60FCD" w:rsidRDefault="003D72BB" w:rsidP="00F52F18">
      <w:pPr>
        <w:spacing w:beforeLines="50" w:before="156" w:line="480" w:lineRule="auto"/>
        <w:rPr>
          <w:sz w:val="24"/>
          <w:szCs w:val="24"/>
        </w:rPr>
      </w:pPr>
      <w:r w:rsidRPr="00E60FCD">
        <w:rPr>
          <w:rFonts w:ascii="Times New Roman" w:hAnsi="Times New Roman" w:cs="Times New Roman"/>
          <w:b/>
          <w:sz w:val="24"/>
          <w:szCs w:val="24"/>
        </w:rPr>
        <w:t>F</w:t>
      </w:r>
      <w:r w:rsidRPr="00E60FCD">
        <w:rPr>
          <w:rFonts w:ascii="Times New Roman" w:hAnsi="Times New Roman" w:cs="Times New Roman" w:hint="eastAsia"/>
          <w:b/>
          <w:sz w:val="24"/>
          <w:szCs w:val="24"/>
        </w:rPr>
        <w:t>ig. 2</w:t>
      </w:r>
      <w:r w:rsidRPr="00E60FCD">
        <w:rPr>
          <w:rFonts w:ascii="Times New Roman" w:hAnsi="Times New Roman" w:cs="Times New Roman"/>
          <w:b/>
          <w:sz w:val="24"/>
          <w:szCs w:val="24"/>
        </w:rPr>
        <w:t xml:space="preserve"> </w:t>
      </w:r>
      <w:r w:rsidRPr="00E60FCD">
        <w:rPr>
          <w:rFonts w:ascii="Times New Roman" w:hAnsi="Times New Roman" w:cs="Times New Roman" w:hint="eastAsia"/>
          <w:sz w:val="24"/>
          <w:szCs w:val="24"/>
        </w:rPr>
        <w:t>Dynamics of air temperature, precipitation, standing water level</w:t>
      </w:r>
      <w:r w:rsidRPr="00E60FCD">
        <w:rPr>
          <w:rFonts w:ascii="Times New Roman" w:hAnsi="Times New Roman" w:cs="Times New Roman"/>
          <w:sz w:val="24"/>
          <w:szCs w:val="24"/>
        </w:rPr>
        <w:t>s,</w:t>
      </w:r>
      <w:r w:rsidRPr="00E60FCD">
        <w:rPr>
          <w:rFonts w:ascii="Times New Roman" w:hAnsi="Times New Roman" w:cs="Times New Roman" w:hint="eastAsia"/>
          <w:sz w:val="24"/>
          <w:szCs w:val="24"/>
        </w:rPr>
        <w:t xml:space="preserve"> and thaw depth </w:t>
      </w:r>
      <w:r w:rsidRPr="00E60FCD">
        <w:rPr>
          <w:rFonts w:ascii="Times New Roman" w:hAnsi="Times New Roman" w:cs="Times New Roman"/>
          <w:sz w:val="24"/>
          <w:szCs w:val="24"/>
        </w:rPr>
        <w:t xml:space="preserve">observed </w:t>
      </w:r>
      <w:r w:rsidRPr="00E60FCD">
        <w:rPr>
          <w:rFonts w:ascii="Times New Roman" w:hAnsi="Times New Roman" w:cs="Times New Roman" w:hint="eastAsia"/>
          <w:sz w:val="24"/>
          <w:szCs w:val="24"/>
        </w:rPr>
        <w:t xml:space="preserve">during the growing seasons </w:t>
      </w:r>
      <w:r w:rsidRPr="00E60FCD">
        <w:rPr>
          <w:rFonts w:ascii="Times New Roman" w:hAnsi="Times New Roman" w:cs="Times New Roman"/>
          <w:sz w:val="24"/>
          <w:szCs w:val="24"/>
        </w:rPr>
        <w:t>of</w:t>
      </w:r>
      <w:r w:rsidRPr="00E60FCD">
        <w:rPr>
          <w:rFonts w:ascii="Times New Roman" w:hAnsi="Times New Roman" w:cs="Times New Roman" w:hint="eastAsia"/>
          <w:sz w:val="24"/>
          <w:szCs w:val="24"/>
        </w:rPr>
        <w:t xml:space="preserve"> 2012 to 2014.</w:t>
      </w:r>
      <w:r w:rsidRPr="00E60FCD">
        <w:t xml:space="preserve"> </w:t>
      </w:r>
    </w:p>
    <w:p w14:paraId="211C783D" w14:textId="77777777" w:rsidR="003D72BB" w:rsidRPr="00E60FCD" w:rsidRDefault="003D72BB" w:rsidP="00F52F18">
      <w:pPr>
        <w:spacing w:beforeLines="50" w:before="156" w:line="480" w:lineRule="auto"/>
        <w:rPr>
          <w:rFonts w:ascii="Times New Roman" w:hAnsi="Times New Roman" w:cs="Times New Roman"/>
          <w:b/>
          <w:sz w:val="24"/>
          <w:szCs w:val="24"/>
        </w:rPr>
      </w:pPr>
    </w:p>
    <w:p w14:paraId="5C3D7841" w14:textId="77777777" w:rsidR="003D72BB" w:rsidRPr="00E60FCD" w:rsidRDefault="003D72BB" w:rsidP="00F52F18">
      <w:pPr>
        <w:spacing w:beforeLines="50" w:before="156" w:line="480" w:lineRule="auto"/>
        <w:rPr>
          <w:rFonts w:ascii="Times New Roman" w:hAnsi="Times New Roman" w:cs="Times New Roman"/>
          <w:b/>
          <w:sz w:val="24"/>
          <w:szCs w:val="24"/>
        </w:rPr>
      </w:pPr>
    </w:p>
    <w:p w14:paraId="6DDF4BF5" w14:textId="77777777" w:rsidR="00B1667A" w:rsidRPr="00E60FCD" w:rsidRDefault="00B1667A" w:rsidP="00F52F18">
      <w:pPr>
        <w:spacing w:beforeLines="50" w:before="156" w:line="480" w:lineRule="auto"/>
        <w:rPr>
          <w:rFonts w:ascii="Times New Roman" w:hAnsi="Times New Roman" w:cs="Times New Roman"/>
          <w:b/>
          <w:sz w:val="24"/>
          <w:szCs w:val="24"/>
        </w:rPr>
      </w:pPr>
    </w:p>
    <w:p w14:paraId="4E1129C2" w14:textId="77777777" w:rsidR="00B1667A" w:rsidRPr="00E60FCD" w:rsidRDefault="00B1667A" w:rsidP="00F52F18">
      <w:pPr>
        <w:spacing w:beforeLines="50" w:before="156" w:line="480" w:lineRule="auto"/>
        <w:rPr>
          <w:rFonts w:ascii="Times New Roman" w:hAnsi="Times New Roman" w:cs="Times New Roman"/>
          <w:b/>
          <w:sz w:val="24"/>
          <w:szCs w:val="24"/>
        </w:rPr>
      </w:pPr>
    </w:p>
    <w:p w14:paraId="7339C88B" w14:textId="77777777" w:rsidR="00B1667A" w:rsidRPr="00E60FCD" w:rsidRDefault="00B1667A" w:rsidP="00F52F18">
      <w:pPr>
        <w:spacing w:beforeLines="50" w:before="156" w:line="480" w:lineRule="auto"/>
        <w:rPr>
          <w:rFonts w:ascii="Times New Roman" w:hAnsi="Times New Roman" w:cs="Times New Roman"/>
          <w:b/>
          <w:sz w:val="24"/>
          <w:szCs w:val="24"/>
        </w:rPr>
      </w:pPr>
    </w:p>
    <w:p w14:paraId="5EAB11D3" w14:textId="77777777" w:rsidR="00B1667A" w:rsidRPr="00E60FCD" w:rsidRDefault="00B1667A" w:rsidP="00F52F18">
      <w:pPr>
        <w:spacing w:beforeLines="50" w:before="156" w:line="480" w:lineRule="auto"/>
        <w:rPr>
          <w:rFonts w:ascii="Times New Roman" w:hAnsi="Times New Roman" w:cs="Times New Roman"/>
          <w:b/>
          <w:sz w:val="24"/>
          <w:szCs w:val="24"/>
        </w:rPr>
      </w:pPr>
    </w:p>
    <w:p w14:paraId="4B92B52B" w14:textId="129517E2" w:rsidR="003D72BB" w:rsidRPr="00E60FCD" w:rsidRDefault="003D72BB" w:rsidP="00F52F18">
      <w:pPr>
        <w:spacing w:beforeLines="50" w:before="156" w:line="480" w:lineRule="auto"/>
      </w:pPr>
    </w:p>
    <w:p w14:paraId="6599FE19" w14:textId="77777777" w:rsidR="00B1667A" w:rsidRPr="00E60FCD" w:rsidRDefault="00B1667A" w:rsidP="00F52F18">
      <w:pPr>
        <w:spacing w:beforeLines="50" w:before="156" w:line="480" w:lineRule="auto"/>
      </w:pPr>
    </w:p>
    <w:p w14:paraId="563D1FF1" w14:textId="731943D4" w:rsidR="003D72BB" w:rsidRPr="00E60FCD" w:rsidRDefault="00553E7C" w:rsidP="00F52F18">
      <w:pPr>
        <w:spacing w:beforeLines="50" w:before="156" w:line="480" w:lineRule="auto"/>
      </w:pPr>
      <w:r w:rsidRPr="00E60FCD">
        <w:rPr>
          <w:noProof/>
        </w:rPr>
        <mc:AlternateContent>
          <mc:Choice Requires="wps">
            <w:drawing>
              <wp:anchor distT="0" distB="0" distL="114300" distR="114300" simplePos="0" relativeHeight="251647488" behindDoc="0" locked="0" layoutInCell="1" allowOverlap="1" wp14:anchorId="53A875EA" wp14:editId="2B4C1AA5">
                <wp:simplePos x="0" y="0"/>
                <wp:positionH relativeFrom="column">
                  <wp:posOffset>4787900</wp:posOffset>
                </wp:positionH>
                <wp:positionV relativeFrom="paragraph">
                  <wp:posOffset>255270</wp:posOffset>
                </wp:positionV>
                <wp:extent cx="227965" cy="1487809"/>
                <wp:effectExtent l="0" t="0" r="635" b="17145"/>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65" cy="14878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1C402" w14:textId="3B9990E5"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Pr>
                                <w:rFonts w:ascii="Arial" w:hAnsi="Arial" w:cs="Arial"/>
                                <w:sz w:val="16"/>
                                <w:szCs w:val="16"/>
                              </w:rPr>
                              <w:t xml:space="preserve">DOC concentration (mg </w:t>
                            </w:r>
                            <w:r w:rsidRPr="009B323F">
                              <w:rPr>
                                <w:rFonts w:ascii="Arial" w:hAnsi="Arial" w:cs="Arial"/>
                                <w:sz w:val="16"/>
                                <w:szCs w:val="16"/>
                              </w:rPr>
                              <w:t>L</w:t>
                            </w:r>
                            <w:r w:rsidRPr="00553E7C">
                              <w:rPr>
                                <w:rFonts w:ascii="Arial" w:hAnsi="Arial" w:cs="Arial"/>
                                <w:sz w:val="16"/>
                                <w:szCs w:val="16"/>
                                <w:vertAlign w:val="superscript"/>
                              </w:rPr>
                              <w:t>-1</w:t>
                            </w:r>
                            <w:r w:rsidRPr="009B323F">
                              <w:rPr>
                                <w:rFonts w:ascii="Arial" w:hAnsi="Arial" w:cs="Arial"/>
                                <w:sz w:val="16"/>
                                <w:szCs w:val="16"/>
                              </w:rPr>
                              <w:t>)</w:t>
                            </w:r>
                          </w:p>
                        </w:txbxContent>
                      </wps:txbx>
                      <wps:bodyPr rot="0" vert="vert270" wrap="square" lIns="0" tIns="0" rIns="0" bIns="0" anchor="t" anchorCtr="0" upright="1">
                        <a:noAutofit/>
                      </wps:bodyPr>
                    </wps:wsp>
                  </a:graphicData>
                </a:graphic>
                <wp14:sizeRelV relativeFrom="margin">
                  <wp14:pctHeight>0</wp14:pctHeight>
                </wp14:sizeRelV>
              </wp:anchor>
            </w:drawing>
          </mc:Choice>
          <mc:Fallback>
            <w:pict>
              <v:shape w14:anchorId="53A875EA" id="文本框 16" o:spid="_x0000_s1051" type="#_x0000_t202" style="position:absolute;left:0;text-align:left;margin-left:377pt;margin-top:20.1pt;width:17.95pt;height:117.15pt;z-index:251647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" filled="f" stroked="f">
                <v:textbox style="layout-flow:vertical;mso-layout-flow-alt:bottom-to-top" inset="0,0,0,0">
                  <w:txbxContent>
                    <w:p w14:paraId="7DD1C402" w14:textId="3B9990E5"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Pr>
                          <w:rFonts w:ascii="Arial" w:hAnsi="Arial" w:cs="Arial"/>
                          <w:sz w:val="16"/>
                          <w:szCs w:val="16"/>
                        </w:rPr>
                        <w:t xml:space="preserve">DOC concentration (mg </w:t>
                      </w:r>
                      <w:r w:rsidRPr="009B323F">
                        <w:rPr>
                          <w:rFonts w:ascii="Arial" w:hAnsi="Arial" w:cs="Arial"/>
                          <w:sz w:val="16"/>
                          <w:szCs w:val="16"/>
                        </w:rPr>
                        <w:t>L</w:t>
                      </w:r>
                      <w:r w:rsidRPr="00553E7C">
                        <w:rPr>
                          <w:rFonts w:ascii="Arial" w:hAnsi="Arial" w:cs="Arial"/>
                          <w:sz w:val="16"/>
                          <w:szCs w:val="16"/>
                          <w:vertAlign w:val="superscript"/>
                        </w:rPr>
                        <w:t>-1</w:t>
                      </w:r>
                      <w:r w:rsidRPr="009B323F">
                        <w:rPr>
                          <w:rFonts w:ascii="Arial" w:hAnsi="Arial" w:cs="Arial"/>
                          <w:sz w:val="16"/>
                          <w:szCs w:val="16"/>
                        </w:rPr>
                        <w:t>)</w:t>
                      </w:r>
                    </w:p>
                  </w:txbxContent>
                </v:textbox>
              </v:shape>
            </w:pict>
          </mc:Fallback>
        </mc:AlternateContent>
      </w:r>
      <w:r w:rsidR="003D72BB" w:rsidRPr="00E60FCD">
        <w:rPr>
          <w:noProof/>
        </w:rPr>
        <mc:AlternateContent>
          <mc:Choice Requires="wps">
            <w:drawing>
              <wp:anchor distT="0" distB="0" distL="114300" distR="114300" simplePos="0" relativeHeight="251644416" behindDoc="0" locked="0" layoutInCell="1" allowOverlap="1" wp14:anchorId="7EABFB39" wp14:editId="19B269BC">
                <wp:simplePos x="0" y="0"/>
                <wp:positionH relativeFrom="column">
                  <wp:posOffset>358140</wp:posOffset>
                </wp:positionH>
                <wp:positionV relativeFrom="paragraph">
                  <wp:posOffset>190500</wp:posOffset>
                </wp:positionV>
                <wp:extent cx="228590" cy="1089589"/>
                <wp:effectExtent l="0" t="0" r="635" b="15875"/>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90" cy="1089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28725" w14:textId="28D0F5CC"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sidRPr="009B323F">
                              <w:rPr>
                                <w:rFonts w:ascii="Arial" w:hAnsi="Arial" w:cs="Arial"/>
                                <w:sz w:val="16"/>
                                <w:szCs w:val="16"/>
                              </w:rPr>
                              <w:t>Q (10</w:t>
                            </w:r>
                            <w:r w:rsidRPr="009B323F">
                              <w:rPr>
                                <w:rFonts w:ascii="Arial" w:hAnsi="Arial" w:cs="Arial"/>
                                <w:sz w:val="16"/>
                                <w:szCs w:val="16"/>
                                <w:vertAlign w:val="superscript"/>
                              </w:rPr>
                              <w:t>6</w:t>
                            </w:r>
                            <w:r w:rsidRPr="009B323F">
                              <w:rPr>
                                <w:rFonts w:ascii="Arial" w:hAnsi="Arial" w:cs="Arial" w:hint="eastAsia"/>
                                <w:sz w:val="16"/>
                                <w:szCs w:val="16"/>
                              </w:rPr>
                              <w:t xml:space="preserve"> </w:t>
                            </w:r>
                            <w:r w:rsidRPr="009B323F">
                              <w:rPr>
                                <w:rFonts w:ascii="Arial" w:hAnsi="Arial" w:cs="Arial"/>
                                <w:sz w:val="16"/>
                                <w:szCs w:val="16"/>
                              </w:rPr>
                              <w:t>m</w:t>
                            </w:r>
                            <w:r w:rsidRPr="009B323F">
                              <w:rPr>
                                <w:rFonts w:ascii="Arial" w:hAnsi="Arial" w:cs="Arial"/>
                                <w:sz w:val="16"/>
                                <w:szCs w:val="16"/>
                                <w:vertAlign w:val="superscript"/>
                              </w:rPr>
                              <w:t>3</w:t>
                            </w:r>
                            <w:r>
                              <w:rPr>
                                <w:rFonts w:ascii="Arial" w:hAnsi="Arial" w:cs="Arial"/>
                                <w:sz w:val="16"/>
                                <w:szCs w:val="16"/>
                              </w:rPr>
                              <w:t xml:space="preserve"> </w:t>
                            </w:r>
                            <w:r w:rsidRPr="009B323F">
                              <w:rPr>
                                <w:rFonts w:ascii="Arial" w:hAnsi="Arial" w:cs="Arial"/>
                                <w:sz w:val="16"/>
                                <w:szCs w:val="16"/>
                              </w:rPr>
                              <w:t>d</w:t>
                            </w:r>
                            <w:r w:rsidRPr="00553E7C">
                              <w:rPr>
                                <w:rFonts w:ascii="Arial" w:hAnsi="Arial" w:cs="Arial"/>
                                <w:sz w:val="16"/>
                                <w:szCs w:val="16"/>
                                <w:vertAlign w:val="superscript"/>
                              </w:rPr>
                              <w:t>-1</w:t>
                            </w:r>
                            <w:r w:rsidRPr="009B323F">
                              <w:rPr>
                                <w:rFonts w:ascii="Arial" w:hAnsi="Arial" w:cs="Arial"/>
                                <w:sz w:val="16"/>
                                <w:szCs w:val="16"/>
                              </w:rPr>
                              <w:t>)</w:t>
                            </w:r>
                          </w:p>
                        </w:txbxContent>
                      </wps:txbx>
                      <wps:bodyPr rot="0" vert="vert270" wrap="square" lIns="0" tIns="0" rIns="0" bIns="0" anchor="t" anchorCtr="0" upright="1">
                        <a:noAutofit/>
                      </wps:bodyPr>
                    </wps:wsp>
                  </a:graphicData>
                </a:graphic>
              </wp:anchor>
            </w:drawing>
          </mc:Choice>
          <mc:Fallback>
            <w:pict>
              <v:shape w14:anchorId="7EABFB39" id="文本框 12" o:spid="_x0000_s1052" type="#_x0000_t202" style="position:absolute;left:0;text-align:left;margin-left:28.2pt;margin-top:15pt;width:18pt;height:85.8pt;z-index:251644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" filled="f" stroked="f">
                <v:textbox style="layout-flow:vertical;mso-layout-flow-alt:bottom-to-top" inset="0,0,0,0">
                  <w:txbxContent>
                    <w:p w14:paraId="1F828725" w14:textId="28D0F5CC"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sidRPr="009B323F">
                        <w:rPr>
                          <w:rFonts w:ascii="Arial" w:hAnsi="Arial" w:cs="Arial"/>
                          <w:sz w:val="16"/>
                          <w:szCs w:val="16"/>
                        </w:rPr>
                        <w:t>Q (10</w:t>
                      </w:r>
                      <w:r w:rsidRPr="009B323F">
                        <w:rPr>
                          <w:rFonts w:ascii="Arial" w:hAnsi="Arial" w:cs="Arial"/>
                          <w:sz w:val="16"/>
                          <w:szCs w:val="16"/>
                          <w:vertAlign w:val="superscript"/>
                        </w:rPr>
                        <w:t>6</w:t>
                      </w:r>
                      <w:r w:rsidRPr="009B323F">
                        <w:rPr>
                          <w:rFonts w:ascii="Arial" w:hAnsi="Arial" w:cs="Arial" w:hint="eastAsia"/>
                          <w:sz w:val="16"/>
                          <w:szCs w:val="16"/>
                        </w:rPr>
                        <w:t xml:space="preserve"> </w:t>
                      </w:r>
                      <w:r w:rsidRPr="009B323F">
                        <w:rPr>
                          <w:rFonts w:ascii="Arial" w:hAnsi="Arial" w:cs="Arial"/>
                          <w:sz w:val="16"/>
                          <w:szCs w:val="16"/>
                        </w:rPr>
                        <w:t>m</w:t>
                      </w:r>
                      <w:r w:rsidRPr="009B323F">
                        <w:rPr>
                          <w:rFonts w:ascii="Arial" w:hAnsi="Arial" w:cs="Arial"/>
                          <w:sz w:val="16"/>
                          <w:szCs w:val="16"/>
                          <w:vertAlign w:val="superscript"/>
                        </w:rPr>
                        <w:t>3</w:t>
                      </w:r>
                      <w:r>
                        <w:rPr>
                          <w:rFonts w:ascii="Arial" w:hAnsi="Arial" w:cs="Arial"/>
                          <w:sz w:val="16"/>
                          <w:szCs w:val="16"/>
                        </w:rPr>
                        <w:t xml:space="preserve"> </w:t>
                      </w:r>
                      <w:r w:rsidRPr="009B323F">
                        <w:rPr>
                          <w:rFonts w:ascii="Arial" w:hAnsi="Arial" w:cs="Arial"/>
                          <w:sz w:val="16"/>
                          <w:szCs w:val="16"/>
                        </w:rPr>
                        <w:t>d</w:t>
                      </w:r>
                      <w:r w:rsidRPr="00553E7C">
                        <w:rPr>
                          <w:rFonts w:ascii="Arial" w:hAnsi="Arial" w:cs="Arial"/>
                          <w:sz w:val="16"/>
                          <w:szCs w:val="16"/>
                          <w:vertAlign w:val="superscript"/>
                        </w:rPr>
                        <w:t>-1</w:t>
                      </w:r>
                      <w:r w:rsidRPr="009B323F">
                        <w:rPr>
                          <w:rFonts w:ascii="Arial" w:hAnsi="Arial" w:cs="Arial"/>
                          <w:sz w:val="16"/>
                          <w:szCs w:val="16"/>
                        </w:rPr>
                        <w:t>)</w:t>
                      </w:r>
                    </w:p>
                  </w:txbxContent>
                </v:textbox>
              </v:shape>
            </w:pict>
          </mc:Fallback>
        </mc:AlternateContent>
      </w:r>
      <w:r w:rsidR="00FC56E2" w:rsidRPr="00E60FCD">
        <w:rPr>
          <w:noProof/>
        </w:rPr>
        <w:object w:dxaOrig="1440" w:dyaOrig="1440" w14:anchorId="4FE01150">
          <v:shape id="_x0000_s1029" type="#_x0000_t75" style="position:absolute;left:0;text-align:left;margin-left:-23.55pt;margin-top:3pt;width:450.55pt;height:144.65pt;z-index:251636734;mso-position-horizontal-relative:text;mso-position-vertical-relative:text">
            <v:imagedata r:id="rId26" o:title=""/>
          </v:shape>
          <o:OLEObject Type="Embed" ProgID="Origin50.Graph" ShapeID="_x0000_s1029" DrawAspect="Content" ObjectID="_1570949944" r:id="rId27"/>
        </w:object>
      </w:r>
    </w:p>
    <w:p w14:paraId="01FF3AEB" w14:textId="3052BD71" w:rsidR="003D72BB" w:rsidRPr="00E60FCD" w:rsidRDefault="003D72BB" w:rsidP="00F52F18">
      <w:pPr>
        <w:spacing w:beforeLines="50" w:before="156" w:line="480" w:lineRule="auto"/>
      </w:pPr>
    </w:p>
    <w:p w14:paraId="3783FF18" w14:textId="5B33C48F" w:rsidR="003D72BB" w:rsidRPr="00E60FCD" w:rsidRDefault="003D72BB" w:rsidP="00F52F18">
      <w:pPr>
        <w:spacing w:beforeLines="50" w:before="156" w:line="480" w:lineRule="auto"/>
      </w:pPr>
    </w:p>
    <w:p w14:paraId="7235DA79" w14:textId="77777777" w:rsidR="003D72BB" w:rsidRPr="00E60FCD" w:rsidRDefault="003D72BB" w:rsidP="00F52F18">
      <w:pPr>
        <w:spacing w:beforeLines="50" w:before="156" w:line="480" w:lineRule="auto"/>
        <w:rPr>
          <w:rFonts w:ascii="Times New Roman" w:hAnsi="Times New Roman" w:cs="Times New Roman"/>
          <w:sz w:val="24"/>
          <w:szCs w:val="24"/>
        </w:rPr>
      </w:pPr>
    </w:p>
    <w:p w14:paraId="170B3AB0" w14:textId="77777777" w:rsidR="003D72BB" w:rsidRPr="00E60FCD" w:rsidRDefault="003D72BB" w:rsidP="00F52F18">
      <w:pPr>
        <w:spacing w:beforeLines="50" w:before="156" w:line="480" w:lineRule="auto"/>
        <w:rPr>
          <w:rFonts w:ascii="Times New Roman" w:hAnsi="Times New Roman" w:cs="Times New Roman"/>
          <w:sz w:val="24"/>
          <w:szCs w:val="24"/>
        </w:rPr>
      </w:pPr>
      <w:bookmarkStart w:id="9" w:name="OLE_LINK14"/>
      <w:r w:rsidRPr="00E60FCD">
        <w:rPr>
          <w:rFonts w:ascii="Times New Roman" w:hAnsi="Times New Roman" w:cs="Times New Roman"/>
          <w:b/>
          <w:sz w:val="24"/>
          <w:szCs w:val="24"/>
        </w:rPr>
        <w:t>Fig.</w:t>
      </w:r>
      <w:r w:rsidRPr="00E60FCD">
        <w:rPr>
          <w:rFonts w:ascii="Times New Roman" w:hAnsi="Times New Roman" w:cs="Times New Roman" w:hint="eastAsia"/>
          <w:b/>
          <w:sz w:val="24"/>
          <w:szCs w:val="24"/>
        </w:rPr>
        <w:t xml:space="preserve"> 3</w:t>
      </w:r>
      <w:r w:rsidRPr="00E60FCD">
        <w:rPr>
          <w:rFonts w:ascii="Times New Roman" w:hAnsi="Times New Roman" w:cs="Times New Roman"/>
          <w:b/>
          <w:sz w:val="24"/>
          <w:szCs w:val="24"/>
        </w:rPr>
        <w:t xml:space="preserve"> </w:t>
      </w:r>
      <w:r w:rsidRPr="00E60FCD">
        <w:rPr>
          <w:rFonts w:ascii="Times New Roman" w:hAnsi="Times New Roman" w:cs="Times New Roman"/>
          <w:sz w:val="24"/>
          <w:szCs w:val="24"/>
        </w:rPr>
        <w:t>Dynamics of dissolved organic carbon (DOC) concentrations and discharge observed during the growing seasons of 2012 to 2014. The discharge (Q) unit used is 10</w:t>
      </w:r>
      <w:r w:rsidRPr="00E60FCD">
        <w:rPr>
          <w:rFonts w:ascii="Times New Roman" w:hAnsi="Times New Roman" w:cs="Times New Roman"/>
          <w:sz w:val="24"/>
          <w:szCs w:val="24"/>
          <w:vertAlign w:val="superscript"/>
        </w:rPr>
        <w:t>6</w:t>
      </w:r>
      <w:r w:rsidRPr="00E60FCD">
        <w:rPr>
          <w:rFonts w:ascii="Times New Roman" w:hAnsi="Times New Roman" w:cs="Times New Roman"/>
          <w:sz w:val="24"/>
          <w:szCs w:val="24"/>
        </w:rPr>
        <w:t xml:space="preserve"> m</w:t>
      </w:r>
      <w:r w:rsidRPr="00E60FCD">
        <w:rPr>
          <w:rFonts w:ascii="Times New Roman" w:hAnsi="Times New Roman" w:cs="Times New Roman"/>
          <w:sz w:val="24"/>
          <w:szCs w:val="24"/>
          <w:vertAlign w:val="superscript"/>
        </w:rPr>
        <w:t>3</w:t>
      </w:r>
      <w:r w:rsidRPr="00E60FCD">
        <w:rPr>
          <w:rFonts w:ascii="Times New Roman" w:hAnsi="Times New Roman" w:cs="Times New Roman"/>
          <w:sz w:val="24"/>
          <w:szCs w:val="24"/>
        </w:rPr>
        <w:t xml:space="preserve"> d</w:t>
      </w:r>
      <w:r w:rsidRPr="00E60FCD">
        <w:rPr>
          <w:rFonts w:ascii="Times New Roman" w:hAnsi="Times New Roman" w:cs="Times New Roman"/>
          <w:sz w:val="24"/>
          <w:szCs w:val="24"/>
          <w:vertAlign w:val="superscript"/>
        </w:rPr>
        <w:t>-1</w:t>
      </w:r>
      <w:r w:rsidRPr="00E60FCD">
        <w:rPr>
          <w:rFonts w:ascii="Times New Roman" w:hAnsi="Times New Roman" w:cs="Times New Roman"/>
          <w:sz w:val="24"/>
          <w:szCs w:val="24"/>
        </w:rPr>
        <w:t>.</w:t>
      </w:r>
    </w:p>
    <w:bookmarkEnd w:id="9"/>
    <w:p w14:paraId="24D7269D" w14:textId="77777777" w:rsidR="003D72BB" w:rsidRPr="00E60FCD" w:rsidRDefault="003D72BB" w:rsidP="00F52F18">
      <w:pPr>
        <w:spacing w:beforeLines="50" w:before="156" w:line="480" w:lineRule="auto"/>
      </w:pPr>
    </w:p>
    <w:p w14:paraId="6CF1231C" w14:textId="77777777" w:rsidR="003D72BB" w:rsidRPr="00E60FCD" w:rsidRDefault="003D72BB" w:rsidP="00F52F18">
      <w:pPr>
        <w:spacing w:beforeLines="50" w:before="156" w:line="480" w:lineRule="auto"/>
      </w:pPr>
    </w:p>
    <w:p w14:paraId="79DCCD59" w14:textId="77777777" w:rsidR="003D72BB" w:rsidRPr="00E60FCD" w:rsidRDefault="003D72BB" w:rsidP="00F52F18">
      <w:pPr>
        <w:spacing w:beforeLines="50" w:before="156" w:line="480" w:lineRule="auto"/>
      </w:pPr>
    </w:p>
    <w:p w14:paraId="26BEC9FE" w14:textId="77777777" w:rsidR="003D72BB" w:rsidRPr="00E60FCD" w:rsidRDefault="003D72BB" w:rsidP="00F52F18">
      <w:pPr>
        <w:spacing w:beforeLines="50" w:before="156" w:line="480" w:lineRule="auto"/>
      </w:pPr>
    </w:p>
    <w:p w14:paraId="188C9748" w14:textId="77777777" w:rsidR="00B1667A" w:rsidRPr="00E60FCD" w:rsidRDefault="00B1667A" w:rsidP="00F52F18">
      <w:pPr>
        <w:spacing w:beforeLines="50" w:before="156" w:line="480" w:lineRule="auto"/>
      </w:pPr>
    </w:p>
    <w:p w14:paraId="238EEC64" w14:textId="77777777" w:rsidR="00B1667A" w:rsidRPr="00E60FCD" w:rsidRDefault="00B1667A" w:rsidP="00F52F18">
      <w:pPr>
        <w:spacing w:beforeLines="50" w:before="156" w:line="480" w:lineRule="auto"/>
      </w:pPr>
    </w:p>
    <w:p w14:paraId="4849A84F" w14:textId="77777777" w:rsidR="00B1667A" w:rsidRPr="00E60FCD" w:rsidRDefault="00B1667A" w:rsidP="00F52F18">
      <w:pPr>
        <w:spacing w:beforeLines="50" w:before="156" w:line="480" w:lineRule="auto"/>
      </w:pPr>
    </w:p>
    <w:p w14:paraId="3833D5B5" w14:textId="77777777" w:rsidR="00B1667A" w:rsidRPr="00E60FCD" w:rsidRDefault="00B1667A" w:rsidP="00F52F18">
      <w:pPr>
        <w:spacing w:beforeLines="50" w:before="156" w:line="480" w:lineRule="auto"/>
      </w:pPr>
    </w:p>
    <w:p w14:paraId="2B067814" w14:textId="77777777" w:rsidR="00B1667A" w:rsidRPr="00E60FCD" w:rsidRDefault="00B1667A" w:rsidP="00F52F18">
      <w:pPr>
        <w:spacing w:beforeLines="50" w:before="156" w:line="480" w:lineRule="auto"/>
      </w:pPr>
    </w:p>
    <w:p w14:paraId="21228F4C" w14:textId="77777777" w:rsidR="00B1667A" w:rsidRPr="00E60FCD" w:rsidRDefault="00B1667A" w:rsidP="00F52F18">
      <w:pPr>
        <w:spacing w:beforeLines="50" w:before="156" w:line="480" w:lineRule="auto"/>
      </w:pPr>
    </w:p>
    <w:p w14:paraId="6E0433C8" w14:textId="77777777" w:rsidR="00B1667A" w:rsidRPr="00E60FCD" w:rsidRDefault="00B1667A" w:rsidP="00F52F18">
      <w:pPr>
        <w:spacing w:beforeLines="50" w:before="156" w:line="480" w:lineRule="auto"/>
      </w:pPr>
    </w:p>
    <w:p w14:paraId="706DAE7F" w14:textId="77777777" w:rsidR="00B1667A" w:rsidRPr="00E60FCD" w:rsidRDefault="00B1667A" w:rsidP="00B1667A"/>
    <w:p w14:paraId="3ACC2E15" w14:textId="77777777" w:rsidR="00B1667A" w:rsidRPr="00E60FCD" w:rsidRDefault="00FC56E2" w:rsidP="00B1667A">
      <w:r w:rsidRPr="00E60FCD">
        <w:rPr>
          <w:noProof/>
        </w:rPr>
        <w:object w:dxaOrig="1440" w:dyaOrig="1440" w14:anchorId="6A7DF834">
          <v:shape id="_x0000_s1063" type="#_x0000_t75" style="position:absolute;left:0;text-align:left;margin-left:-10.4pt;margin-top:11.9pt;width:172.8pt;height:2in;z-index:251709440;mso-position-horizontal-relative:text;mso-position-vertical-relative:text">
            <v:imagedata r:id="rId28" o:title=""/>
          </v:shape>
          <o:OLEObject Type="Embed" ProgID="Origin50.Graph" ShapeID="_x0000_s1063" DrawAspect="Content" ObjectID="_1570949945" r:id="rId29"/>
        </w:object>
      </w:r>
      <w:r w:rsidRPr="00E60FCD">
        <w:rPr>
          <w:noProof/>
        </w:rPr>
        <w:object w:dxaOrig="1440" w:dyaOrig="1440" w14:anchorId="7DA7D5C1">
          <v:shape id="_x0000_s1061" type="#_x0000_t75" style="position:absolute;left:0;text-align:left;margin-left:237.8pt;margin-top:12.55pt;width:172.8pt;height:2in;z-index:251707392;mso-position-horizontal-relative:text;mso-position-vertical-relative:text">
            <v:imagedata r:id="rId30" o:title=""/>
          </v:shape>
          <o:OLEObject Type="Embed" ProgID="Origin50.Graph" ShapeID="_x0000_s1061" DrawAspect="Content" ObjectID="_1570949946" r:id="rId31"/>
        </w:object>
      </w:r>
      <w:r w:rsidRPr="00E60FCD">
        <w:rPr>
          <w:noProof/>
        </w:rPr>
        <w:object w:dxaOrig="1440" w:dyaOrig="1440" w14:anchorId="2AC0386A">
          <v:shape id="_x0000_s1062" type="#_x0000_t75" style="position:absolute;left:0;text-align:left;margin-left:114.6pt;margin-top:13.1pt;width:172.8pt;height:2in;z-index:251708416;mso-position-horizontal-relative:text;mso-position-vertical-relative:text">
            <v:imagedata r:id="rId32" o:title=""/>
          </v:shape>
          <o:OLEObject Type="Embed" ProgID="Origin50.Graph" ShapeID="_x0000_s1062" DrawAspect="Content" ObjectID="_1570949947" r:id="rId33"/>
        </w:object>
      </w:r>
    </w:p>
    <w:p w14:paraId="46109D7E" w14:textId="77777777" w:rsidR="00B1667A" w:rsidRPr="00E60FCD" w:rsidRDefault="00B1667A" w:rsidP="00B1667A">
      <w:r w:rsidRPr="00E60FCD">
        <w:rPr>
          <w:noProof/>
        </w:rPr>
        <mc:AlternateContent>
          <mc:Choice Requires="wps">
            <w:drawing>
              <wp:anchor distT="0" distB="0" distL="114300" distR="114300" simplePos="0" relativeHeight="251710464" behindDoc="0" locked="0" layoutInCell="1" allowOverlap="1" wp14:anchorId="4B4C55FB" wp14:editId="4A8B6177">
                <wp:simplePos x="0" y="0"/>
                <wp:positionH relativeFrom="leftMargin">
                  <wp:posOffset>939799</wp:posOffset>
                </wp:positionH>
                <wp:positionV relativeFrom="paragraph">
                  <wp:posOffset>159173</wp:posOffset>
                </wp:positionV>
                <wp:extent cx="262467" cy="979594"/>
                <wp:effectExtent l="0" t="0" r="4445" b="11430"/>
                <wp:wrapNone/>
                <wp:docPr id="224" name="文本框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467" cy="9795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DA381" w14:textId="77777777" w:rsidR="00FC56E2" w:rsidRPr="009B323F" w:rsidRDefault="00FC56E2" w:rsidP="00B1667A">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Pr>
                                <w:rFonts w:ascii="Arial" w:hAnsi="Arial" w:cs="Arial"/>
                                <w:sz w:val="16"/>
                                <w:szCs w:val="16"/>
                              </w:rPr>
                              <w:t>Log</w:t>
                            </w:r>
                            <w:r w:rsidRPr="00A33BAC">
                              <w:rPr>
                                <w:rFonts w:ascii="Arial" w:hAnsi="Arial" w:cs="Arial"/>
                                <w:sz w:val="16"/>
                                <w:szCs w:val="16"/>
                                <w:vertAlign w:val="subscript"/>
                              </w:rPr>
                              <w:t>10</w:t>
                            </w:r>
                            <w:r>
                              <w:rPr>
                                <w:rFonts w:ascii="Arial" w:hAnsi="Arial" w:cs="Arial"/>
                                <w:sz w:val="16"/>
                                <w:szCs w:val="16"/>
                              </w:rPr>
                              <w:t>Q (Q, m</w:t>
                            </w:r>
                            <w:r w:rsidRPr="00A33BAC">
                              <w:rPr>
                                <w:rFonts w:ascii="Arial" w:hAnsi="Arial" w:cs="Arial"/>
                                <w:sz w:val="16"/>
                                <w:szCs w:val="16"/>
                                <w:vertAlign w:val="superscript"/>
                              </w:rPr>
                              <w:t>3</w:t>
                            </w:r>
                            <w:r>
                              <w:rPr>
                                <w:rFonts w:ascii="Arial" w:hAnsi="Arial" w:cs="Arial"/>
                                <w:sz w:val="16"/>
                                <w:szCs w:val="16"/>
                              </w:rPr>
                              <w:t>)</w:t>
                            </w:r>
                            <w:r w:rsidRPr="009B323F">
                              <w:rPr>
                                <w:rFonts w:ascii="Arial" w:hAnsi="Arial" w:cs="Arial"/>
                                <w:sz w:val="16"/>
                                <w:szCs w:val="16"/>
                              </w:rPr>
                              <w:t xml:space="preserve"> </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C55FB" id="文本框 224" o:spid="_x0000_s1053" type="#_x0000_t202" style="position:absolute;left:0;text-align:left;margin-left:74pt;margin-top:12.55pt;width:20.65pt;height:77.15pt;z-index:2517104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" filled="f" stroked="f">
                <v:textbox style="layout-flow:vertical;mso-layout-flow-alt:bottom-to-top" inset="0,0,0,0">
                  <w:txbxContent>
                    <w:p w14:paraId="001DA381" w14:textId="77777777" w:rsidR="00FC56E2" w:rsidRPr="009B323F" w:rsidRDefault="00FC56E2" w:rsidP="00B1667A">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Pr>
                          <w:rFonts w:ascii="Arial" w:hAnsi="Arial" w:cs="Arial"/>
                          <w:sz w:val="16"/>
                          <w:szCs w:val="16"/>
                        </w:rPr>
                        <w:t>Log</w:t>
                      </w:r>
                      <w:r w:rsidRPr="00A33BAC">
                        <w:rPr>
                          <w:rFonts w:ascii="Arial" w:hAnsi="Arial" w:cs="Arial"/>
                          <w:sz w:val="16"/>
                          <w:szCs w:val="16"/>
                          <w:vertAlign w:val="subscript"/>
                        </w:rPr>
                        <w:t>10</w:t>
                      </w:r>
                      <w:r>
                        <w:rPr>
                          <w:rFonts w:ascii="Arial" w:hAnsi="Arial" w:cs="Arial"/>
                          <w:sz w:val="16"/>
                          <w:szCs w:val="16"/>
                        </w:rPr>
                        <w:t>Q (Q, m</w:t>
                      </w:r>
                      <w:r w:rsidRPr="00A33BAC">
                        <w:rPr>
                          <w:rFonts w:ascii="Arial" w:hAnsi="Arial" w:cs="Arial"/>
                          <w:sz w:val="16"/>
                          <w:szCs w:val="16"/>
                          <w:vertAlign w:val="superscript"/>
                        </w:rPr>
                        <w:t>3</w:t>
                      </w:r>
                      <w:r>
                        <w:rPr>
                          <w:rFonts w:ascii="Arial" w:hAnsi="Arial" w:cs="Arial"/>
                          <w:sz w:val="16"/>
                          <w:szCs w:val="16"/>
                        </w:rPr>
                        <w:t>)</w:t>
                      </w:r>
                      <w:r w:rsidRPr="009B323F">
                        <w:rPr>
                          <w:rFonts w:ascii="Arial" w:hAnsi="Arial" w:cs="Arial"/>
                          <w:sz w:val="16"/>
                          <w:szCs w:val="16"/>
                        </w:rPr>
                        <w:t xml:space="preserve"> </w:t>
                      </w:r>
                    </w:p>
                  </w:txbxContent>
                </v:textbox>
                <w10:wrap anchorx="margin"/>
              </v:shape>
            </w:pict>
          </mc:Fallback>
        </mc:AlternateContent>
      </w:r>
    </w:p>
    <w:p w14:paraId="0676B7A7" w14:textId="77777777" w:rsidR="00B1667A" w:rsidRPr="00E60FCD" w:rsidRDefault="00B1667A" w:rsidP="00B1667A"/>
    <w:p w14:paraId="13704315" w14:textId="77777777" w:rsidR="00B1667A" w:rsidRPr="00E60FCD" w:rsidRDefault="00B1667A" w:rsidP="00B1667A"/>
    <w:p w14:paraId="54CA460F" w14:textId="77777777" w:rsidR="00B1667A" w:rsidRPr="00E60FCD" w:rsidRDefault="00B1667A" w:rsidP="00B1667A"/>
    <w:p w14:paraId="6EEE8796" w14:textId="77777777" w:rsidR="00B1667A" w:rsidRPr="00E60FCD" w:rsidRDefault="00B1667A" w:rsidP="00B1667A"/>
    <w:p w14:paraId="4FD47309" w14:textId="77777777" w:rsidR="00B1667A" w:rsidRPr="00E60FCD" w:rsidRDefault="00B1667A" w:rsidP="00B1667A"/>
    <w:p w14:paraId="244E0FB1" w14:textId="77777777" w:rsidR="00B1667A" w:rsidRPr="00E60FCD" w:rsidRDefault="00B1667A" w:rsidP="00B1667A"/>
    <w:p w14:paraId="61BCB099" w14:textId="77777777" w:rsidR="00B1667A" w:rsidRPr="00E60FCD" w:rsidRDefault="00B1667A" w:rsidP="00B1667A"/>
    <w:p w14:paraId="1ECFB95F" w14:textId="77777777" w:rsidR="00B1667A" w:rsidRPr="00E60FCD" w:rsidRDefault="00B1667A" w:rsidP="00B1667A">
      <w:r w:rsidRPr="00E60FCD">
        <w:rPr>
          <w:noProof/>
        </w:rPr>
        <mc:AlternateContent>
          <mc:Choice Requires="wps">
            <w:drawing>
              <wp:anchor distT="0" distB="0" distL="114300" distR="114300" simplePos="0" relativeHeight="251711488" behindDoc="0" locked="0" layoutInCell="1" allowOverlap="1" wp14:anchorId="6026DF8E" wp14:editId="4E5B35CF">
                <wp:simplePos x="0" y="0"/>
                <wp:positionH relativeFrom="margin">
                  <wp:align>center</wp:align>
                </wp:positionH>
                <wp:positionV relativeFrom="paragraph">
                  <wp:posOffset>89323</wp:posOffset>
                </wp:positionV>
                <wp:extent cx="1607185" cy="198120"/>
                <wp:effectExtent l="0" t="0" r="12065" b="11430"/>
                <wp:wrapNone/>
                <wp:docPr id="225" name="文本框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718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3DC57" w14:textId="77777777" w:rsidR="00FC56E2" w:rsidRPr="00534BAD" w:rsidRDefault="00FC56E2" w:rsidP="00B1667A">
                            <w:pPr>
                              <w:rPr>
                                <w:rFonts w:ascii="Arial" w:hAnsi="Arial" w:cs="Arial"/>
                                <w:sz w:val="18"/>
                                <w:szCs w:val="18"/>
                              </w:rPr>
                            </w:pPr>
                            <w:r>
                              <w:rPr>
                                <w:rFonts w:ascii="Arial" w:hAnsi="Arial" w:cs="Arial"/>
                                <w:sz w:val="18"/>
                                <w:szCs w:val="18"/>
                              </w:rPr>
                              <w:t xml:space="preserve">DOC concentration (mg </w:t>
                            </w:r>
                            <w:r w:rsidRPr="00534BAD">
                              <w:rPr>
                                <w:rFonts w:ascii="Arial" w:hAnsi="Arial" w:cs="Arial"/>
                                <w:sz w:val="18"/>
                                <w:szCs w:val="18"/>
                              </w:rPr>
                              <w:t>L</w:t>
                            </w:r>
                            <w:r w:rsidRPr="00A33BAC">
                              <w:rPr>
                                <w:rFonts w:ascii="Arial" w:hAnsi="Arial" w:cs="Arial"/>
                                <w:sz w:val="18"/>
                                <w:szCs w:val="18"/>
                                <w:vertAlign w:val="superscript"/>
                              </w:rPr>
                              <w:t>-1</w:t>
                            </w:r>
                            <w:r w:rsidRPr="00534BAD">
                              <w:rPr>
                                <w:rFonts w:ascii="Arial" w:hAnsi="Arial" w:cs="Arial"/>
                                <w:sz w:val="18"/>
                                <w:szCs w:val="18"/>
                              </w:rPr>
                              <w:t>)</w:t>
                            </w:r>
                          </w:p>
                        </w:txbxContent>
                      </wps:txbx>
                      <wps:bodyPr rot="0" vert="horz" wrap="square" lIns="0" tIns="0" rIns="0" bIns="0" anchor="t" anchorCtr="0" upright="1">
                        <a:noAutofit/>
                      </wps:bodyPr>
                    </wps:wsp>
                  </a:graphicData>
                </a:graphic>
              </wp:anchor>
            </w:drawing>
          </mc:Choice>
          <mc:Fallback>
            <w:pict>
              <v:shape w14:anchorId="6026DF8E" id="文本框 225" o:spid="_x0000_s1054" type="#_x0000_t202" style="position:absolute;left:0;text-align:left;margin-left:0;margin-top:7.05pt;width:126.55pt;height:15.6pt;z-index:2517114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" filled="f" stroked="f">
                <v:textbox inset="0,0,0,0">
                  <w:txbxContent>
                    <w:p w14:paraId="4CB3DC57" w14:textId="77777777" w:rsidR="00FC56E2" w:rsidRPr="00534BAD" w:rsidRDefault="00FC56E2" w:rsidP="00B1667A">
                      <w:pPr>
                        <w:rPr>
                          <w:rFonts w:ascii="Arial" w:hAnsi="Arial" w:cs="Arial"/>
                          <w:sz w:val="18"/>
                          <w:szCs w:val="18"/>
                        </w:rPr>
                      </w:pPr>
                      <w:r>
                        <w:rPr>
                          <w:rFonts w:ascii="Arial" w:hAnsi="Arial" w:cs="Arial"/>
                          <w:sz w:val="18"/>
                          <w:szCs w:val="18"/>
                        </w:rPr>
                        <w:t xml:space="preserve">DOC concentration (mg </w:t>
                      </w:r>
                      <w:r w:rsidRPr="00534BAD">
                        <w:rPr>
                          <w:rFonts w:ascii="Arial" w:hAnsi="Arial" w:cs="Arial"/>
                          <w:sz w:val="18"/>
                          <w:szCs w:val="18"/>
                        </w:rPr>
                        <w:t>L</w:t>
                      </w:r>
                      <w:r w:rsidRPr="00A33BAC">
                        <w:rPr>
                          <w:rFonts w:ascii="Arial" w:hAnsi="Arial" w:cs="Arial"/>
                          <w:sz w:val="18"/>
                          <w:szCs w:val="18"/>
                          <w:vertAlign w:val="superscript"/>
                        </w:rPr>
                        <w:t>-1</w:t>
                      </w:r>
                      <w:r w:rsidRPr="00534BAD">
                        <w:rPr>
                          <w:rFonts w:ascii="Arial" w:hAnsi="Arial" w:cs="Arial"/>
                          <w:sz w:val="18"/>
                          <w:szCs w:val="18"/>
                        </w:rPr>
                        <w:t>)</w:t>
                      </w:r>
                    </w:p>
                  </w:txbxContent>
                </v:textbox>
                <w10:wrap anchorx="margin"/>
              </v:shape>
            </w:pict>
          </mc:Fallback>
        </mc:AlternateContent>
      </w:r>
    </w:p>
    <w:p w14:paraId="2207388C" w14:textId="77777777" w:rsidR="00B1667A" w:rsidRPr="00E60FCD" w:rsidRDefault="00B1667A" w:rsidP="00B1667A"/>
    <w:p w14:paraId="0A110DD5" w14:textId="00BA8FA6" w:rsidR="00B1667A" w:rsidRPr="00E60FCD" w:rsidRDefault="00B1667A" w:rsidP="00B1667A">
      <w:pPr>
        <w:rPr>
          <w:rFonts w:ascii="Times New Roman" w:hAnsi="Times New Roman" w:cs="Times New Roman"/>
        </w:rPr>
      </w:pPr>
      <w:r w:rsidRPr="00E60FCD">
        <w:rPr>
          <w:rFonts w:ascii="Times New Roman" w:hAnsi="Times New Roman" w:cs="Times New Roman"/>
          <w:b/>
          <w:sz w:val="24"/>
        </w:rPr>
        <w:t>Fig. 4</w:t>
      </w:r>
      <w:r w:rsidRPr="00E60FCD">
        <w:rPr>
          <w:rFonts w:ascii="Times New Roman" w:hAnsi="Times New Roman" w:cs="Times New Roman"/>
          <w:sz w:val="24"/>
        </w:rPr>
        <w:t xml:space="preserve"> </w:t>
      </w:r>
      <w:r w:rsidR="00C305F4" w:rsidRPr="00E60FCD">
        <w:rPr>
          <w:rFonts w:ascii="Times New Roman" w:hAnsi="Times New Roman" w:cs="Times New Roman"/>
          <w:sz w:val="24"/>
        </w:rPr>
        <w:t>Relationships between discharge and the DOC concentrations for the three in years.</w:t>
      </w:r>
    </w:p>
    <w:p w14:paraId="4AA4FBF1" w14:textId="77777777" w:rsidR="00B1667A" w:rsidRPr="00E60FCD" w:rsidRDefault="00B1667A" w:rsidP="00F52F18">
      <w:pPr>
        <w:spacing w:beforeLines="50" w:before="156" w:line="480" w:lineRule="auto"/>
      </w:pPr>
    </w:p>
    <w:p w14:paraId="088413AB" w14:textId="77777777" w:rsidR="00B1667A" w:rsidRPr="00E60FCD" w:rsidRDefault="00B1667A" w:rsidP="00F52F18">
      <w:pPr>
        <w:spacing w:beforeLines="50" w:before="156" w:line="480" w:lineRule="auto"/>
      </w:pPr>
    </w:p>
    <w:p w14:paraId="03951ECC" w14:textId="77777777" w:rsidR="003D72BB" w:rsidRPr="00E60FCD" w:rsidRDefault="003D72BB" w:rsidP="00F52F18">
      <w:pPr>
        <w:spacing w:beforeLines="50" w:before="156" w:line="480" w:lineRule="auto"/>
        <w:rPr>
          <w:rFonts w:ascii="Times New Roman" w:hAnsi="Times New Roman" w:cs="Times New Roman"/>
        </w:rPr>
      </w:pPr>
    </w:p>
    <w:p w14:paraId="2C444F0A" w14:textId="77777777" w:rsidR="00B1667A" w:rsidRPr="00E60FCD" w:rsidRDefault="00B1667A" w:rsidP="00F52F18">
      <w:pPr>
        <w:spacing w:beforeLines="50" w:before="156" w:line="480" w:lineRule="auto"/>
        <w:rPr>
          <w:rFonts w:ascii="Times New Roman" w:hAnsi="Times New Roman" w:cs="Times New Roman"/>
        </w:rPr>
      </w:pPr>
    </w:p>
    <w:p w14:paraId="578703A7" w14:textId="77777777" w:rsidR="00B1667A" w:rsidRPr="00E60FCD" w:rsidRDefault="00B1667A" w:rsidP="00F52F18">
      <w:pPr>
        <w:spacing w:beforeLines="50" w:before="156" w:line="480" w:lineRule="auto"/>
        <w:rPr>
          <w:rFonts w:ascii="Times New Roman" w:hAnsi="Times New Roman" w:cs="Times New Roman"/>
        </w:rPr>
      </w:pPr>
    </w:p>
    <w:p w14:paraId="02080528" w14:textId="77777777" w:rsidR="00B1667A" w:rsidRPr="00E60FCD" w:rsidRDefault="00B1667A" w:rsidP="00F52F18">
      <w:pPr>
        <w:spacing w:beforeLines="50" w:before="156" w:line="480" w:lineRule="auto"/>
        <w:rPr>
          <w:rFonts w:ascii="Times New Roman" w:hAnsi="Times New Roman" w:cs="Times New Roman"/>
        </w:rPr>
      </w:pPr>
    </w:p>
    <w:p w14:paraId="065AD1FD" w14:textId="77777777" w:rsidR="00B1667A" w:rsidRPr="00E60FCD" w:rsidRDefault="00B1667A" w:rsidP="00F52F18">
      <w:pPr>
        <w:spacing w:beforeLines="50" w:before="156" w:line="480" w:lineRule="auto"/>
        <w:rPr>
          <w:rFonts w:ascii="Times New Roman" w:hAnsi="Times New Roman" w:cs="Times New Roman"/>
        </w:rPr>
      </w:pPr>
    </w:p>
    <w:p w14:paraId="3303CAC5" w14:textId="77777777" w:rsidR="00B1667A" w:rsidRPr="00E60FCD" w:rsidRDefault="00B1667A" w:rsidP="00F52F18">
      <w:pPr>
        <w:spacing w:beforeLines="50" w:before="156" w:line="480" w:lineRule="auto"/>
        <w:rPr>
          <w:rFonts w:ascii="Times New Roman" w:hAnsi="Times New Roman" w:cs="Times New Roman"/>
        </w:rPr>
      </w:pPr>
    </w:p>
    <w:p w14:paraId="178A4C2D" w14:textId="77777777" w:rsidR="00B1667A" w:rsidRPr="00E60FCD" w:rsidRDefault="00B1667A" w:rsidP="00F52F18">
      <w:pPr>
        <w:spacing w:beforeLines="50" w:before="156" w:line="480" w:lineRule="auto"/>
        <w:rPr>
          <w:rFonts w:ascii="Times New Roman" w:hAnsi="Times New Roman" w:cs="Times New Roman"/>
        </w:rPr>
      </w:pPr>
    </w:p>
    <w:p w14:paraId="7E5BCB86" w14:textId="77777777" w:rsidR="00B1667A" w:rsidRPr="00E60FCD" w:rsidRDefault="00B1667A" w:rsidP="00F52F18">
      <w:pPr>
        <w:spacing w:beforeLines="50" w:before="156" w:line="480" w:lineRule="auto"/>
        <w:rPr>
          <w:rFonts w:ascii="Times New Roman" w:hAnsi="Times New Roman" w:cs="Times New Roman"/>
        </w:rPr>
      </w:pPr>
    </w:p>
    <w:p w14:paraId="0100A359" w14:textId="77777777" w:rsidR="00B1667A" w:rsidRPr="00E60FCD" w:rsidRDefault="00B1667A" w:rsidP="00F52F18">
      <w:pPr>
        <w:spacing w:beforeLines="50" w:before="156" w:line="480" w:lineRule="auto"/>
        <w:rPr>
          <w:rFonts w:ascii="Times New Roman" w:hAnsi="Times New Roman" w:cs="Times New Roman"/>
        </w:rPr>
      </w:pPr>
    </w:p>
    <w:p w14:paraId="418C0988" w14:textId="77777777" w:rsidR="00B1667A" w:rsidRPr="00E60FCD" w:rsidRDefault="00B1667A" w:rsidP="00F52F18">
      <w:pPr>
        <w:spacing w:beforeLines="50" w:before="156" w:line="480" w:lineRule="auto"/>
        <w:rPr>
          <w:rFonts w:ascii="Times New Roman" w:hAnsi="Times New Roman" w:cs="Times New Roman"/>
        </w:rPr>
      </w:pPr>
    </w:p>
    <w:p w14:paraId="7984BD4A" w14:textId="77777777" w:rsidR="00B1667A" w:rsidRPr="00E60FCD" w:rsidRDefault="00B1667A" w:rsidP="00F52F18">
      <w:pPr>
        <w:spacing w:beforeLines="50" w:before="156" w:line="480" w:lineRule="auto"/>
        <w:rPr>
          <w:rFonts w:ascii="Times New Roman" w:hAnsi="Times New Roman" w:cs="Times New Roman"/>
        </w:rPr>
      </w:pPr>
    </w:p>
    <w:p w14:paraId="0ACB1748" w14:textId="77777777" w:rsidR="003D72BB" w:rsidRPr="00E60FCD" w:rsidRDefault="00FC56E2" w:rsidP="00F52F18">
      <w:pPr>
        <w:spacing w:beforeLines="50" w:before="156" w:line="480" w:lineRule="auto"/>
        <w:rPr>
          <w:rFonts w:ascii="Times New Roman" w:hAnsi="Times New Roman" w:cs="Times New Roman"/>
        </w:rPr>
      </w:pPr>
      <w:r w:rsidRPr="00E60FCD">
        <w:rPr>
          <w:rFonts w:ascii="Times New Roman" w:hAnsi="Times New Roman" w:cs="Times New Roman"/>
          <w:noProof/>
        </w:rPr>
        <w:object w:dxaOrig="1440" w:dyaOrig="1440" w14:anchorId="0C7013AE">
          <v:shape id="_x0000_s1030" type="#_x0000_t75" style="position:absolute;left:0;text-align:left;margin-left:21.85pt;margin-top:38.55pt;width:377.45pt;height:145.1pt;z-index:251635709;mso-position-horizontal-relative:text;mso-position-vertical-relative:text">
            <v:imagedata r:id="rId34" o:title=""/>
          </v:shape>
          <o:OLEObject Type="Embed" ProgID="Origin50.Graph" ShapeID="_x0000_s1030" DrawAspect="Content" ObjectID="_1570949948" r:id="rId35"/>
        </w:object>
      </w:r>
    </w:p>
    <w:p w14:paraId="2C48EE36" w14:textId="6962AA13" w:rsidR="003D72BB" w:rsidRPr="00E60FCD" w:rsidRDefault="003D72BB" w:rsidP="00F52F18">
      <w:pPr>
        <w:spacing w:beforeLines="50" w:before="156" w:line="480" w:lineRule="auto"/>
        <w:rPr>
          <w:rFonts w:ascii="Times New Roman" w:hAnsi="Times New Roman" w:cs="Times New Roman"/>
        </w:rPr>
      </w:pPr>
    </w:p>
    <w:p w14:paraId="04E76B48" w14:textId="09239125" w:rsidR="003D72BB" w:rsidRPr="00E60FCD" w:rsidRDefault="00553E7C" w:rsidP="00F52F18">
      <w:pPr>
        <w:spacing w:beforeLines="50" w:before="156" w:line="480" w:lineRule="auto"/>
        <w:rPr>
          <w:rFonts w:ascii="Times New Roman" w:hAnsi="Times New Roman" w:cs="Times New Roman"/>
        </w:rPr>
      </w:pPr>
      <w:r w:rsidRPr="00E60FCD">
        <w:rPr>
          <w:rFonts w:ascii="Times New Roman" w:hAnsi="Times New Roman" w:cs="Times New Roman"/>
          <w:noProof/>
        </w:rPr>
        <mc:AlternateContent>
          <mc:Choice Requires="wps">
            <w:drawing>
              <wp:anchor distT="0" distB="0" distL="114300" distR="114300" simplePos="0" relativeHeight="251658752" behindDoc="0" locked="0" layoutInCell="1" allowOverlap="1" wp14:anchorId="0472F733" wp14:editId="41DC409D">
                <wp:simplePos x="0" y="0"/>
                <wp:positionH relativeFrom="column">
                  <wp:posOffset>4819650</wp:posOffset>
                </wp:positionH>
                <wp:positionV relativeFrom="paragraph">
                  <wp:posOffset>20320</wp:posOffset>
                </wp:positionV>
                <wp:extent cx="236220" cy="517525"/>
                <wp:effectExtent l="0" t="0" r="11430" b="15875"/>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517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EA42F" w14:textId="77777777"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Pr>
                                <w:rFonts w:ascii="Arial" w:hAnsi="Arial" w:cs="Arial"/>
                                <w:sz w:val="16"/>
                                <w:szCs w:val="16"/>
                              </w:rPr>
                              <w:t>HIX</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72F733" id="文本框 5" o:spid="_x0000_s1055" type="#_x0000_t202" style="position:absolute;left:0;text-align:left;margin-left:379.5pt;margin-top:1.6pt;width:18.6pt;height:4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" filled="f" stroked="f">
                <v:textbox style="layout-flow:vertical;mso-layout-flow-alt:bottom-to-top" inset="0,0,0,0">
                  <w:txbxContent>
                    <w:p w14:paraId="40FEA42F" w14:textId="77777777"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Pr>
                          <w:rFonts w:ascii="Arial" w:hAnsi="Arial" w:cs="Arial"/>
                          <w:sz w:val="16"/>
                          <w:szCs w:val="16"/>
                        </w:rPr>
                        <w:t>HIX</w:t>
                      </w:r>
                    </w:p>
                  </w:txbxContent>
                </v:textbox>
              </v:shape>
            </w:pict>
          </mc:Fallback>
        </mc:AlternateContent>
      </w:r>
    </w:p>
    <w:p w14:paraId="3D0B5E95" w14:textId="6E70CE74" w:rsidR="003D72BB" w:rsidRPr="00E60FCD" w:rsidRDefault="00FC56E2" w:rsidP="00F52F18">
      <w:pPr>
        <w:spacing w:beforeLines="50" w:before="156" w:line="480" w:lineRule="auto"/>
        <w:rPr>
          <w:rFonts w:ascii="Times New Roman" w:hAnsi="Times New Roman" w:cs="Times New Roman"/>
        </w:rPr>
      </w:pPr>
      <w:r w:rsidRPr="00E60FCD">
        <w:rPr>
          <w:rFonts w:ascii="Times New Roman" w:hAnsi="Times New Roman" w:cs="Times New Roman"/>
          <w:noProof/>
        </w:rPr>
        <w:object w:dxaOrig="1440" w:dyaOrig="1440" w14:anchorId="42AFAEF6">
          <v:shape id="_x0000_s1031" type="#_x0000_t75" style="position:absolute;left:0;text-align:left;margin-left:21.75pt;margin-top:21.55pt;width:379.25pt;height:145.1pt;z-index:251637759;mso-position-horizontal-relative:text;mso-position-vertical-relative:text">
            <v:imagedata r:id="rId36" o:title=""/>
          </v:shape>
          <o:OLEObject Type="Embed" ProgID="Origin50.Graph" ShapeID="_x0000_s1031" DrawAspect="Content" ObjectID="_1570949949" r:id="rId37"/>
        </w:object>
      </w:r>
    </w:p>
    <w:p w14:paraId="78384128" w14:textId="663234EC" w:rsidR="003D72BB" w:rsidRPr="00E60FCD" w:rsidRDefault="00B1667A" w:rsidP="00F52F18">
      <w:pPr>
        <w:spacing w:beforeLines="50" w:before="156" w:line="480" w:lineRule="auto"/>
        <w:rPr>
          <w:rFonts w:ascii="Times New Roman" w:hAnsi="Times New Roman" w:cs="Times New Roman"/>
        </w:rPr>
      </w:pPr>
      <w:r w:rsidRPr="00E60FCD">
        <w:rPr>
          <w:rFonts w:ascii="Times New Roman" w:hAnsi="Times New Roman" w:cs="Times New Roman"/>
          <w:noProof/>
        </w:rPr>
        <mc:AlternateContent>
          <mc:Choice Requires="wps">
            <w:drawing>
              <wp:anchor distT="0" distB="0" distL="114300" distR="114300" simplePos="0" relativeHeight="251662848" behindDoc="0" locked="0" layoutInCell="1" allowOverlap="1" wp14:anchorId="18F7BA25" wp14:editId="0CACA592">
                <wp:simplePos x="0" y="0"/>
                <wp:positionH relativeFrom="column">
                  <wp:posOffset>4842567</wp:posOffset>
                </wp:positionH>
                <wp:positionV relativeFrom="paragraph">
                  <wp:posOffset>279689</wp:posOffset>
                </wp:positionV>
                <wp:extent cx="236220" cy="517525"/>
                <wp:effectExtent l="0" t="0" r="11430" b="15875"/>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517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546E5" w14:textId="77777777"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Pr>
                                <w:rFonts w:ascii="Arial" w:hAnsi="Arial" w:cs="Arial"/>
                                <w:sz w:val="16"/>
                                <w:szCs w:val="16"/>
                              </w:rPr>
                              <w:t>FI</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7BA25" id="文本框 7" o:spid="_x0000_s1056" type="#_x0000_t202" style="position:absolute;left:0;text-align:left;margin-left:381.3pt;margin-top:22pt;width:18.6pt;height:40.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" filled="f" stroked="f">
                <v:textbox style="layout-flow:vertical;mso-layout-flow-alt:bottom-to-top" inset="0,0,0,0">
                  <w:txbxContent>
                    <w:p w14:paraId="6FB546E5" w14:textId="77777777"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Pr>
                          <w:rFonts w:ascii="Arial" w:hAnsi="Arial" w:cs="Arial"/>
                          <w:sz w:val="16"/>
                          <w:szCs w:val="16"/>
                        </w:rPr>
                        <w:t>FI</w:t>
                      </w:r>
                    </w:p>
                  </w:txbxContent>
                </v:textbox>
              </v:shape>
            </w:pict>
          </mc:Fallback>
        </mc:AlternateContent>
      </w:r>
      <w:r w:rsidR="00553E7C" w:rsidRPr="00E60FCD">
        <w:rPr>
          <w:rFonts w:ascii="Times New Roman" w:hAnsi="Times New Roman" w:cs="Times New Roman"/>
          <w:noProof/>
        </w:rPr>
        <mc:AlternateContent>
          <mc:Choice Requires="wps">
            <w:drawing>
              <wp:anchor distT="0" distB="0" distL="114300" distR="114300" simplePos="0" relativeHeight="251652608" behindDoc="0" locked="0" layoutInCell="1" allowOverlap="1" wp14:anchorId="1F6D5009" wp14:editId="25278D96">
                <wp:simplePos x="0" y="0"/>
                <wp:positionH relativeFrom="column">
                  <wp:posOffset>283029</wp:posOffset>
                </wp:positionH>
                <wp:positionV relativeFrom="paragraph">
                  <wp:posOffset>108222</wp:posOffset>
                </wp:positionV>
                <wp:extent cx="228590" cy="1089589"/>
                <wp:effectExtent l="0" t="0" r="635" b="15875"/>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90" cy="1089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9FA1B" w14:textId="6193620F"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sidRPr="009B323F">
                              <w:rPr>
                                <w:rFonts w:ascii="Arial" w:hAnsi="Arial" w:cs="Arial"/>
                                <w:sz w:val="16"/>
                                <w:szCs w:val="16"/>
                              </w:rPr>
                              <w:t>Q (10</w:t>
                            </w:r>
                            <w:r w:rsidRPr="009B323F">
                              <w:rPr>
                                <w:rFonts w:ascii="Arial" w:hAnsi="Arial" w:cs="Arial"/>
                                <w:sz w:val="16"/>
                                <w:szCs w:val="16"/>
                                <w:vertAlign w:val="superscript"/>
                              </w:rPr>
                              <w:t>6</w:t>
                            </w:r>
                            <w:r w:rsidRPr="009B323F">
                              <w:rPr>
                                <w:rFonts w:ascii="Arial" w:hAnsi="Arial" w:cs="Arial" w:hint="eastAsia"/>
                                <w:sz w:val="16"/>
                                <w:szCs w:val="16"/>
                              </w:rPr>
                              <w:t xml:space="preserve"> </w:t>
                            </w:r>
                            <w:r w:rsidRPr="009B323F">
                              <w:rPr>
                                <w:rFonts w:ascii="Arial" w:hAnsi="Arial" w:cs="Arial"/>
                                <w:sz w:val="16"/>
                                <w:szCs w:val="16"/>
                              </w:rPr>
                              <w:t>m</w:t>
                            </w:r>
                            <w:r w:rsidRPr="009B323F">
                              <w:rPr>
                                <w:rFonts w:ascii="Arial" w:hAnsi="Arial" w:cs="Arial"/>
                                <w:sz w:val="16"/>
                                <w:szCs w:val="16"/>
                                <w:vertAlign w:val="superscript"/>
                              </w:rPr>
                              <w:t>3</w:t>
                            </w:r>
                            <w:r>
                              <w:rPr>
                                <w:rFonts w:ascii="Arial" w:hAnsi="Arial" w:cs="Arial"/>
                                <w:sz w:val="16"/>
                                <w:szCs w:val="16"/>
                              </w:rPr>
                              <w:t xml:space="preserve"> </w:t>
                            </w:r>
                            <w:r w:rsidRPr="009B323F">
                              <w:rPr>
                                <w:rFonts w:ascii="Arial" w:hAnsi="Arial" w:cs="Arial"/>
                                <w:sz w:val="16"/>
                                <w:szCs w:val="16"/>
                              </w:rPr>
                              <w:t>d</w:t>
                            </w:r>
                            <w:r w:rsidRPr="00553E7C">
                              <w:rPr>
                                <w:rFonts w:ascii="Arial" w:hAnsi="Arial" w:cs="Arial"/>
                                <w:sz w:val="16"/>
                                <w:szCs w:val="16"/>
                                <w:vertAlign w:val="superscript"/>
                              </w:rPr>
                              <w:t>-1</w:t>
                            </w:r>
                            <w:r w:rsidRPr="009B323F">
                              <w:rPr>
                                <w:rFonts w:ascii="Arial" w:hAnsi="Arial" w:cs="Arial"/>
                                <w:sz w:val="16"/>
                                <w:szCs w:val="16"/>
                              </w:rPr>
                              <w:t>)</w:t>
                            </w:r>
                          </w:p>
                        </w:txbxContent>
                      </wps:txbx>
                      <wps:bodyPr rot="0" vert="vert270" wrap="square" lIns="0" tIns="0" rIns="0" bIns="0" anchor="t" anchorCtr="0" upright="1">
                        <a:noAutofit/>
                      </wps:bodyPr>
                    </wps:wsp>
                  </a:graphicData>
                </a:graphic>
              </wp:anchor>
            </w:drawing>
          </mc:Choice>
          <mc:Fallback>
            <w:pict>
              <v:shape w14:anchorId="1F6D5009" id="文本框 6" o:spid="_x0000_s1057" type="#_x0000_t202" style="position:absolute;left:0;text-align:left;margin-left:22.3pt;margin-top:8.5pt;width:18pt;height:85.8pt;z-index:25165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" filled="f" stroked="f">
                <v:textbox style="layout-flow:vertical;mso-layout-flow-alt:bottom-to-top" inset="0,0,0,0">
                  <w:txbxContent>
                    <w:p w14:paraId="4589FA1B" w14:textId="6193620F"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sidRPr="009B323F">
                        <w:rPr>
                          <w:rFonts w:ascii="Arial" w:hAnsi="Arial" w:cs="Arial"/>
                          <w:sz w:val="16"/>
                          <w:szCs w:val="16"/>
                        </w:rPr>
                        <w:t>Q (10</w:t>
                      </w:r>
                      <w:r w:rsidRPr="009B323F">
                        <w:rPr>
                          <w:rFonts w:ascii="Arial" w:hAnsi="Arial" w:cs="Arial"/>
                          <w:sz w:val="16"/>
                          <w:szCs w:val="16"/>
                          <w:vertAlign w:val="superscript"/>
                        </w:rPr>
                        <w:t>6</w:t>
                      </w:r>
                      <w:r w:rsidRPr="009B323F">
                        <w:rPr>
                          <w:rFonts w:ascii="Arial" w:hAnsi="Arial" w:cs="Arial" w:hint="eastAsia"/>
                          <w:sz w:val="16"/>
                          <w:szCs w:val="16"/>
                        </w:rPr>
                        <w:t xml:space="preserve"> </w:t>
                      </w:r>
                      <w:r w:rsidRPr="009B323F">
                        <w:rPr>
                          <w:rFonts w:ascii="Arial" w:hAnsi="Arial" w:cs="Arial"/>
                          <w:sz w:val="16"/>
                          <w:szCs w:val="16"/>
                        </w:rPr>
                        <w:t>m</w:t>
                      </w:r>
                      <w:r w:rsidRPr="009B323F">
                        <w:rPr>
                          <w:rFonts w:ascii="Arial" w:hAnsi="Arial" w:cs="Arial"/>
                          <w:sz w:val="16"/>
                          <w:szCs w:val="16"/>
                          <w:vertAlign w:val="superscript"/>
                        </w:rPr>
                        <w:t>3</w:t>
                      </w:r>
                      <w:r>
                        <w:rPr>
                          <w:rFonts w:ascii="Arial" w:hAnsi="Arial" w:cs="Arial"/>
                          <w:sz w:val="16"/>
                          <w:szCs w:val="16"/>
                        </w:rPr>
                        <w:t xml:space="preserve"> </w:t>
                      </w:r>
                      <w:r w:rsidRPr="009B323F">
                        <w:rPr>
                          <w:rFonts w:ascii="Arial" w:hAnsi="Arial" w:cs="Arial"/>
                          <w:sz w:val="16"/>
                          <w:szCs w:val="16"/>
                        </w:rPr>
                        <w:t>d</w:t>
                      </w:r>
                      <w:r w:rsidRPr="00553E7C">
                        <w:rPr>
                          <w:rFonts w:ascii="Arial" w:hAnsi="Arial" w:cs="Arial"/>
                          <w:sz w:val="16"/>
                          <w:szCs w:val="16"/>
                          <w:vertAlign w:val="superscript"/>
                        </w:rPr>
                        <w:t>-1</w:t>
                      </w:r>
                      <w:r w:rsidRPr="009B323F">
                        <w:rPr>
                          <w:rFonts w:ascii="Arial" w:hAnsi="Arial" w:cs="Arial"/>
                          <w:sz w:val="16"/>
                          <w:szCs w:val="16"/>
                        </w:rPr>
                        <w:t>)</w:t>
                      </w:r>
                    </w:p>
                  </w:txbxContent>
                </v:textbox>
              </v:shape>
            </w:pict>
          </mc:Fallback>
        </mc:AlternateContent>
      </w:r>
    </w:p>
    <w:p w14:paraId="2128A33B" w14:textId="14C1B465" w:rsidR="003D72BB" w:rsidRPr="00E60FCD" w:rsidRDefault="003D72BB" w:rsidP="00F52F18">
      <w:pPr>
        <w:spacing w:beforeLines="50" w:before="156" w:line="480" w:lineRule="auto"/>
        <w:rPr>
          <w:rFonts w:ascii="Times New Roman" w:hAnsi="Times New Roman" w:cs="Times New Roman"/>
        </w:rPr>
      </w:pPr>
    </w:p>
    <w:p w14:paraId="2F0AC01D" w14:textId="5941DE7F" w:rsidR="003D72BB" w:rsidRPr="00E60FCD" w:rsidRDefault="00B1667A" w:rsidP="00F52F18">
      <w:pPr>
        <w:spacing w:beforeLines="50" w:before="156" w:line="480" w:lineRule="auto"/>
        <w:rPr>
          <w:rFonts w:ascii="Times New Roman" w:hAnsi="Times New Roman" w:cs="Times New Roman"/>
        </w:rPr>
      </w:pPr>
      <w:r w:rsidRPr="00E60FCD">
        <w:rPr>
          <w:rFonts w:ascii="Times New Roman" w:hAnsi="Times New Roman" w:cs="Times New Roman"/>
          <w:noProof/>
        </w:rPr>
        <mc:AlternateContent>
          <mc:Choice Requires="wps">
            <w:drawing>
              <wp:anchor distT="0" distB="0" distL="114300" distR="114300" simplePos="0" relativeHeight="251667968" behindDoc="0" locked="0" layoutInCell="1" allowOverlap="1" wp14:anchorId="6AC09A13" wp14:editId="08713781">
                <wp:simplePos x="0" y="0"/>
                <wp:positionH relativeFrom="column">
                  <wp:posOffset>4878705</wp:posOffset>
                </wp:positionH>
                <wp:positionV relativeFrom="paragraph">
                  <wp:posOffset>396875</wp:posOffset>
                </wp:positionV>
                <wp:extent cx="236220" cy="517525"/>
                <wp:effectExtent l="0" t="0" r="11430" b="15875"/>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517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FB3B5F" w14:textId="77777777"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Pr>
                                <w:rFonts w:ascii="Arial" w:hAnsi="Arial" w:cs="Arial"/>
                                <w:sz w:val="16"/>
                                <w:szCs w:val="16"/>
                              </w:rPr>
                              <w:t>BIX</w:t>
                            </w:r>
                          </w:p>
                        </w:txbxContent>
                      </wps:txbx>
                      <wps:bodyPr rot="0" vert="vert270"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C09A13" id="文本框 8" o:spid="_x0000_s1058" type="#_x0000_t202" style="position:absolute;left:0;text-align:left;margin-left:384.15pt;margin-top:31.25pt;width:18.6pt;height:40.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" filled="f" stroked="f">
                <v:textbox style="layout-flow:vertical;mso-layout-flow-alt:bottom-to-top" inset="0,0,0,0">
                  <w:txbxContent>
                    <w:p w14:paraId="44FB3B5F" w14:textId="77777777" w:rsidR="00FC56E2" w:rsidRPr="009B323F" w:rsidRDefault="00FC56E2" w:rsidP="003D72BB">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Pr>
                          <w:rFonts w:ascii="Arial" w:hAnsi="Arial" w:cs="Arial"/>
                          <w:sz w:val="16"/>
                          <w:szCs w:val="16"/>
                        </w:rPr>
                        <w:t>BIX</w:t>
                      </w:r>
                    </w:p>
                  </w:txbxContent>
                </v:textbox>
              </v:shape>
            </w:pict>
          </mc:Fallback>
        </mc:AlternateContent>
      </w:r>
      <w:r w:rsidR="00FC56E2" w:rsidRPr="00E60FCD">
        <w:rPr>
          <w:rFonts w:ascii="Times New Roman" w:hAnsi="Times New Roman" w:cs="Times New Roman"/>
          <w:noProof/>
        </w:rPr>
        <w:object w:dxaOrig="1440" w:dyaOrig="1440" w14:anchorId="68D7E869">
          <v:shape id="_x0000_s1032" type="#_x0000_t75" style="position:absolute;left:0;text-align:left;margin-left:21.1pt;margin-top:4.5pt;width:382.65pt;height:151pt;z-index:251668480;mso-position-horizontal-relative:text;mso-position-vertical-relative:text">
            <v:imagedata r:id="rId38" o:title=""/>
          </v:shape>
          <o:OLEObject Type="Embed" ProgID="Origin50.Graph" ShapeID="_x0000_s1032" DrawAspect="Content" ObjectID="_1570949950" r:id="rId39"/>
        </w:object>
      </w:r>
    </w:p>
    <w:p w14:paraId="4A78DC6B" w14:textId="1431E599" w:rsidR="003D72BB" w:rsidRPr="00E60FCD" w:rsidRDefault="003D72BB" w:rsidP="00F52F18">
      <w:pPr>
        <w:spacing w:beforeLines="50" w:before="156" w:line="480" w:lineRule="auto"/>
        <w:rPr>
          <w:rFonts w:ascii="Times New Roman" w:hAnsi="Times New Roman" w:cs="Times New Roman"/>
        </w:rPr>
      </w:pPr>
    </w:p>
    <w:p w14:paraId="19ACE471" w14:textId="4A5C92A8" w:rsidR="003D72BB" w:rsidRPr="00E60FCD" w:rsidRDefault="003D72BB" w:rsidP="00F52F18">
      <w:pPr>
        <w:spacing w:beforeLines="50" w:before="156" w:line="480" w:lineRule="auto"/>
        <w:rPr>
          <w:rFonts w:ascii="Times New Roman" w:hAnsi="Times New Roman" w:cs="Times New Roman"/>
        </w:rPr>
      </w:pPr>
    </w:p>
    <w:p w14:paraId="13019768" w14:textId="77777777" w:rsidR="00553E7C" w:rsidRPr="00E60FCD" w:rsidRDefault="00553E7C" w:rsidP="00F52F18">
      <w:pPr>
        <w:spacing w:beforeLines="50" w:before="156" w:line="480" w:lineRule="auto"/>
        <w:rPr>
          <w:rFonts w:ascii="Times New Roman" w:hAnsi="Times New Roman" w:cs="Times New Roman"/>
        </w:rPr>
      </w:pPr>
    </w:p>
    <w:p w14:paraId="0C9C9768" w14:textId="6ED6BAD8" w:rsidR="003D72BB" w:rsidRPr="00E60FCD" w:rsidRDefault="003D72BB" w:rsidP="00F52F18">
      <w:pPr>
        <w:spacing w:beforeLines="50" w:before="156" w:line="480" w:lineRule="auto"/>
        <w:rPr>
          <w:rFonts w:ascii="Times New Roman" w:hAnsi="Times New Roman" w:cs="Times New Roman"/>
        </w:rPr>
      </w:pPr>
      <w:r w:rsidRPr="00E60FCD">
        <w:rPr>
          <w:rFonts w:ascii="Times New Roman" w:hAnsi="Times New Roman" w:cs="Times New Roman"/>
          <w:b/>
          <w:sz w:val="24"/>
        </w:rPr>
        <w:t xml:space="preserve">Fig. </w:t>
      </w:r>
      <w:r w:rsidR="00B1667A" w:rsidRPr="00E60FCD">
        <w:rPr>
          <w:rFonts w:ascii="Times New Roman" w:hAnsi="Times New Roman" w:cs="Times New Roman"/>
          <w:b/>
          <w:sz w:val="24"/>
        </w:rPr>
        <w:t>5</w:t>
      </w:r>
      <w:r w:rsidR="00AA52F3" w:rsidRPr="00E60FCD">
        <w:rPr>
          <w:rFonts w:ascii="Times New Roman" w:hAnsi="Times New Roman" w:cs="Times New Roman"/>
          <w:sz w:val="24"/>
        </w:rPr>
        <w:t xml:space="preserve"> Dynamics of the three spectral indexes following discharge during the growing seasons.</w:t>
      </w:r>
    </w:p>
    <w:p w14:paraId="513CC243" w14:textId="77777777" w:rsidR="003D72BB" w:rsidRPr="00E60FCD" w:rsidRDefault="003D72BB" w:rsidP="00F52F18">
      <w:pPr>
        <w:spacing w:beforeLines="50" w:before="156" w:line="480" w:lineRule="auto"/>
      </w:pPr>
    </w:p>
    <w:p w14:paraId="6762D05E" w14:textId="77777777" w:rsidR="00FF38FE" w:rsidRPr="00E60FCD" w:rsidRDefault="00FF38FE" w:rsidP="00F52F18">
      <w:pPr>
        <w:spacing w:beforeLines="50" w:before="156" w:line="480" w:lineRule="auto"/>
      </w:pPr>
    </w:p>
    <w:p w14:paraId="18151546" w14:textId="77777777" w:rsidR="00B1667A" w:rsidRPr="00E60FCD" w:rsidRDefault="00B1667A" w:rsidP="00F52F18">
      <w:pPr>
        <w:spacing w:beforeLines="50" w:before="156" w:line="480" w:lineRule="auto"/>
      </w:pPr>
    </w:p>
    <w:p w14:paraId="067E4912" w14:textId="77777777" w:rsidR="00B1667A" w:rsidRPr="00E60FCD" w:rsidRDefault="00B1667A" w:rsidP="00F52F18">
      <w:pPr>
        <w:spacing w:beforeLines="50" w:before="156" w:line="480" w:lineRule="auto"/>
      </w:pPr>
    </w:p>
    <w:p w14:paraId="1943F637" w14:textId="77777777" w:rsidR="00B1667A" w:rsidRPr="00E60FCD" w:rsidRDefault="00B1667A" w:rsidP="00F52F18">
      <w:pPr>
        <w:spacing w:beforeLines="50" w:before="156" w:line="480" w:lineRule="auto"/>
      </w:pPr>
    </w:p>
    <w:p w14:paraId="22F57004" w14:textId="77777777" w:rsidR="003D72BB" w:rsidRPr="00E60FCD" w:rsidRDefault="00FC56E2" w:rsidP="00F52F18">
      <w:pPr>
        <w:spacing w:beforeLines="50" w:before="156" w:line="480" w:lineRule="auto"/>
      </w:pPr>
      <w:r w:rsidRPr="00E60FCD">
        <w:rPr>
          <w:noProof/>
        </w:rPr>
        <w:object w:dxaOrig="1440" w:dyaOrig="1440" w14:anchorId="4D0000E5">
          <v:group id="_x0000_s1033" style="position:absolute;left:0;text-align:left;margin-left:-5.75pt;margin-top:5.4pt;width:242.25pt;height:352.45pt;z-index:251669504" coordorigin="1685,6540" coordsize="4845,7049">
            <v:shape id="_x0000_s1034" type="#_x0000_t75" style="position:absolute;left:1698;top:8623;width:4740;height:2610;mso-position-horizontal-relative:text;mso-position-vertical-relative:text">
              <v:imagedata r:id="rId40" o:title=""/>
            </v:shape>
            <v:shape id="_x0000_s1035" type="#_x0000_t75" style="position:absolute;left:1685;top:10784;width:4845;height:2805;mso-position-horizontal-relative:text;mso-position-vertical-relative:text">
              <v:imagedata r:id="rId41" o:title=""/>
            </v:shape>
            <v:shape id="_x0000_s1036" type="#_x0000_t75" style="position:absolute;left:1806;top:6540;width:4671;height:2605;mso-position-horizontal:absolute;mso-position-horizontal-relative:text;mso-position-vertical:absolute;mso-position-vertical-relative:text">
              <v:imagedata r:id="rId42" o:title=""/>
            </v:shape>
          </v:group>
          <o:OLEObject Type="Embed" ProgID="Origin50.Graph" ShapeID="_x0000_s1034" DrawAspect="Content" ObjectID="_1570949951" r:id="rId43"/>
          <o:OLEObject Type="Embed" ProgID="Origin50.Graph" ShapeID="_x0000_s1035" DrawAspect="Content" ObjectID="_1570949952" r:id="rId44"/>
          <o:OLEObject Type="Embed" ProgID="Origin50.Graph" ShapeID="_x0000_s1036" DrawAspect="Content" ObjectID="_1570949953" r:id="rId45"/>
        </w:object>
      </w:r>
    </w:p>
    <w:p w14:paraId="3CD6FD9B" w14:textId="77777777" w:rsidR="003D72BB" w:rsidRPr="00E60FCD" w:rsidRDefault="003D72BB" w:rsidP="00F52F18">
      <w:pPr>
        <w:spacing w:beforeLines="50" w:before="156" w:line="480" w:lineRule="auto"/>
      </w:pPr>
    </w:p>
    <w:p w14:paraId="1ECBE6F9" w14:textId="77777777" w:rsidR="003D72BB" w:rsidRPr="00E60FCD" w:rsidRDefault="003D72BB" w:rsidP="00F52F18">
      <w:pPr>
        <w:spacing w:beforeLines="50" w:before="156" w:line="480" w:lineRule="auto"/>
      </w:pPr>
    </w:p>
    <w:p w14:paraId="0F6892C3" w14:textId="77777777" w:rsidR="003D72BB" w:rsidRPr="00E60FCD" w:rsidRDefault="003D72BB" w:rsidP="00F52F18">
      <w:pPr>
        <w:spacing w:beforeLines="50" w:before="156" w:line="480" w:lineRule="auto"/>
      </w:pPr>
    </w:p>
    <w:p w14:paraId="39D2EE13" w14:textId="77777777" w:rsidR="003D72BB" w:rsidRPr="00E60FCD" w:rsidRDefault="003D72BB" w:rsidP="00F52F18">
      <w:pPr>
        <w:spacing w:beforeLines="50" w:before="156" w:line="480" w:lineRule="auto"/>
      </w:pPr>
    </w:p>
    <w:p w14:paraId="6C042152" w14:textId="77777777" w:rsidR="003D72BB" w:rsidRPr="00E60FCD" w:rsidRDefault="003D72BB" w:rsidP="00F52F18">
      <w:pPr>
        <w:spacing w:beforeLines="50" w:before="156" w:line="480" w:lineRule="auto"/>
      </w:pPr>
    </w:p>
    <w:p w14:paraId="757F3F7F" w14:textId="77777777" w:rsidR="003D72BB" w:rsidRPr="00E60FCD" w:rsidRDefault="003D72BB" w:rsidP="00F52F18">
      <w:pPr>
        <w:spacing w:beforeLines="50" w:before="156" w:line="480" w:lineRule="auto"/>
      </w:pPr>
    </w:p>
    <w:p w14:paraId="2DB3DCF4" w14:textId="77777777" w:rsidR="003D72BB" w:rsidRPr="00E60FCD" w:rsidRDefault="003D72BB" w:rsidP="00F52F18">
      <w:pPr>
        <w:spacing w:beforeLines="50" w:before="156" w:line="480" w:lineRule="auto"/>
      </w:pPr>
    </w:p>
    <w:p w14:paraId="6830532E" w14:textId="77777777" w:rsidR="003D72BB" w:rsidRPr="00E60FCD" w:rsidRDefault="003D72BB" w:rsidP="00F52F18">
      <w:pPr>
        <w:spacing w:beforeLines="50" w:before="156" w:line="480" w:lineRule="auto"/>
      </w:pPr>
    </w:p>
    <w:p w14:paraId="09908E1F" w14:textId="1F5B715B" w:rsidR="003D72BB" w:rsidRPr="00E60FCD" w:rsidRDefault="00B1667A" w:rsidP="00F52F18">
      <w:pPr>
        <w:spacing w:beforeLines="50" w:before="156" w:line="480" w:lineRule="auto"/>
      </w:pPr>
      <w:r w:rsidRPr="00E60FCD">
        <w:rPr>
          <w:noProof/>
        </w:rPr>
        <mc:AlternateContent>
          <mc:Choice Requires="wps">
            <w:drawing>
              <wp:anchor distT="0" distB="0" distL="114300" distR="114300" simplePos="0" relativeHeight="251675136" behindDoc="0" locked="0" layoutInCell="1" allowOverlap="1" wp14:anchorId="21F80BEC" wp14:editId="1E63CC2C">
                <wp:simplePos x="0" y="0"/>
                <wp:positionH relativeFrom="column">
                  <wp:posOffset>976630</wp:posOffset>
                </wp:positionH>
                <wp:positionV relativeFrom="paragraph">
                  <wp:posOffset>105641</wp:posOffset>
                </wp:positionV>
                <wp:extent cx="1094740" cy="198120"/>
                <wp:effectExtent l="0" t="0" r="10160" b="11430"/>
                <wp:wrapNone/>
                <wp:docPr id="27" name="文本框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4EC24" w14:textId="004FE1F7" w:rsidR="00FC56E2" w:rsidRPr="00534BAD" w:rsidRDefault="00FC56E2" w:rsidP="003D72BB">
                            <w:pPr>
                              <w:rPr>
                                <w:rFonts w:ascii="Arial" w:hAnsi="Arial" w:cs="Arial"/>
                                <w:sz w:val="18"/>
                                <w:szCs w:val="18"/>
                              </w:rPr>
                            </w:pPr>
                            <w:r>
                              <w:rPr>
                                <w:rFonts w:ascii="Arial" w:hAnsi="Arial" w:cs="Arial"/>
                                <w:sz w:val="18"/>
                                <w:szCs w:val="18"/>
                              </w:rPr>
                              <w:t>L</w:t>
                            </w:r>
                            <w:r>
                              <w:rPr>
                                <w:rFonts w:ascii="Arial" w:hAnsi="Arial" w:cs="Arial" w:hint="eastAsia"/>
                                <w:sz w:val="18"/>
                                <w:szCs w:val="18"/>
                              </w:rPr>
                              <w:t>og</w:t>
                            </w:r>
                            <w:r w:rsidRPr="003A4FF4">
                              <w:rPr>
                                <w:rFonts w:ascii="Arial" w:hAnsi="Arial" w:cs="Arial" w:hint="eastAsia"/>
                                <w:sz w:val="18"/>
                                <w:szCs w:val="18"/>
                                <w:vertAlign w:val="subscript"/>
                              </w:rPr>
                              <w:t>10</w:t>
                            </w:r>
                            <w:r>
                              <w:rPr>
                                <w:rFonts w:ascii="Arial" w:hAnsi="Arial" w:cs="Arial" w:hint="eastAsia"/>
                                <w:sz w:val="18"/>
                                <w:szCs w:val="18"/>
                              </w:rPr>
                              <w:t xml:space="preserve">Q </w:t>
                            </w:r>
                            <w:r>
                              <w:rPr>
                                <w:rFonts w:ascii="Arial" w:hAnsi="Arial" w:cs="Arial"/>
                                <w:sz w:val="18"/>
                                <w:szCs w:val="18"/>
                              </w:rPr>
                              <w:t>(m</w:t>
                            </w:r>
                            <w:r w:rsidRPr="003A4FF4">
                              <w:rPr>
                                <w:rFonts w:ascii="Arial" w:hAnsi="Arial" w:cs="Arial" w:hint="eastAsia"/>
                                <w:sz w:val="18"/>
                                <w:szCs w:val="18"/>
                                <w:vertAlign w:val="superscript"/>
                              </w:rPr>
                              <w:t>3</w:t>
                            </w:r>
                            <w:r>
                              <w:rPr>
                                <w:rFonts w:ascii="Arial" w:hAnsi="Arial" w:cs="Arial"/>
                                <w:sz w:val="18"/>
                                <w:szCs w:val="18"/>
                              </w:rPr>
                              <w:t xml:space="preserve"> </w:t>
                            </w:r>
                            <w:r>
                              <w:rPr>
                                <w:rFonts w:ascii="Arial" w:hAnsi="Arial" w:cs="Arial" w:hint="eastAsia"/>
                                <w:sz w:val="18"/>
                                <w:szCs w:val="18"/>
                              </w:rPr>
                              <w:t>d</w:t>
                            </w:r>
                            <w:r w:rsidRPr="00553E7C">
                              <w:rPr>
                                <w:rFonts w:ascii="Arial" w:hAnsi="Arial" w:cs="Arial"/>
                                <w:sz w:val="18"/>
                                <w:szCs w:val="18"/>
                                <w:vertAlign w:val="superscript"/>
                              </w:rPr>
                              <w:t>-1</w:t>
                            </w:r>
                            <w:r w:rsidRPr="00534BAD">
                              <w:rPr>
                                <w:rFonts w:ascii="Arial" w:hAnsi="Arial" w:cs="Arial"/>
                                <w:sz w:val="18"/>
                                <w:szCs w:val="18"/>
                              </w:rPr>
                              <w:t>)</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w14:anchorId="21F80BEC" id="文本框 27" o:spid="_x0000_s1059" type="#_x0000_t202" style="position:absolute;left:0;text-align:left;margin-left:76.9pt;margin-top:8.3pt;width:86.2pt;height:15.6pt;z-index:251675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" filled="f" stroked="f">
                <v:textbox inset="0,0,0,0">
                  <w:txbxContent>
                    <w:p w14:paraId="1C14EC24" w14:textId="004FE1F7" w:rsidR="00FC56E2" w:rsidRPr="00534BAD" w:rsidRDefault="00FC56E2" w:rsidP="003D72BB">
                      <w:pPr>
                        <w:rPr>
                          <w:rFonts w:ascii="Arial" w:hAnsi="Arial" w:cs="Arial"/>
                          <w:sz w:val="18"/>
                          <w:szCs w:val="18"/>
                        </w:rPr>
                      </w:pPr>
                      <w:r>
                        <w:rPr>
                          <w:rFonts w:ascii="Arial" w:hAnsi="Arial" w:cs="Arial"/>
                          <w:sz w:val="18"/>
                          <w:szCs w:val="18"/>
                        </w:rPr>
                        <w:t>L</w:t>
                      </w:r>
                      <w:r>
                        <w:rPr>
                          <w:rFonts w:ascii="Arial" w:hAnsi="Arial" w:cs="Arial" w:hint="eastAsia"/>
                          <w:sz w:val="18"/>
                          <w:szCs w:val="18"/>
                        </w:rPr>
                        <w:t>og</w:t>
                      </w:r>
                      <w:r w:rsidRPr="003A4FF4">
                        <w:rPr>
                          <w:rFonts w:ascii="Arial" w:hAnsi="Arial" w:cs="Arial" w:hint="eastAsia"/>
                          <w:sz w:val="18"/>
                          <w:szCs w:val="18"/>
                          <w:vertAlign w:val="subscript"/>
                        </w:rPr>
                        <w:t>10</w:t>
                      </w:r>
                      <w:r>
                        <w:rPr>
                          <w:rFonts w:ascii="Arial" w:hAnsi="Arial" w:cs="Arial" w:hint="eastAsia"/>
                          <w:sz w:val="18"/>
                          <w:szCs w:val="18"/>
                        </w:rPr>
                        <w:t xml:space="preserve">Q </w:t>
                      </w:r>
                      <w:r>
                        <w:rPr>
                          <w:rFonts w:ascii="Arial" w:hAnsi="Arial" w:cs="Arial"/>
                          <w:sz w:val="18"/>
                          <w:szCs w:val="18"/>
                        </w:rPr>
                        <w:t>(m</w:t>
                      </w:r>
                      <w:r w:rsidRPr="003A4FF4">
                        <w:rPr>
                          <w:rFonts w:ascii="Arial" w:hAnsi="Arial" w:cs="Arial" w:hint="eastAsia"/>
                          <w:sz w:val="18"/>
                          <w:szCs w:val="18"/>
                          <w:vertAlign w:val="superscript"/>
                        </w:rPr>
                        <w:t>3</w:t>
                      </w:r>
                      <w:r>
                        <w:rPr>
                          <w:rFonts w:ascii="Arial" w:hAnsi="Arial" w:cs="Arial"/>
                          <w:sz w:val="18"/>
                          <w:szCs w:val="18"/>
                        </w:rPr>
                        <w:t xml:space="preserve"> </w:t>
                      </w:r>
                      <w:r>
                        <w:rPr>
                          <w:rFonts w:ascii="Arial" w:hAnsi="Arial" w:cs="Arial" w:hint="eastAsia"/>
                          <w:sz w:val="18"/>
                          <w:szCs w:val="18"/>
                        </w:rPr>
                        <w:t>d</w:t>
                      </w:r>
                      <w:r w:rsidRPr="00553E7C">
                        <w:rPr>
                          <w:rFonts w:ascii="Arial" w:hAnsi="Arial" w:cs="Arial"/>
                          <w:sz w:val="18"/>
                          <w:szCs w:val="18"/>
                          <w:vertAlign w:val="superscript"/>
                        </w:rPr>
                        <w:t>-1</w:t>
                      </w:r>
                      <w:r w:rsidRPr="00534BAD">
                        <w:rPr>
                          <w:rFonts w:ascii="Arial" w:hAnsi="Arial" w:cs="Arial"/>
                          <w:sz w:val="18"/>
                          <w:szCs w:val="18"/>
                        </w:rPr>
                        <w:t>)</w:t>
                      </w:r>
                    </w:p>
                  </w:txbxContent>
                </v:textbox>
              </v:shape>
            </w:pict>
          </mc:Fallback>
        </mc:AlternateContent>
      </w:r>
    </w:p>
    <w:p w14:paraId="0E321133" w14:textId="21FA4D5D" w:rsidR="003D72BB" w:rsidRPr="00E60FCD" w:rsidRDefault="003D72BB" w:rsidP="00F52F18">
      <w:pPr>
        <w:spacing w:beforeLines="50" w:before="156" w:line="480" w:lineRule="auto"/>
      </w:pPr>
      <w:r w:rsidRPr="00E60FCD">
        <w:rPr>
          <w:rFonts w:ascii="Times New Roman" w:hAnsi="Times New Roman" w:cs="Times New Roman"/>
          <w:b/>
          <w:sz w:val="24"/>
        </w:rPr>
        <w:t xml:space="preserve">Fig. </w:t>
      </w:r>
      <w:r w:rsidR="00B1667A" w:rsidRPr="00E60FCD">
        <w:rPr>
          <w:rFonts w:ascii="Times New Roman" w:hAnsi="Times New Roman" w:cs="Times New Roman"/>
          <w:b/>
          <w:sz w:val="24"/>
        </w:rPr>
        <w:t>6</w:t>
      </w:r>
      <w:r w:rsidRPr="00E60FCD">
        <w:rPr>
          <w:rFonts w:ascii="Times New Roman" w:hAnsi="Times New Roman" w:cs="Times New Roman" w:hint="eastAsia"/>
          <w:b/>
          <w:sz w:val="24"/>
        </w:rPr>
        <w:t xml:space="preserve"> </w:t>
      </w:r>
      <w:r w:rsidRPr="00E60FCD">
        <w:rPr>
          <w:rFonts w:ascii="Times New Roman" w:hAnsi="Times New Roman" w:cs="Times New Roman"/>
          <w:sz w:val="24"/>
        </w:rPr>
        <w:t xml:space="preserve">Relationships between discharge and </w:t>
      </w:r>
      <w:r w:rsidRPr="00E60FCD">
        <w:rPr>
          <w:rFonts w:ascii="Times New Roman" w:hAnsi="Times New Roman" w:cs="Times New Roman" w:hint="eastAsia"/>
          <w:sz w:val="24"/>
        </w:rPr>
        <w:t>the three indexes during the study period.</w:t>
      </w:r>
    </w:p>
    <w:p w14:paraId="31CA8155" w14:textId="77777777" w:rsidR="003D72BB" w:rsidRPr="00E60FCD" w:rsidRDefault="003D72BB" w:rsidP="00F52F18">
      <w:pPr>
        <w:spacing w:beforeLines="50" w:before="156" w:line="480" w:lineRule="auto"/>
      </w:pPr>
    </w:p>
    <w:p w14:paraId="262D91B5" w14:textId="77777777" w:rsidR="00B1667A" w:rsidRPr="00E60FCD" w:rsidRDefault="00B1667A" w:rsidP="00F52F18">
      <w:pPr>
        <w:spacing w:beforeLines="50" w:before="156" w:line="480" w:lineRule="auto"/>
      </w:pPr>
    </w:p>
    <w:p w14:paraId="5CAE1C5E" w14:textId="77777777" w:rsidR="00B1667A" w:rsidRPr="00E60FCD" w:rsidRDefault="00B1667A" w:rsidP="00F52F18">
      <w:pPr>
        <w:spacing w:beforeLines="50" w:before="156" w:line="480" w:lineRule="auto"/>
      </w:pPr>
    </w:p>
    <w:p w14:paraId="3B3D6C74" w14:textId="77777777" w:rsidR="00B1667A" w:rsidRPr="00E60FCD" w:rsidRDefault="00B1667A" w:rsidP="00F52F18">
      <w:pPr>
        <w:spacing w:beforeLines="50" w:before="156" w:line="480" w:lineRule="auto"/>
      </w:pPr>
    </w:p>
    <w:p w14:paraId="1DFCADBC" w14:textId="77777777" w:rsidR="00B1667A" w:rsidRPr="00E60FCD" w:rsidRDefault="00B1667A" w:rsidP="00F52F18">
      <w:pPr>
        <w:spacing w:beforeLines="50" w:before="156" w:line="480" w:lineRule="auto"/>
      </w:pPr>
    </w:p>
    <w:p w14:paraId="7FE4BE8F" w14:textId="77777777" w:rsidR="00B1667A" w:rsidRPr="00E60FCD" w:rsidRDefault="00B1667A" w:rsidP="00F52F18">
      <w:pPr>
        <w:spacing w:beforeLines="50" w:before="156" w:line="480" w:lineRule="auto"/>
      </w:pPr>
    </w:p>
    <w:p w14:paraId="1ECB5832" w14:textId="77777777" w:rsidR="0069793C" w:rsidRPr="00E60FCD" w:rsidRDefault="0069793C" w:rsidP="0069793C">
      <w:pPr>
        <w:spacing w:beforeLines="50" w:before="156" w:line="480" w:lineRule="auto"/>
      </w:pPr>
    </w:p>
    <w:p w14:paraId="7A0341FD" w14:textId="77777777" w:rsidR="0069793C" w:rsidRPr="00E60FCD" w:rsidRDefault="0069793C" w:rsidP="0069793C">
      <w:pPr>
        <w:spacing w:beforeLines="50" w:before="156" w:line="480" w:lineRule="auto"/>
      </w:pPr>
    </w:p>
    <w:p w14:paraId="6A078038" w14:textId="77777777" w:rsidR="0069793C" w:rsidRPr="00E60FCD" w:rsidRDefault="0069793C" w:rsidP="0069793C">
      <w:pPr>
        <w:spacing w:beforeLines="50" w:before="156" w:line="480" w:lineRule="auto"/>
      </w:pPr>
    </w:p>
    <w:p w14:paraId="3CCEC12E" w14:textId="77777777" w:rsidR="0069793C" w:rsidRPr="00E60FCD" w:rsidRDefault="0069793C" w:rsidP="0069793C">
      <w:pPr>
        <w:spacing w:beforeLines="50" w:before="156" w:line="480" w:lineRule="auto"/>
      </w:pPr>
      <w:r w:rsidRPr="00E60FCD">
        <w:rPr>
          <w:noProof/>
        </w:rPr>
        <w:object w:dxaOrig="1440" w:dyaOrig="1440" w14:anchorId="41EA1BD4">
          <v:shape id="_x0000_s1066" type="#_x0000_t75" style="position:absolute;left:0;text-align:left;margin-left:5.75pt;margin-top:11.1pt;width:415pt;height:161.5pt;z-index:251715584;mso-position-horizontal-relative:text;mso-position-vertical-relative:text">
            <v:imagedata r:id="rId46" o:title=""/>
          </v:shape>
          <o:OLEObject Type="Embed" ProgID="Origin50.Graph" ShapeID="_x0000_s1066" DrawAspect="Content" ObjectID="_1570949954" r:id="rId47"/>
        </w:object>
      </w:r>
    </w:p>
    <w:p w14:paraId="62D5DD92" w14:textId="39B7A34F" w:rsidR="0069793C" w:rsidRPr="00E60FCD" w:rsidRDefault="0069793C" w:rsidP="0069793C">
      <w:pPr>
        <w:spacing w:beforeLines="50" w:before="156" w:line="480" w:lineRule="auto"/>
      </w:pPr>
      <w:r w:rsidRPr="00E60FCD">
        <w:rPr>
          <w:noProof/>
        </w:rPr>
        <mc:AlternateContent>
          <mc:Choice Requires="wps">
            <w:drawing>
              <wp:anchor distT="0" distB="0" distL="114300" distR="114300" simplePos="0" relativeHeight="251716608" behindDoc="0" locked="0" layoutInCell="1" allowOverlap="1" wp14:anchorId="4D3A6CBB" wp14:editId="019484CF">
                <wp:simplePos x="0" y="0"/>
                <wp:positionH relativeFrom="column">
                  <wp:posOffset>4763135</wp:posOffset>
                </wp:positionH>
                <wp:positionV relativeFrom="paragraph">
                  <wp:posOffset>126365</wp:posOffset>
                </wp:positionV>
                <wp:extent cx="228600" cy="784225"/>
                <wp:effectExtent l="635" t="2540" r="0" b="3810"/>
                <wp:wrapNone/>
                <wp:docPr id="241" name="文本框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784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E7CF4" w14:textId="77777777" w:rsidR="00FC56E2" w:rsidRPr="009B323F" w:rsidRDefault="00FC56E2" w:rsidP="0069793C">
                            <w:pPr>
                              <w:rPr>
                                <w:rFonts w:ascii="Arial" w:hAnsi="Arial" w:cs="Arial"/>
                                <w:sz w:val="16"/>
                                <w:szCs w:val="16"/>
                              </w:rPr>
                            </w:pPr>
                            <w:r w:rsidRPr="009B323F">
                              <w:rPr>
                                <w:rFonts w:ascii="Arial" w:hAnsi="Arial" w:cs="Arial"/>
                                <w:sz w:val="16"/>
                                <w:szCs w:val="16"/>
                              </w:rPr>
                              <w:t>δ</w:t>
                            </w:r>
                            <w:r w:rsidRPr="009B323F">
                              <w:rPr>
                                <w:rFonts w:ascii="Arial" w:hAnsi="Arial" w:cs="Arial"/>
                                <w:sz w:val="16"/>
                                <w:szCs w:val="16"/>
                                <w:vertAlign w:val="superscript"/>
                              </w:rPr>
                              <w:t>18</w:t>
                            </w:r>
                            <w:r w:rsidRPr="009B323F">
                              <w:rPr>
                                <w:rFonts w:ascii="Arial" w:hAnsi="Arial" w:cs="Arial"/>
                                <w:sz w:val="16"/>
                                <w:szCs w:val="16"/>
                              </w:rPr>
                              <w:t>O (‰)</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A6CBB" id="文本框 241" o:spid="_x0000_s1060" type="#_x0000_t202" style="position:absolute;left:0;text-align:left;margin-left:375.05pt;margin-top:9.95pt;width:18pt;height:61.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" filled="f" stroked="f">
                <v:textbox style="layout-flow:vertical;mso-layout-flow-alt:bottom-to-top" inset="0,0,0,0">
                  <w:txbxContent>
                    <w:p w14:paraId="7CAE7CF4" w14:textId="77777777" w:rsidR="00FC56E2" w:rsidRPr="009B323F" w:rsidRDefault="00FC56E2" w:rsidP="0069793C">
                      <w:pPr>
                        <w:rPr>
                          <w:rFonts w:ascii="Arial" w:hAnsi="Arial" w:cs="Arial"/>
                          <w:sz w:val="16"/>
                          <w:szCs w:val="16"/>
                        </w:rPr>
                      </w:pPr>
                      <w:r w:rsidRPr="009B323F">
                        <w:rPr>
                          <w:rFonts w:ascii="Arial" w:hAnsi="Arial" w:cs="Arial"/>
                          <w:sz w:val="16"/>
                          <w:szCs w:val="16"/>
                        </w:rPr>
                        <w:t>δ</w:t>
                      </w:r>
                      <w:r w:rsidRPr="009B323F">
                        <w:rPr>
                          <w:rFonts w:ascii="Arial" w:hAnsi="Arial" w:cs="Arial"/>
                          <w:sz w:val="16"/>
                          <w:szCs w:val="16"/>
                          <w:vertAlign w:val="superscript"/>
                        </w:rPr>
                        <w:t>18</w:t>
                      </w:r>
                      <w:r w:rsidRPr="009B323F">
                        <w:rPr>
                          <w:rFonts w:ascii="Arial" w:hAnsi="Arial" w:cs="Arial"/>
                          <w:sz w:val="16"/>
                          <w:szCs w:val="16"/>
                        </w:rPr>
                        <w:t>O (‰)</w:t>
                      </w:r>
                    </w:p>
                  </w:txbxContent>
                </v:textbox>
              </v:shape>
            </w:pict>
          </mc:Fallback>
        </mc:AlternateContent>
      </w:r>
      <w:r w:rsidRPr="00E60FCD">
        <w:rPr>
          <w:noProof/>
        </w:rPr>
        <mc:AlternateContent>
          <mc:Choice Requires="wps">
            <w:drawing>
              <wp:anchor distT="0" distB="0" distL="114300" distR="114300" simplePos="0" relativeHeight="251713536" behindDoc="0" locked="0" layoutInCell="1" allowOverlap="1" wp14:anchorId="34302190" wp14:editId="3584695B">
                <wp:simplePos x="0" y="0"/>
                <wp:positionH relativeFrom="column">
                  <wp:posOffset>677122</wp:posOffset>
                </wp:positionH>
                <wp:positionV relativeFrom="paragraph">
                  <wp:posOffset>78740</wp:posOffset>
                </wp:positionV>
                <wp:extent cx="228600" cy="1089660"/>
                <wp:effectExtent l="0" t="0" r="0" b="15240"/>
                <wp:wrapNone/>
                <wp:docPr id="25"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089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98365" w14:textId="77777777" w:rsidR="00FC56E2" w:rsidRPr="009B323F" w:rsidRDefault="00FC56E2" w:rsidP="0069793C">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sidRPr="009B323F">
                              <w:rPr>
                                <w:rFonts w:ascii="Arial" w:hAnsi="Arial" w:cs="Arial"/>
                                <w:sz w:val="16"/>
                                <w:szCs w:val="16"/>
                              </w:rPr>
                              <w:t>Rainfall (mm)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302190" id="文本框 25" o:spid="_x0000_s1061" type="#_x0000_t202" style="position:absolute;left:0;text-align:left;margin-left:53.3pt;margin-top:6.2pt;width:18pt;height:85.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" filled="f" stroked="f">
                <v:textbox style="layout-flow:vertical;mso-layout-flow-alt:bottom-to-top" inset="0,0,0,0">
                  <w:txbxContent>
                    <w:p w14:paraId="52398365" w14:textId="77777777" w:rsidR="00FC56E2" w:rsidRPr="009B323F" w:rsidRDefault="00FC56E2" w:rsidP="0069793C">
                      <w:pPr>
                        <w:rPr>
                          <w:rFonts w:ascii="Arial" w:hAnsi="Arial" w:cs="Arial"/>
                          <w:sz w:val="16"/>
                          <w:szCs w:val="16"/>
                        </w:rPr>
                      </w:pPr>
                      <w:r w:rsidRPr="009B323F">
                        <w:rPr>
                          <w:rFonts w:ascii="Arial" w:hAnsi="Arial" w:cs="Arial"/>
                          <w:sz w:val="16"/>
                          <w:szCs w:val="16"/>
                        </w:rPr>
                        <w:t xml:space="preserve"> </w:t>
                      </w:r>
                      <w:r w:rsidRPr="009B323F">
                        <w:rPr>
                          <w:rFonts w:ascii="Arial" w:hAnsi="Arial" w:cs="Arial" w:hint="eastAsia"/>
                          <w:sz w:val="16"/>
                          <w:szCs w:val="16"/>
                        </w:rPr>
                        <w:t xml:space="preserve"> </w:t>
                      </w:r>
                      <w:r w:rsidRPr="009B323F">
                        <w:rPr>
                          <w:rFonts w:ascii="Arial" w:hAnsi="Arial" w:cs="Arial"/>
                          <w:sz w:val="16"/>
                          <w:szCs w:val="16"/>
                        </w:rPr>
                        <w:t>Rainfall (mm)</w:t>
                      </w:r>
                    </w:p>
                  </w:txbxContent>
                </v:textbox>
              </v:shape>
            </w:pict>
          </mc:Fallback>
        </mc:AlternateContent>
      </w:r>
    </w:p>
    <w:p w14:paraId="41A21E67" w14:textId="77777777" w:rsidR="0069793C" w:rsidRPr="00E60FCD" w:rsidRDefault="0069793C" w:rsidP="0069793C">
      <w:pPr>
        <w:spacing w:beforeLines="50" w:before="156" w:line="480" w:lineRule="auto"/>
      </w:pPr>
    </w:p>
    <w:p w14:paraId="037532A2" w14:textId="77777777" w:rsidR="0069793C" w:rsidRPr="00E60FCD" w:rsidRDefault="0069793C" w:rsidP="0069793C">
      <w:pPr>
        <w:spacing w:beforeLines="50" w:before="156" w:line="480" w:lineRule="auto"/>
      </w:pPr>
      <w:r w:rsidRPr="00E60FCD">
        <w:rPr>
          <w:rFonts w:ascii="Times New Roman" w:hAnsi="Times New Roman" w:cs="Times New Roman"/>
          <w:b/>
          <w:noProof/>
          <w:sz w:val="24"/>
        </w:rPr>
        <mc:AlternateContent>
          <mc:Choice Requires="wps">
            <w:drawing>
              <wp:anchor distT="0" distB="0" distL="114300" distR="114300" simplePos="0" relativeHeight="251718656" behindDoc="0" locked="0" layoutInCell="1" allowOverlap="1" wp14:anchorId="33CA8BF2" wp14:editId="7C678C1E">
                <wp:simplePos x="0" y="0"/>
                <wp:positionH relativeFrom="column">
                  <wp:posOffset>678122</wp:posOffset>
                </wp:positionH>
                <wp:positionV relativeFrom="paragraph">
                  <wp:posOffset>435610</wp:posOffset>
                </wp:positionV>
                <wp:extent cx="228600" cy="1130300"/>
                <wp:effectExtent l="0" t="0" r="0" b="12700"/>
                <wp:wrapNone/>
                <wp:docPr id="226" name="文本框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13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455AE" w14:textId="73AB6E75" w:rsidR="00FC56E2" w:rsidRPr="009B323F" w:rsidRDefault="00FC56E2" w:rsidP="0069793C">
                            <w:pPr>
                              <w:rPr>
                                <w:rFonts w:ascii="Arial" w:hAnsi="Arial" w:cs="Arial"/>
                                <w:sz w:val="16"/>
                                <w:szCs w:val="16"/>
                              </w:rPr>
                            </w:pPr>
                            <w:r>
                              <w:rPr>
                                <w:rFonts w:ascii="Arial" w:hAnsi="Arial" w:cs="Arial"/>
                                <w:sz w:val="16"/>
                                <w:szCs w:val="16"/>
                              </w:rPr>
                              <w:t>Q (10</w:t>
                            </w:r>
                            <w:r w:rsidRPr="005379DF">
                              <w:rPr>
                                <w:rFonts w:ascii="Arial" w:hAnsi="Arial" w:cs="Arial"/>
                                <w:sz w:val="16"/>
                                <w:szCs w:val="16"/>
                                <w:vertAlign w:val="superscript"/>
                              </w:rPr>
                              <w:t>6</w:t>
                            </w:r>
                            <w:r>
                              <w:rPr>
                                <w:rFonts w:ascii="Arial" w:hAnsi="Arial" w:cs="Arial"/>
                                <w:sz w:val="16"/>
                                <w:szCs w:val="16"/>
                              </w:rPr>
                              <w:t>m</w:t>
                            </w:r>
                            <w:r w:rsidRPr="005379DF">
                              <w:rPr>
                                <w:rFonts w:ascii="Arial" w:hAnsi="Arial" w:cs="Arial"/>
                                <w:sz w:val="16"/>
                                <w:szCs w:val="16"/>
                                <w:vertAlign w:val="superscript"/>
                              </w:rPr>
                              <w:t>3</w:t>
                            </w:r>
                            <w:r>
                              <w:rPr>
                                <w:rFonts w:ascii="Arial" w:hAnsi="Arial" w:cs="Arial"/>
                                <w:sz w:val="16"/>
                                <w:szCs w:val="16"/>
                              </w:rPr>
                              <w:t>d</w:t>
                            </w:r>
                            <w:r w:rsidRPr="00825D82">
                              <w:rPr>
                                <w:rFonts w:ascii="Arial" w:hAnsi="Arial" w:cs="Arial"/>
                                <w:sz w:val="16"/>
                                <w:szCs w:val="16"/>
                                <w:vertAlign w:val="superscript"/>
                              </w:rPr>
                              <w:t>-1</w:t>
                            </w:r>
                            <w:r w:rsidRPr="009B323F">
                              <w:rPr>
                                <w:rFonts w:ascii="Arial" w:hAnsi="Arial" w:cs="Arial"/>
                                <w:sz w:val="16"/>
                                <w:szCs w:val="16"/>
                              </w:rP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A8BF2" id="文本框 226" o:spid="_x0000_s1062" type="#_x0000_t202" style="position:absolute;left:0;text-align:left;margin-left:53.4pt;margin-top:34.3pt;width:18pt;height:8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" filled="f" stroked="f">
                <v:textbox style="layout-flow:vertical;mso-layout-flow-alt:bottom-to-top" inset="0,0,0,0">
                  <w:txbxContent>
                    <w:p w14:paraId="5DF455AE" w14:textId="73AB6E75" w:rsidR="00FC56E2" w:rsidRPr="009B323F" w:rsidRDefault="00FC56E2" w:rsidP="0069793C">
                      <w:pPr>
                        <w:rPr>
                          <w:rFonts w:ascii="Arial" w:hAnsi="Arial" w:cs="Arial"/>
                          <w:sz w:val="16"/>
                          <w:szCs w:val="16"/>
                        </w:rPr>
                      </w:pPr>
                      <w:r>
                        <w:rPr>
                          <w:rFonts w:ascii="Arial" w:hAnsi="Arial" w:cs="Arial"/>
                          <w:sz w:val="16"/>
                          <w:szCs w:val="16"/>
                        </w:rPr>
                        <w:t>Q (10</w:t>
                      </w:r>
                      <w:r w:rsidRPr="005379DF">
                        <w:rPr>
                          <w:rFonts w:ascii="Arial" w:hAnsi="Arial" w:cs="Arial"/>
                          <w:sz w:val="16"/>
                          <w:szCs w:val="16"/>
                          <w:vertAlign w:val="superscript"/>
                        </w:rPr>
                        <w:t>6</w:t>
                      </w:r>
                      <w:r>
                        <w:rPr>
                          <w:rFonts w:ascii="Arial" w:hAnsi="Arial" w:cs="Arial"/>
                          <w:sz w:val="16"/>
                          <w:szCs w:val="16"/>
                        </w:rPr>
                        <w:t>m</w:t>
                      </w:r>
                      <w:r w:rsidRPr="005379DF">
                        <w:rPr>
                          <w:rFonts w:ascii="Arial" w:hAnsi="Arial" w:cs="Arial"/>
                          <w:sz w:val="16"/>
                          <w:szCs w:val="16"/>
                          <w:vertAlign w:val="superscript"/>
                        </w:rPr>
                        <w:t>3</w:t>
                      </w:r>
                      <w:r>
                        <w:rPr>
                          <w:rFonts w:ascii="Arial" w:hAnsi="Arial" w:cs="Arial"/>
                          <w:sz w:val="16"/>
                          <w:szCs w:val="16"/>
                        </w:rPr>
                        <w:t>d</w:t>
                      </w:r>
                      <w:r w:rsidRPr="00825D82">
                        <w:rPr>
                          <w:rFonts w:ascii="Arial" w:hAnsi="Arial" w:cs="Arial"/>
                          <w:sz w:val="16"/>
                          <w:szCs w:val="16"/>
                          <w:vertAlign w:val="superscript"/>
                        </w:rPr>
                        <w:t>-1</w:t>
                      </w:r>
                      <w:r w:rsidRPr="009B323F">
                        <w:rPr>
                          <w:rFonts w:ascii="Arial" w:hAnsi="Arial" w:cs="Arial"/>
                          <w:sz w:val="16"/>
                          <w:szCs w:val="16"/>
                        </w:rPr>
                        <w:t>)</w:t>
                      </w:r>
                    </w:p>
                  </w:txbxContent>
                </v:textbox>
              </v:shape>
            </w:pict>
          </mc:Fallback>
        </mc:AlternateContent>
      </w:r>
      <w:r w:rsidRPr="00E60FCD">
        <w:rPr>
          <w:noProof/>
        </w:rPr>
        <w:object w:dxaOrig="1440" w:dyaOrig="1440" w14:anchorId="556A1E2B">
          <v:shape id="_x0000_s1065" type="#_x0000_t75" style="position:absolute;left:0;text-align:left;margin-left:6.15pt;margin-top:22.1pt;width:414.7pt;height:138.95pt;z-index:251714560;mso-position-horizontal-relative:text;mso-position-vertical-relative:text">
            <v:imagedata r:id="rId48" o:title=""/>
          </v:shape>
          <o:OLEObject Type="Embed" ProgID="Origin50.Graph" ShapeID="_x0000_s1065" DrawAspect="Content" ObjectID="_1570949955" r:id="rId49"/>
        </w:object>
      </w:r>
      <w:r w:rsidRPr="00E60FCD">
        <w:rPr>
          <w:rFonts w:ascii="Times New Roman" w:hAnsi="Times New Roman" w:cs="Times New Roman"/>
          <w:b/>
          <w:noProof/>
          <w:sz w:val="24"/>
        </w:rPr>
        <mc:AlternateContent>
          <mc:Choice Requires="wps">
            <w:drawing>
              <wp:anchor distT="0" distB="0" distL="114300" distR="114300" simplePos="0" relativeHeight="251717632" behindDoc="0" locked="0" layoutInCell="1" allowOverlap="1" wp14:anchorId="2B77467F" wp14:editId="19D849AF">
                <wp:simplePos x="0" y="0"/>
                <wp:positionH relativeFrom="column">
                  <wp:posOffset>4790498</wp:posOffset>
                </wp:positionH>
                <wp:positionV relativeFrom="paragraph">
                  <wp:posOffset>493395</wp:posOffset>
                </wp:positionV>
                <wp:extent cx="228600" cy="784225"/>
                <wp:effectExtent l="0" t="0" r="0" b="15875"/>
                <wp:wrapNone/>
                <wp:docPr id="240" name="文本框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784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70426" w14:textId="77777777" w:rsidR="00FC56E2" w:rsidRPr="009B323F" w:rsidRDefault="00FC56E2" w:rsidP="0069793C">
                            <w:pPr>
                              <w:rPr>
                                <w:rFonts w:ascii="Arial" w:hAnsi="Arial" w:cs="Arial"/>
                                <w:sz w:val="16"/>
                                <w:szCs w:val="16"/>
                              </w:rPr>
                            </w:pPr>
                            <w:r w:rsidRPr="009B323F">
                              <w:rPr>
                                <w:rFonts w:ascii="Arial" w:hAnsi="Arial" w:cs="Arial"/>
                                <w:sz w:val="16"/>
                                <w:szCs w:val="16"/>
                              </w:rPr>
                              <w:t>δ</w:t>
                            </w:r>
                            <w:r w:rsidRPr="009B323F">
                              <w:rPr>
                                <w:rFonts w:ascii="Arial" w:hAnsi="Arial" w:cs="Arial"/>
                                <w:sz w:val="16"/>
                                <w:szCs w:val="16"/>
                                <w:vertAlign w:val="superscript"/>
                              </w:rPr>
                              <w:t>18</w:t>
                            </w:r>
                            <w:r w:rsidRPr="009B323F">
                              <w:rPr>
                                <w:rFonts w:ascii="Arial" w:hAnsi="Arial" w:cs="Arial"/>
                                <w:sz w:val="16"/>
                                <w:szCs w:val="16"/>
                              </w:rPr>
                              <w:t>O (‰)</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7467F" id="文本框 240" o:spid="_x0000_s1063" type="#_x0000_t202" style="position:absolute;left:0;text-align:left;margin-left:377.2pt;margin-top:38.85pt;width:18pt;height:61.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" filled="f" stroked="f">
                <v:textbox style="layout-flow:vertical;mso-layout-flow-alt:bottom-to-top" inset="0,0,0,0">
                  <w:txbxContent>
                    <w:p w14:paraId="53E70426" w14:textId="77777777" w:rsidR="00FC56E2" w:rsidRPr="009B323F" w:rsidRDefault="00FC56E2" w:rsidP="0069793C">
                      <w:pPr>
                        <w:rPr>
                          <w:rFonts w:ascii="Arial" w:hAnsi="Arial" w:cs="Arial"/>
                          <w:sz w:val="16"/>
                          <w:szCs w:val="16"/>
                        </w:rPr>
                      </w:pPr>
                      <w:r w:rsidRPr="009B323F">
                        <w:rPr>
                          <w:rFonts w:ascii="Arial" w:hAnsi="Arial" w:cs="Arial"/>
                          <w:sz w:val="16"/>
                          <w:szCs w:val="16"/>
                        </w:rPr>
                        <w:t>δ</w:t>
                      </w:r>
                      <w:r w:rsidRPr="009B323F">
                        <w:rPr>
                          <w:rFonts w:ascii="Arial" w:hAnsi="Arial" w:cs="Arial"/>
                          <w:sz w:val="16"/>
                          <w:szCs w:val="16"/>
                          <w:vertAlign w:val="superscript"/>
                        </w:rPr>
                        <w:t>18</w:t>
                      </w:r>
                      <w:r w:rsidRPr="009B323F">
                        <w:rPr>
                          <w:rFonts w:ascii="Arial" w:hAnsi="Arial" w:cs="Arial"/>
                          <w:sz w:val="16"/>
                          <w:szCs w:val="16"/>
                        </w:rPr>
                        <w:t>O (‰)</w:t>
                      </w:r>
                    </w:p>
                  </w:txbxContent>
                </v:textbox>
              </v:shape>
            </w:pict>
          </mc:Fallback>
        </mc:AlternateContent>
      </w:r>
    </w:p>
    <w:p w14:paraId="422422D4" w14:textId="77777777" w:rsidR="0069793C" w:rsidRPr="00E60FCD" w:rsidRDefault="0069793C" w:rsidP="0069793C">
      <w:pPr>
        <w:spacing w:beforeLines="50" w:before="156" w:line="480" w:lineRule="auto"/>
        <w:rPr>
          <w:rFonts w:ascii="Times New Roman" w:hAnsi="Times New Roman" w:cs="Times New Roman"/>
          <w:b/>
          <w:sz w:val="24"/>
        </w:rPr>
      </w:pPr>
    </w:p>
    <w:p w14:paraId="7F58FEC5" w14:textId="77777777" w:rsidR="0069793C" w:rsidRPr="00E60FCD" w:rsidRDefault="0069793C" w:rsidP="0069793C">
      <w:pPr>
        <w:spacing w:beforeLines="50" w:before="156" w:line="480" w:lineRule="auto"/>
        <w:rPr>
          <w:rFonts w:ascii="Times New Roman" w:hAnsi="Times New Roman" w:cs="Times New Roman"/>
          <w:b/>
          <w:sz w:val="24"/>
        </w:rPr>
      </w:pPr>
    </w:p>
    <w:p w14:paraId="1432D104" w14:textId="77777777" w:rsidR="0069793C" w:rsidRPr="00E60FCD" w:rsidRDefault="0069793C" w:rsidP="0069793C">
      <w:pPr>
        <w:spacing w:beforeLines="50" w:before="156" w:line="480" w:lineRule="auto"/>
        <w:rPr>
          <w:rFonts w:ascii="Times New Roman" w:hAnsi="Times New Roman" w:cs="Times New Roman" w:hint="eastAsia"/>
          <w:b/>
          <w:sz w:val="24"/>
        </w:rPr>
      </w:pPr>
    </w:p>
    <w:p w14:paraId="1E9020A0" w14:textId="77777777" w:rsidR="00825D82" w:rsidRPr="00E60FCD" w:rsidRDefault="0069793C" w:rsidP="00825D82">
      <w:pPr>
        <w:spacing w:beforeLines="50" w:before="156" w:line="480" w:lineRule="auto"/>
        <w:rPr>
          <w:rFonts w:ascii="Times New Roman" w:hAnsi="Times New Roman" w:cs="Times New Roman"/>
          <w:sz w:val="24"/>
          <w:szCs w:val="24"/>
        </w:rPr>
      </w:pPr>
      <w:r w:rsidRPr="00E60FCD">
        <w:rPr>
          <w:rFonts w:ascii="Times New Roman" w:hAnsi="Times New Roman" w:cs="Times New Roman"/>
          <w:b/>
          <w:sz w:val="24"/>
        </w:rPr>
        <w:t>Fig.</w:t>
      </w:r>
      <w:r w:rsidRPr="00E60FCD">
        <w:rPr>
          <w:rFonts w:ascii="Times New Roman" w:hAnsi="Times New Roman" w:cs="Times New Roman" w:hint="eastAsia"/>
          <w:b/>
          <w:sz w:val="24"/>
        </w:rPr>
        <w:t xml:space="preserve"> </w:t>
      </w:r>
      <w:r w:rsidRPr="00E60FCD">
        <w:rPr>
          <w:rFonts w:ascii="Times New Roman" w:hAnsi="Times New Roman" w:cs="Times New Roman"/>
          <w:b/>
          <w:sz w:val="24"/>
        </w:rPr>
        <w:t>7</w:t>
      </w:r>
      <w:r w:rsidRPr="00E60FCD">
        <w:rPr>
          <w:rFonts w:ascii="Times New Roman" w:hAnsi="Times New Roman" w:cs="Times New Roman" w:hint="eastAsia"/>
          <w:b/>
          <w:sz w:val="24"/>
        </w:rPr>
        <w:t xml:space="preserve"> </w:t>
      </w:r>
      <w:r w:rsidRPr="00E60FCD">
        <w:rPr>
          <w:rFonts w:ascii="Times New Roman" w:hAnsi="Times New Roman" w:cs="Times New Roman"/>
          <w:sz w:val="24"/>
        </w:rPr>
        <w:t xml:space="preserve">Dynamics of stable isotope oxygen values for rainfalls, discharge and soil pore water in </w:t>
      </w:r>
      <w:r w:rsidRPr="00E60FCD">
        <w:rPr>
          <w:rFonts w:ascii="Times New Roman" w:hAnsi="Times New Roman" w:cs="Times New Roman" w:hint="eastAsia"/>
          <w:sz w:val="24"/>
        </w:rPr>
        <w:t>the catchment</w:t>
      </w:r>
      <w:r w:rsidRPr="00E60FCD">
        <w:rPr>
          <w:rFonts w:ascii="Times New Roman" w:hAnsi="Times New Roman" w:cs="Times New Roman"/>
          <w:sz w:val="24"/>
        </w:rPr>
        <w:t xml:space="preserve">. </w:t>
      </w:r>
      <w:r w:rsidR="00825D82" w:rsidRPr="00E60FCD">
        <w:rPr>
          <w:rFonts w:ascii="Times New Roman" w:hAnsi="Times New Roman" w:cs="Times New Roman"/>
          <w:sz w:val="24"/>
          <w:szCs w:val="24"/>
        </w:rPr>
        <w:t>The discharge (Q) unit used is 10</w:t>
      </w:r>
      <w:r w:rsidR="00825D82" w:rsidRPr="00E60FCD">
        <w:rPr>
          <w:rFonts w:ascii="Times New Roman" w:hAnsi="Times New Roman" w:cs="Times New Roman"/>
          <w:sz w:val="24"/>
          <w:szCs w:val="24"/>
          <w:vertAlign w:val="superscript"/>
        </w:rPr>
        <w:t>6</w:t>
      </w:r>
      <w:r w:rsidR="00825D82" w:rsidRPr="00E60FCD">
        <w:rPr>
          <w:rFonts w:ascii="Times New Roman" w:hAnsi="Times New Roman" w:cs="Times New Roman"/>
          <w:sz w:val="24"/>
          <w:szCs w:val="24"/>
        </w:rPr>
        <w:t xml:space="preserve"> m</w:t>
      </w:r>
      <w:r w:rsidR="00825D82" w:rsidRPr="00E60FCD">
        <w:rPr>
          <w:rFonts w:ascii="Times New Roman" w:hAnsi="Times New Roman" w:cs="Times New Roman"/>
          <w:sz w:val="24"/>
          <w:szCs w:val="24"/>
          <w:vertAlign w:val="superscript"/>
        </w:rPr>
        <w:t>3</w:t>
      </w:r>
      <w:r w:rsidR="00825D82" w:rsidRPr="00E60FCD">
        <w:rPr>
          <w:rFonts w:ascii="Times New Roman" w:hAnsi="Times New Roman" w:cs="Times New Roman"/>
          <w:sz w:val="24"/>
          <w:szCs w:val="24"/>
        </w:rPr>
        <w:t xml:space="preserve"> d</w:t>
      </w:r>
      <w:r w:rsidR="00825D82" w:rsidRPr="00E60FCD">
        <w:rPr>
          <w:rFonts w:ascii="Times New Roman" w:hAnsi="Times New Roman" w:cs="Times New Roman"/>
          <w:sz w:val="24"/>
          <w:szCs w:val="24"/>
          <w:vertAlign w:val="superscript"/>
        </w:rPr>
        <w:t>-1</w:t>
      </w:r>
      <w:r w:rsidR="00825D82" w:rsidRPr="00E60FCD">
        <w:rPr>
          <w:rFonts w:ascii="Times New Roman" w:hAnsi="Times New Roman" w:cs="Times New Roman"/>
          <w:sz w:val="24"/>
          <w:szCs w:val="24"/>
        </w:rPr>
        <w:t>.</w:t>
      </w:r>
    </w:p>
    <w:p w14:paraId="7C894D42" w14:textId="77777777" w:rsidR="0069793C" w:rsidRPr="00E60FCD" w:rsidRDefault="0069793C" w:rsidP="0069793C">
      <w:pPr>
        <w:spacing w:beforeLines="50" w:before="156" w:line="480" w:lineRule="auto"/>
        <w:rPr>
          <w:rFonts w:ascii="Times New Roman" w:hAnsi="Times New Roman" w:cs="Times New Roman"/>
          <w:sz w:val="24"/>
        </w:rPr>
      </w:pPr>
    </w:p>
    <w:p w14:paraId="3A65CFC4" w14:textId="77777777" w:rsidR="0069793C" w:rsidRPr="00E60FCD" w:rsidRDefault="0069793C" w:rsidP="0069793C">
      <w:pPr>
        <w:spacing w:beforeLines="50" w:before="156" w:line="480" w:lineRule="auto"/>
      </w:pPr>
    </w:p>
    <w:p w14:paraId="6EE07688" w14:textId="77777777" w:rsidR="0069793C" w:rsidRPr="00E60FCD" w:rsidRDefault="0069793C" w:rsidP="0069793C"/>
    <w:p w14:paraId="061EB6EE" w14:textId="77777777" w:rsidR="003D72BB" w:rsidRPr="00E60FCD" w:rsidRDefault="003D72BB" w:rsidP="00F52F18">
      <w:pPr>
        <w:spacing w:beforeLines="50" w:before="156" w:line="480" w:lineRule="auto"/>
      </w:pPr>
    </w:p>
    <w:p w14:paraId="635C7E1C" w14:textId="508106E6" w:rsidR="003D72BB" w:rsidRPr="00E60FCD" w:rsidRDefault="003D72BB" w:rsidP="00F52F18">
      <w:pPr>
        <w:spacing w:beforeLines="50" w:before="156" w:line="480" w:lineRule="auto"/>
      </w:pPr>
    </w:p>
    <w:p w14:paraId="6E5ED41B" w14:textId="77777777" w:rsidR="003D72BB" w:rsidRPr="00E60FCD" w:rsidRDefault="003D72BB" w:rsidP="00F52F18">
      <w:pPr>
        <w:spacing w:beforeLines="50" w:before="156" w:line="480" w:lineRule="auto"/>
      </w:pPr>
    </w:p>
    <w:p w14:paraId="4BECC18A" w14:textId="77777777" w:rsidR="003D72BB" w:rsidRPr="00E60FCD" w:rsidRDefault="003D72BB" w:rsidP="00F52F18">
      <w:pPr>
        <w:autoSpaceDE w:val="0"/>
        <w:autoSpaceDN w:val="0"/>
        <w:adjustRightInd w:val="0"/>
        <w:spacing w:beforeLines="50" w:before="156" w:line="480" w:lineRule="auto"/>
        <w:ind w:left="420" w:hangingChars="150" w:hanging="420"/>
        <w:rPr>
          <w:rFonts w:ascii="Times New Roman" w:hAnsi="Times New Roman" w:cs="Times New Roman"/>
          <w:kern w:val="0"/>
          <w:sz w:val="28"/>
          <w:szCs w:val="28"/>
        </w:rPr>
      </w:pPr>
    </w:p>
    <w:p w14:paraId="77752F15" w14:textId="77777777" w:rsidR="00B1667A" w:rsidRPr="00E60FCD" w:rsidRDefault="00B1667A" w:rsidP="00F52F18">
      <w:pPr>
        <w:tabs>
          <w:tab w:val="left" w:pos="3293"/>
        </w:tabs>
        <w:spacing w:beforeLines="50" w:before="156" w:line="480" w:lineRule="auto"/>
        <w:rPr>
          <w:rFonts w:hint="eastAsia"/>
        </w:rPr>
      </w:pPr>
    </w:p>
    <w:p w14:paraId="255B2292" w14:textId="77777777" w:rsidR="00B1667A" w:rsidRPr="00E60FCD" w:rsidRDefault="00B1667A" w:rsidP="00F52F18">
      <w:pPr>
        <w:tabs>
          <w:tab w:val="left" w:pos="3293"/>
        </w:tabs>
        <w:spacing w:beforeLines="50" w:before="156" w:line="480" w:lineRule="auto"/>
      </w:pPr>
    </w:p>
    <w:p w14:paraId="003E64DE" w14:textId="77777777" w:rsidR="003D72BB" w:rsidRPr="00E60FCD" w:rsidRDefault="003D72BB" w:rsidP="00F52F18">
      <w:pPr>
        <w:tabs>
          <w:tab w:val="left" w:pos="3293"/>
        </w:tabs>
        <w:spacing w:beforeLines="50" w:before="156" w:line="480" w:lineRule="auto"/>
      </w:pPr>
    </w:p>
    <w:p w14:paraId="74B04095" w14:textId="77777777" w:rsidR="003D72BB" w:rsidRPr="00E60FCD" w:rsidRDefault="003D72BB" w:rsidP="00F52F18">
      <w:pPr>
        <w:tabs>
          <w:tab w:val="left" w:pos="3293"/>
        </w:tabs>
        <w:spacing w:beforeLines="50" w:before="156" w:line="480" w:lineRule="auto"/>
      </w:pPr>
      <w:bookmarkStart w:id="10" w:name="_GoBack"/>
      <w:bookmarkEnd w:id="10"/>
      <w:r w:rsidRPr="00E60FCD">
        <w:rPr>
          <w:noProof/>
        </w:rPr>
        <mc:AlternateContent>
          <mc:Choice Requires="wpg">
            <w:drawing>
              <wp:anchor distT="0" distB="0" distL="114300" distR="114300" simplePos="0" relativeHeight="251657216" behindDoc="0" locked="0" layoutInCell="1" allowOverlap="1" wp14:anchorId="0E623CAE" wp14:editId="51DC0230">
                <wp:simplePos x="0" y="0"/>
                <wp:positionH relativeFrom="column">
                  <wp:posOffset>257908</wp:posOffset>
                </wp:positionH>
                <wp:positionV relativeFrom="paragraph">
                  <wp:posOffset>-105508</wp:posOffset>
                </wp:positionV>
                <wp:extent cx="4023946" cy="1974166"/>
                <wp:effectExtent l="0" t="0" r="15240" b="7620"/>
                <wp:wrapNone/>
                <wp:docPr id="195" name="组合 195"/>
                <wp:cNvGraphicFramePr/>
                <a:graphic xmlns:a="http://schemas.openxmlformats.org/drawingml/2006/main">
                  <a:graphicData uri="http://schemas.microsoft.com/office/word/2010/wordprocessingGroup">
                    <wpg:wgp>
                      <wpg:cNvGrpSpPr/>
                      <wpg:grpSpPr>
                        <a:xfrm>
                          <a:off x="0" y="0"/>
                          <a:ext cx="4023946" cy="1974166"/>
                          <a:chOff x="0" y="0"/>
                          <a:chExt cx="4023946" cy="1974166"/>
                        </a:xfrm>
                      </wpg:grpSpPr>
                      <wps:wsp>
                        <wps:cNvPr id="31" name="文本框 31"/>
                        <wps:cNvSpPr txBox="1">
                          <a:spLocks noChangeArrowheads="1"/>
                        </wps:cNvSpPr>
                        <wps:spPr bwMode="auto">
                          <a:xfrm>
                            <a:off x="1348154" y="0"/>
                            <a:ext cx="160718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D75F8" w14:textId="06CBB218" w:rsidR="00FC56E2" w:rsidRPr="00534BAD" w:rsidRDefault="00FC56E2" w:rsidP="003D72BB">
                              <w:pPr>
                                <w:rPr>
                                  <w:rFonts w:ascii="Arial" w:hAnsi="Arial" w:cs="Arial"/>
                                  <w:sz w:val="18"/>
                                  <w:szCs w:val="18"/>
                                </w:rPr>
                              </w:pPr>
                              <w:r>
                                <w:rPr>
                                  <w:rFonts w:ascii="Arial" w:hAnsi="Arial" w:cs="Arial"/>
                                  <w:sz w:val="18"/>
                                  <w:szCs w:val="18"/>
                                </w:rPr>
                                <w:t xml:space="preserve">DOC concentration (mg </w:t>
                              </w:r>
                              <w:r w:rsidRPr="00534BAD">
                                <w:rPr>
                                  <w:rFonts w:ascii="Arial" w:hAnsi="Arial" w:cs="Arial"/>
                                  <w:sz w:val="18"/>
                                  <w:szCs w:val="18"/>
                                </w:rPr>
                                <w:t>L</w:t>
                              </w:r>
                              <w:r w:rsidRPr="00553E7C">
                                <w:rPr>
                                  <w:rFonts w:ascii="Arial" w:hAnsi="Arial" w:cs="Arial"/>
                                  <w:sz w:val="18"/>
                                  <w:szCs w:val="18"/>
                                  <w:vertAlign w:val="superscript"/>
                                </w:rPr>
                                <w:t>-1</w:t>
                              </w:r>
                              <w:r w:rsidRPr="00534BAD">
                                <w:rPr>
                                  <w:rFonts w:ascii="Arial" w:hAnsi="Arial" w:cs="Arial"/>
                                  <w:sz w:val="18"/>
                                  <w:szCs w:val="18"/>
                                </w:rPr>
                                <w:t>)</w:t>
                              </w:r>
                            </w:p>
                          </w:txbxContent>
                        </wps:txbx>
                        <wps:bodyPr rot="0" vert="horz" wrap="square" lIns="0" tIns="0" rIns="0" bIns="0" anchor="t" anchorCtr="0" upright="1">
                          <a:noAutofit/>
                        </wps:bodyPr>
                      </wps:wsp>
                      <wps:wsp>
                        <wps:cNvPr id="28" name="文本框 28"/>
                        <wps:cNvSpPr txBox="1">
                          <a:spLocks noChangeArrowheads="1"/>
                        </wps:cNvSpPr>
                        <wps:spPr bwMode="auto">
                          <a:xfrm>
                            <a:off x="0" y="509954"/>
                            <a:ext cx="238760" cy="1102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64498" w14:textId="77777777" w:rsidR="00FC56E2" w:rsidRPr="00D66060" w:rsidRDefault="00FC56E2" w:rsidP="003D72BB">
                              <w:pPr>
                                <w:rPr>
                                  <w:rFonts w:ascii="Arial" w:hAnsi="Arial" w:cs="Arial"/>
                                  <w:sz w:val="18"/>
                                  <w:szCs w:val="18"/>
                                </w:rPr>
                              </w:pPr>
                              <w:r>
                                <w:rPr>
                                  <w:rFonts w:ascii="Arial" w:hAnsi="Arial" w:cs="Arial"/>
                                  <w:sz w:val="18"/>
                                  <w:szCs w:val="18"/>
                                </w:rPr>
                                <w:t>Soil depth</w:t>
                              </w:r>
                              <w:r w:rsidRPr="00D66060">
                                <w:rPr>
                                  <w:rFonts w:ascii="Arial" w:hAnsi="Arial" w:cs="Arial"/>
                                  <w:sz w:val="18"/>
                                  <w:szCs w:val="18"/>
                                </w:rPr>
                                <w:t xml:space="preserve"> (</w:t>
                              </w:r>
                              <w:r>
                                <w:rPr>
                                  <w:rFonts w:ascii="Arial" w:hAnsi="Arial" w:cs="Arial"/>
                                  <w:sz w:val="18"/>
                                  <w:szCs w:val="18"/>
                                </w:rPr>
                                <w:t>cm</w:t>
                              </w:r>
                              <w:r w:rsidRPr="00D66060">
                                <w:rPr>
                                  <w:rFonts w:ascii="Arial" w:hAnsi="Arial" w:cs="Arial"/>
                                  <w:sz w:val="18"/>
                                  <w:szCs w:val="18"/>
                                </w:rPr>
                                <w:t>)</w:t>
                              </w:r>
                            </w:p>
                          </w:txbxContent>
                        </wps:txbx>
                        <wps:bodyPr rot="0" vert="vert270" wrap="square" lIns="0" tIns="0" rIns="0" bIns="0" anchor="t" anchorCtr="0" upright="1">
                          <a:noAutofit/>
                        </wps:bodyPr>
                      </wps:wsp>
                      <wps:wsp>
                        <wps:cNvPr id="30" name="文本框 30"/>
                        <wps:cNvSpPr txBox="1">
                          <a:spLocks noChangeArrowheads="1"/>
                        </wps:cNvSpPr>
                        <wps:spPr bwMode="auto">
                          <a:xfrm>
                            <a:off x="3452446" y="1729154"/>
                            <a:ext cx="57150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B460A" w14:textId="77777777" w:rsidR="00FC56E2" w:rsidRPr="00634AFA" w:rsidRDefault="00FC56E2" w:rsidP="003D72BB">
                              <w:pPr>
                                <w:rPr>
                                  <w:rFonts w:ascii="Arial" w:hAnsi="Arial" w:cs="Arial"/>
                                  <w:sz w:val="18"/>
                                  <w:szCs w:val="18"/>
                                </w:rPr>
                              </w:pPr>
                              <w:r w:rsidRPr="00634AFA">
                                <w:rPr>
                                  <w:rFonts w:ascii="Arial" w:hAnsi="Arial" w:cs="Arial"/>
                                  <w:sz w:val="18"/>
                                  <w:szCs w:val="18"/>
                                </w:rPr>
                                <w:t>2</w:t>
                              </w:r>
                              <w:r>
                                <w:rPr>
                                  <w:rFonts w:ascii="Arial" w:hAnsi="Arial" w:cs="Arial"/>
                                  <w:sz w:val="18"/>
                                  <w:szCs w:val="18"/>
                                </w:rPr>
                                <w:t>5</w:t>
                              </w:r>
                              <w:r w:rsidRPr="00634AFA">
                                <w:rPr>
                                  <w:rFonts w:ascii="Arial" w:hAnsi="Arial" w:cs="Arial"/>
                                  <w:sz w:val="18"/>
                                  <w:szCs w:val="18"/>
                                  <w:vertAlign w:val="superscript"/>
                                </w:rPr>
                                <w:t>th</w:t>
                              </w:r>
                              <w:r w:rsidRPr="00634AFA">
                                <w:rPr>
                                  <w:rFonts w:ascii="Arial" w:hAnsi="Arial" w:cs="Arial"/>
                                  <w:sz w:val="18"/>
                                  <w:szCs w:val="18"/>
                                </w:rPr>
                                <w:t xml:space="preserve"> Aug</w:t>
                              </w:r>
                            </w:p>
                          </w:txbxContent>
                        </wps:txbx>
                        <wps:bodyPr rot="0" vert="horz" wrap="square" lIns="0" tIns="0" rIns="0" bIns="0" anchor="t" anchorCtr="0" upright="1">
                          <a:noAutofit/>
                        </wps:bodyPr>
                      </wps:wsp>
                      <wps:wsp>
                        <wps:cNvPr id="29" name="文本框 29"/>
                        <wps:cNvSpPr txBox="1">
                          <a:spLocks noChangeArrowheads="1"/>
                        </wps:cNvSpPr>
                        <wps:spPr bwMode="auto">
                          <a:xfrm>
                            <a:off x="1465384" y="1752600"/>
                            <a:ext cx="52578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15DAA" w14:textId="77777777" w:rsidR="00FC56E2" w:rsidRPr="00534BAD" w:rsidRDefault="00FC56E2" w:rsidP="003D72BB">
                              <w:pPr>
                                <w:rPr>
                                  <w:rFonts w:ascii="Arial" w:hAnsi="Arial" w:cs="Arial"/>
                                  <w:sz w:val="18"/>
                                  <w:szCs w:val="18"/>
                                </w:rPr>
                              </w:pPr>
                              <w:r w:rsidRPr="00534BAD">
                                <w:rPr>
                                  <w:rFonts w:ascii="Arial" w:hAnsi="Arial" w:cs="Arial"/>
                                  <w:sz w:val="18"/>
                                  <w:szCs w:val="18"/>
                                </w:rPr>
                                <w:t>30</w:t>
                              </w:r>
                              <w:r w:rsidRPr="00534BAD">
                                <w:rPr>
                                  <w:rFonts w:ascii="Arial" w:hAnsi="Arial" w:cs="Arial"/>
                                  <w:sz w:val="18"/>
                                  <w:szCs w:val="18"/>
                                  <w:vertAlign w:val="superscript"/>
                                </w:rPr>
                                <w:t>th</w:t>
                              </w:r>
                              <w:r>
                                <w:rPr>
                                  <w:rFonts w:ascii="Arial" w:hAnsi="Arial" w:cs="Arial"/>
                                  <w:sz w:val="18"/>
                                  <w:szCs w:val="18"/>
                                </w:rPr>
                                <w:t xml:space="preserve"> Jun</w:t>
                              </w:r>
                            </w:p>
                          </w:txbxContent>
                        </wps:txbx>
                        <wps:bodyPr rot="0" vert="horz" wrap="square" lIns="0" tIns="0" rIns="0" bIns="0" anchor="t" anchorCtr="0" upright="1">
                          <a:noAutofit/>
                        </wps:bodyPr>
                      </wps:wsp>
                      <wps:wsp>
                        <wps:cNvPr id="20" name="文本框 20"/>
                        <wps:cNvSpPr txBox="1">
                          <a:spLocks noChangeArrowheads="1"/>
                        </wps:cNvSpPr>
                        <wps:spPr bwMode="auto">
                          <a:xfrm>
                            <a:off x="580292" y="1776046"/>
                            <a:ext cx="5334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9784C" w14:textId="77777777" w:rsidR="00FC56E2" w:rsidRPr="00534BAD" w:rsidRDefault="00FC56E2" w:rsidP="003D72BB">
                              <w:pPr>
                                <w:rPr>
                                  <w:rFonts w:ascii="Arial" w:hAnsi="Arial" w:cs="Arial"/>
                                  <w:sz w:val="18"/>
                                  <w:szCs w:val="18"/>
                                </w:rPr>
                              </w:pPr>
                              <w:r>
                                <w:rPr>
                                  <w:rFonts w:ascii="Arial" w:hAnsi="Arial" w:cs="Arial"/>
                                  <w:sz w:val="18"/>
                                  <w:szCs w:val="18"/>
                                </w:rPr>
                                <w:t>8</w:t>
                              </w:r>
                              <w:r>
                                <w:rPr>
                                  <w:rFonts w:ascii="Arial" w:hAnsi="Arial" w:cs="Arial"/>
                                  <w:sz w:val="18"/>
                                  <w:szCs w:val="18"/>
                                  <w:vertAlign w:val="superscript"/>
                                </w:rPr>
                                <w:t>th</w:t>
                              </w:r>
                              <w:r>
                                <w:rPr>
                                  <w:rFonts w:ascii="Arial" w:hAnsi="Arial" w:cs="Arial"/>
                                  <w:sz w:val="18"/>
                                  <w:szCs w:val="18"/>
                                </w:rPr>
                                <w:t xml:space="preserve"> Jun</w:t>
                              </w:r>
                            </w:p>
                          </w:txbxContent>
                        </wps:txbx>
                        <wps:bodyPr rot="0" vert="horz" wrap="square" lIns="0" tIns="0" rIns="0" bIns="0" anchor="t" anchorCtr="0" upright="1">
                          <a:noAutofit/>
                        </wps:bodyPr>
                      </wps:wsp>
                      <wps:wsp>
                        <wps:cNvPr id="194" name="文本框 194"/>
                        <wps:cNvSpPr txBox="1">
                          <a:spLocks noChangeArrowheads="1"/>
                        </wps:cNvSpPr>
                        <wps:spPr bwMode="auto">
                          <a:xfrm>
                            <a:off x="2414954" y="1752600"/>
                            <a:ext cx="52578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2C27A" w14:textId="77777777" w:rsidR="00FC56E2" w:rsidRPr="00534BAD" w:rsidRDefault="00FC56E2" w:rsidP="003D72BB">
                              <w:pPr>
                                <w:rPr>
                                  <w:rFonts w:ascii="Arial" w:hAnsi="Arial" w:cs="Arial"/>
                                  <w:sz w:val="18"/>
                                  <w:szCs w:val="18"/>
                                </w:rPr>
                              </w:pPr>
                              <w:r>
                                <w:rPr>
                                  <w:rFonts w:ascii="Arial" w:hAnsi="Arial" w:cs="Arial"/>
                                  <w:sz w:val="18"/>
                                  <w:szCs w:val="18"/>
                                </w:rPr>
                                <w:t>27</w:t>
                              </w:r>
                              <w:r w:rsidRPr="00534BAD">
                                <w:rPr>
                                  <w:rFonts w:ascii="Arial" w:hAnsi="Arial" w:cs="Arial"/>
                                  <w:sz w:val="18"/>
                                  <w:szCs w:val="18"/>
                                  <w:vertAlign w:val="superscript"/>
                                </w:rPr>
                                <w:t>th</w:t>
                              </w:r>
                              <w:r>
                                <w:rPr>
                                  <w:rFonts w:ascii="Arial" w:hAnsi="Arial" w:cs="Arial"/>
                                  <w:sz w:val="18"/>
                                  <w:szCs w:val="18"/>
                                </w:rPr>
                                <w:t xml:space="preserve"> Jul</w:t>
                              </w:r>
                            </w:p>
                          </w:txbxContent>
                        </wps:txbx>
                        <wps:bodyPr rot="0" vert="horz" wrap="square" lIns="0" tIns="0" rIns="0" bIns="0" anchor="t" anchorCtr="0" upright="1">
                          <a:noAutofit/>
                        </wps:bodyPr>
                      </wps:wsp>
                    </wpg:wgp>
                  </a:graphicData>
                </a:graphic>
              </wp:anchor>
            </w:drawing>
          </mc:Choice>
          <mc:Fallback>
            <w:pict>
              <v:group w14:anchorId="0E623CAE" id="组合 195" o:spid="_x0000_s1064" style="position:absolute;left:0;text-align:left;margin-left:20.3pt;margin-top:-8.3pt;width:316.85pt;height:155.45pt;z-index:251657216" coordsize="40239,19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">
                <v:shape id="文本框 31" o:spid="_x0000_s1065" type="#_x0000_t202" style="position:absolute;left:13481;width:16072;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bTMUA&#10;AADbAAAADwAAAGRycy9kb3ducmV2LnhtbESPQWvCQBSE74X+h+UVvDUbF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FtMxQAAANsAAAAPAAAAAAAAAAAAAAAAAJgCAABkcnMv&#10;ZG93bnJldi54bWxQSwUGAAAAAAQABAD1AAAAigMAAAAA&#10;" filled="f" stroked="f">
                  <v:textbox inset="0,0,0,0">
                    <w:txbxContent>
                      <w:p w14:paraId="466D75F8" w14:textId="06CBB218" w:rsidR="00FC56E2" w:rsidRPr="00534BAD" w:rsidRDefault="00FC56E2" w:rsidP="003D72BB">
                        <w:pPr>
                          <w:rPr>
                            <w:rFonts w:ascii="Arial" w:hAnsi="Arial" w:cs="Arial"/>
                            <w:sz w:val="18"/>
                            <w:szCs w:val="18"/>
                          </w:rPr>
                        </w:pPr>
                        <w:r>
                          <w:rPr>
                            <w:rFonts w:ascii="Arial" w:hAnsi="Arial" w:cs="Arial"/>
                            <w:sz w:val="18"/>
                            <w:szCs w:val="18"/>
                          </w:rPr>
                          <w:t xml:space="preserve">DOC concentration (mg </w:t>
                        </w:r>
                        <w:r w:rsidRPr="00534BAD">
                          <w:rPr>
                            <w:rFonts w:ascii="Arial" w:hAnsi="Arial" w:cs="Arial"/>
                            <w:sz w:val="18"/>
                            <w:szCs w:val="18"/>
                          </w:rPr>
                          <w:t>L</w:t>
                        </w:r>
                        <w:r w:rsidRPr="00553E7C">
                          <w:rPr>
                            <w:rFonts w:ascii="Arial" w:hAnsi="Arial" w:cs="Arial"/>
                            <w:sz w:val="18"/>
                            <w:szCs w:val="18"/>
                            <w:vertAlign w:val="superscript"/>
                          </w:rPr>
                          <w:t>-1</w:t>
                        </w:r>
                        <w:r w:rsidRPr="00534BAD">
                          <w:rPr>
                            <w:rFonts w:ascii="Arial" w:hAnsi="Arial" w:cs="Arial"/>
                            <w:sz w:val="18"/>
                            <w:szCs w:val="18"/>
                          </w:rPr>
                          <w:t>)</w:t>
                        </w:r>
                      </w:p>
                    </w:txbxContent>
                  </v:textbox>
                </v:shape>
                <v:shape id="文本框 28" o:spid="_x0000_s1066" type="#_x0000_t202" style="position:absolute;top:5099;width:2387;height:110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jwEr8A&#10;AADbAAAADwAAAGRycy9kb3ducmV2LnhtbERP3WqDMBS+H+wdwhnsbsa1TIozyhBkuyqs8wEO5tSI&#10;5sSZrNq3by4Ku/z4/otqs5O40OIHxwpekxQEcef0wL2C9qd5OYDwAVnj5JgUXMlDVT4+FJhrt/I3&#10;XU6hFzGEfY4KTAhzLqXvDFn0iZuJI3d2i8UQ4dJLveAaw+0kd2maSYsDxwaDM9WGuvH0ZxUcr9Ks&#10;e/vWdnWdHbP9b4Pj56TU89P28Q4i0Bb+xXf3l1awi2Pjl/gDZH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0iPASvwAAANsAAAAPAAAAAAAAAAAAAAAAAJgCAABkcnMvZG93bnJl&#10;di54bWxQSwUGAAAAAAQABAD1AAAAhAMAAAAA&#10;" filled="f" stroked="f">
                  <v:textbox style="layout-flow:vertical;mso-layout-flow-alt:bottom-to-top" inset="0,0,0,0">
                    <w:txbxContent>
                      <w:p w14:paraId="4DE64498" w14:textId="77777777" w:rsidR="00FC56E2" w:rsidRPr="00D66060" w:rsidRDefault="00FC56E2" w:rsidP="003D72BB">
                        <w:pPr>
                          <w:rPr>
                            <w:rFonts w:ascii="Arial" w:hAnsi="Arial" w:cs="Arial"/>
                            <w:sz w:val="18"/>
                            <w:szCs w:val="18"/>
                          </w:rPr>
                        </w:pPr>
                        <w:r>
                          <w:rPr>
                            <w:rFonts w:ascii="Arial" w:hAnsi="Arial" w:cs="Arial"/>
                            <w:sz w:val="18"/>
                            <w:szCs w:val="18"/>
                          </w:rPr>
                          <w:t>Soil depth</w:t>
                        </w:r>
                        <w:r w:rsidRPr="00D66060">
                          <w:rPr>
                            <w:rFonts w:ascii="Arial" w:hAnsi="Arial" w:cs="Arial"/>
                            <w:sz w:val="18"/>
                            <w:szCs w:val="18"/>
                          </w:rPr>
                          <w:t xml:space="preserve"> (</w:t>
                        </w:r>
                        <w:r>
                          <w:rPr>
                            <w:rFonts w:ascii="Arial" w:hAnsi="Arial" w:cs="Arial"/>
                            <w:sz w:val="18"/>
                            <w:szCs w:val="18"/>
                          </w:rPr>
                          <w:t>cm</w:t>
                        </w:r>
                        <w:r w:rsidRPr="00D66060">
                          <w:rPr>
                            <w:rFonts w:ascii="Arial" w:hAnsi="Arial" w:cs="Arial"/>
                            <w:sz w:val="18"/>
                            <w:szCs w:val="18"/>
                          </w:rPr>
                          <w:t>)</w:t>
                        </w:r>
                      </w:p>
                    </w:txbxContent>
                  </v:textbox>
                </v:shape>
                <v:shape id="文本框 30" o:spid="_x0000_s1067" type="#_x0000_t202" style="position:absolute;left:34524;top:17291;width:5715;height:2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14:paraId="252B460A" w14:textId="77777777" w:rsidR="00FC56E2" w:rsidRPr="00634AFA" w:rsidRDefault="00FC56E2" w:rsidP="003D72BB">
                        <w:pPr>
                          <w:rPr>
                            <w:rFonts w:ascii="Arial" w:hAnsi="Arial" w:cs="Arial"/>
                            <w:sz w:val="18"/>
                            <w:szCs w:val="18"/>
                          </w:rPr>
                        </w:pPr>
                        <w:r w:rsidRPr="00634AFA">
                          <w:rPr>
                            <w:rFonts w:ascii="Arial" w:hAnsi="Arial" w:cs="Arial"/>
                            <w:sz w:val="18"/>
                            <w:szCs w:val="18"/>
                          </w:rPr>
                          <w:t>2</w:t>
                        </w:r>
                        <w:r>
                          <w:rPr>
                            <w:rFonts w:ascii="Arial" w:hAnsi="Arial" w:cs="Arial"/>
                            <w:sz w:val="18"/>
                            <w:szCs w:val="18"/>
                          </w:rPr>
                          <w:t>5</w:t>
                        </w:r>
                        <w:r w:rsidRPr="00634AFA">
                          <w:rPr>
                            <w:rFonts w:ascii="Arial" w:hAnsi="Arial" w:cs="Arial"/>
                            <w:sz w:val="18"/>
                            <w:szCs w:val="18"/>
                            <w:vertAlign w:val="superscript"/>
                          </w:rPr>
                          <w:t>th</w:t>
                        </w:r>
                        <w:r w:rsidRPr="00634AFA">
                          <w:rPr>
                            <w:rFonts w:ascii="Arial" w:hAnsi="Arial" w:cs="Arial"/>
                            <w:sz w:val="18"/>
                            <w:szCs w:val="18"/>
                          </w:rPr>
                          <w:t xml:space="preserve"> Aug</w:t>
                        </w:r>
                      </w:p>
                    </w:txbxContent>
                  </v:textbox>
                </v:shape>
                <v:shape id="文本框 29" o:spid="_x0000_s1068" type="#_x0000_t202" style="position:absolute;left:14653;top:17526;width:5258;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l8UA&#10;AADbAAAADwAAAGRycy9kb3ducmV2LnhtbESPQWvCQBSE7wX/w/IKvdVNPUgTXYMUC0JBGuPB42v2&#10;mSzJvk2zq4n/vlso9DjMzDfMOp9sJ240eONYwcs8AUFcOW24VnAq359fQfiArLFzTAru5CHfzB7W&#10;mGk3ckG3Y6hFhLDPUEETQp9J6auGLPq564mjd3GDxRDlUEs94BjhtpOLJFlKi4bjQoM9vTVUtcer&#10;VbA9c7Ez34evz+JSmLJME/5Ytko9PU7bFYhAU/gP/7X3WsEihd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8GXxQAAANsAAAAPAAAAAAAAAAAAAAAAAJgCAABkcnMv&#10;ZG93bnJldi54bWxQSwUGAAAAAAQABAD1AAAAigMAAAAA&#10;" filled="f" stroked="f">
                  <v:textbox inset="0,0,0,0">
                    <w:txbxContent>
                      <w:p w14:paraId="69815DAA" w14:textId="77777777" w:rsidR="00FC56E2" w:rsidRPr="00534BAD" w:rsidRDefault="00FC56E2" w:rsidP="003D72BB">
                        <w:pPr>
                          <w:rPr>
                            <w:rFonts w:ascii="Arial" w:hAnsi="Arial" w:cs="Arial"/>
                            <w:sz w:val="18"/>
                            <w:szCs w:val="18"/>
                          </w:rPr>
                        </w:pPr>
                        <w:r w:rsidRPr="00534BAD">
                          <w:rPr>
                            <w:rFonts w:ascii="Arial" w:hAnsi="Arial" w:cs="Arial"/>
                            <w:sz w:val="18"/>
                            <w:szCs w:val="18"/>
                          </w:rPr>
                          <w:t>30</w:t>
                        </w:r>
                        <w:r w:rsidRPr="00534BAD">
                          <w:rPr>
                            <w:rFonts w:ascii="Arial" w:hAnsi="Arial" w:cs="Arial"/>
                            <w:sz w:val="18"/>
                            <w:szCs w:val="18"/>
                            <w:vertAlign w:val="superscript"/>
                          </w:rPr>
                          <w:t>th</w:t>
                        </w:r>
                        <w:r>
                          <w:rPr>
                            <w:rFonts w:ascii="Arial" w:hAnsi="Arial" w:cs="Arial"/>
                            <w:sz w:val="18"/>
                            <w:szCs w:val="18"/>
                          </w:rPr>
                          <w:t xml:space="preserve"> Jun</w:t>
                        </w:r>
                      </w:p>
                    </w:txbxContent>
                  </v:textbox>
                </v:shape>
                <v:shape id="文本框 20" o:spid="_x0000_s1069" type="#_x0000_t202" style="position:absolute;left:5802;top:17760;width:5334;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6809784C" w14:textId="77777777" w:rsidR="00FC56E2" w:rsidRPr="00534BAD" w:rsidRDefault="00FC56E2" w:rsidP="003D72BB">
                        <w:pPr>
                          <w:rPr>
                            <w:rFonts w:ascii="Arial" w:hAnsi="Arial" w:cs="Arial"/>
                            <w:sz w:val="18"/>
                            <w:szCs w:val="18"/>
                          </w:rPr>
                        </w:pPr>
                        <w:r>
                          <w:rPr>
                            <w:rFonts w:ascii="Arial" w:hAnsi="Arial" w:cs="Arial"/>
                            <w:sz w:val="18"/>
                            <w:szCs w:val="18"/>
                          </w:rPr>
                          <w:t>8</w:t>
                        </w:r>
                        <w:r>
                          <w:rPr>
                            <w:rFonts w:ascii="Arial" w:hAnsi="Arial" w:cs="Arial"/>
                            <w:sz w:val="18"/>
                            <w:szCs w:val="18"/>
                            <w:vertAlign w:val="superscript"/>
                          </w:rPr>
                          <w:t>th</w:t>
                        </w:r>
                        <w:r>
                          <w:rPr>
                            <w:rFonts w:ascii="Arial" w:hAnsi="Arial" w:cs="Arial"/>
                            <w:sz w:val="18"/>
                            <w:szCs w:val="18"/>
                          </w:rPr>
                          <w:t xml:space="preserve"> Jun</w:t>
                        </w:r>
                      </w:p>
                    </w:txbxContent>
                  </v:textbox>
                </v:shape>
                <v:shape id="文本框 194" o:spid="_x0000_s1070" type="#_x0000_t202" style="position:absolute;left:24149;top:17526;width:5258;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Ca8IA&#10;AADcAAAADwAAAGRycy9kb3ducmV2LnhtbERPTYvCMBC9L/gfwix4W9MVkb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78JrwgAAANwAAAAPAAAAAAAAAAAAAAAAAJgCAABkcnMvZG93&#10;bnJldi54bWxQSwUGAAAAAAQABAD1AAAAhwMAAAAA&#10;" filled="f" stroked="f">
                  <v:textbox inset="0,0,0,0">
                    <w:txbxContent>
                      <w:p w14:paraId="44D2C27A" w14:textId="77777777" w:rsidR="00FC56E2" w:rsidRPr="00534BAD" w:rsidRDefault="00FC56E2" w:rsidP="003D72BB">
                        <w:pPr>
                          <w:rPr>
                            <w:rFonts w:ascii="Arial" w:hAnsi="Arial" w:cs="Arial"/>
                            <w:sz w:val="18"/>
                            <w:szCs w:val="18"/>
                          </w:rPr>
                        </w:pPr>
                        <w:r>
                          <w:rPr>
                            <w:rFonts w:ascii="Arial" w:hAnsi="Arial" w:cs="Arial"/>
                            <w:sz w:val="18"/>
                            <w:szCs w:val="18"/>
                          </w:rPr>
                          <w:t>27</w:t>
                        </w:r>
                        <w:r w:rsidRPr="00534BAD">
                          <w:rPr>
                            <w:rFonts w:ascii="Arial" w:hAnsi="Arial" w:cs="Arial"/>
                            <w:sz w:val="18"/>
                            <w:szCs w:val="18"/>
                            <w:vertAlign w:val="superscript"/>
                          </w:rPr>
                          <w:t>th</w:t>
                        </w:r>
                        <w:r>
                          <w:rPr>
                            <w:rFonts w:ascii="Arial" w:hAnsi="Arial" w:cs="Arial"/>
                            <w:sz w:val="18"/>
                            <w:szCs w:val="18"/>
                          </w:rPr>
                          <w:t xml:space="preserve"> Jul</w:t>
                        </w:r>
                      </w:p>
                    </w:txbxContent>
                  </v:textbox>
                </v:shape>
              </v:group>
            </w:pict>
          </mc:Fallback>
        </mc:AlternateContent>
      </w:r>
      <w:r w:rsidR="008A6FF3" w:rsidRPr="00E60FCD">
        <w:rPr>
          <w:noProof/>
        </w:rPr>
        <w:object w:dxaOrig="1440" w:dyaOrig="1440" w14:anchorId="23A3B515">
          <v:group id="_x0000_s1040" style="position:absolute;left:0;text-align:left;margin-left:36pt;margin-top:2.55pt;width:307.8pt;height:172.8pt;z-index:251634684;mso-position-horizontal-relative:text;mso-position-vertical-relative:text" coordorigin="2520,1491" coordsize="6156,3456">
            <v:shape id="_x0000_s1041" type="#_x0000_t75" style="position:absolute;left:2520;top:1491;width:2016;height:3456;mso-position-horizontal-relative:text;mso-position-vertical-relative:text">
              <v:imagedata r:id="rId50" o:title=""/>
            </v:shape>
            <v:shape id="_x0000_s1042" type="#_x0000_t75" style="position:absolute;left:3901;top:1491;width:2016;height:3456;mso-position-horizontal-relative:text;mso-position-vertical-relative:text">
              <v:imagedata r:id="rId51" o:title=""/>
            </v:shape>
            <v:shape id="_x0000_s1043" type="#_x0000_t75" style="position:absolute;left:5281;top:1491;width:2016;height:3456;mso-position-horizontal-relative:text;mso-position-vertical-relative:text">
              <v:imagedata r:id="rId52" o:title=""/>
            </v:shape>
            <v:shape id="_x0000_s1044" type="#_x0000_t75" style="position:absolute;left:6660;top:1491;width:2016;height:3456;mso-position-horizontal-relative:text;mso-position-vertical-relative:text">
              <v:imagedata r:id="rId53" o:title=""/>
            </v:shape>
          </v:group>
          <o:OLEObject Type="Embed" ProgID="Origin50.Graph" ShapeID="_x0000_s1041" DrawAspect="Content" ObjectID="_1570949956" r:id="rId54"/>
          <o:OLEObject Type="Embed" ProgID="Origin50.Graph" ShapeID="_x0000_s1042" DrawAspect="Content" ObjectID="_1570949957" r:id="rId55"/>
          <o:OLEObject Type="Embed" ProgID="Origin50.Graph" ShapeID="_x0000_s1043" DrawAspect="Content" ObjectID="_1570949958" r:id="rId56"/>
          <o:OLEObject Type="Embed" ProgID="Origin50.Graph" ShapeID="_x0000_s1044" DrawAspect="Content" ObjectID="_1570949959" r:id="rId57"/>
        </w:object>
      </w:r>
    </w:p>
    <w:p w14:paraId="28AA8D37" w14:textId="0010BB56" w:rsidR="003D72BB" w:rsidRPr="00E60FCD" w:rsidRDefault="00B1667A" w:rsidP="00F52F18">
      <w:pPr>
        <w:tabs>
          <w:tab w:val="left" w:pos="3293"/>
        </w:tabs>
        <w:spacing w:beforeLines="50" w:before="156" w:line="480" w:lineRule="auto"/>
      </w:pPr>
      <w:r w:rsidRPr="00E60FCD">
        <w:rPr>
          <w:rFonts w:ascii="Times New Roman" w:hAnsi="Times New Roman" w:cs="Times New Roman"/>
          <w:noProof/>
          <w:sz w:val="28"/>
          <w:szCs w:val="28"/>
        </w:rPr>
        <mc:AlternateContent>
          <mc:Choice Requires="wps">
            <w:drawing>
              <wp:anchor distT="45720" distB="45720" distL="114300" distR="114300" simplePos="0" relativeHeight="251683840" behindDoc="0" locked="0" layoutInCell="1" allowOverlap="1" wp14:anchorId="75E9B5AA" wp14:editId="0D8F2587">
                <wp:simplePos x="0" y="0"/>
                <wp:positionH relativeFrom="column">
                  <wp:posOffset>4003675</wp:posOffset>
                </wp:positionH>
                <wp:positionV relativeFrom="paragraph">
                  <wp:posOffset>393518</wp:posOffset>
                </wp:positionV>
                <wp:extent cx="748030" cy="1404620"/>
                <wp:effectExtent l="0" t="0" r="0" b="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030" cy="1404620"/>
                        </a:xfrm>
                        <a:prstGeom prst="rect">
                          <a:avLst/>
                        </a:prstGeom>
                        <a:noFill/>
                        <a:ln w="9525">
                          <a:noFill/>
                          <a:miter lim="800000"/>
                          <a:headEnd/>
                          <a:tailEnd/>
                        </a:ln>
                      </wps:spPr>
                      <wps:txbx>
                        <w:txbxContent>
                          <w:p w14:paraId="6084E697" w14:textId="77777777" w:rsidR="00FC56E2" w:rsidRPr="00C91A80" w:rsidRDefault="00FC56E2" w:rsidP="00C91A80">
                            <w:pPr>
                              <w:rPr>
                                <w:sz w:val="18"/>
                                <w:szCs w:val="18"/>
                              </w:rPr>
                            </w:pPr>
                            <w:r w:rsidRPr="00C91A80">
                              <w:rPr>
                                <w:sz w:val="18"/>
                                <w:szCs w:val="18"/>
                              </w:rPr>
                              <w:t>O</w:t>
                            </w:r>
                            <w:r w:rsidRPr="00C91A80">
                              <w:rPr>
                                <w:rFonts w:hint="eastAsia"/>
                                <w:sz w:val="18"/>
                                <w:szCs w:val="18"/>
                              </w:rPr>
                              <w:t>rganic</w:t>
                            </w:r>
                            <w:r w:rsidRPr="00C91A80">
                              <w:rPr>
                                <w:sz w:val="18"/>
                                <w:szCs w:val="18"/>
                              </w:rPr>
                              <w:t xml:space="preserve"> soil</w:t>
                            </w:r>
                          </w:p>
                          <w:p w14:paraId="658F0ED6" w14:textId="77777777" w:rsidR="00FC56E2" w:rsidRPr="00C91A80" w:rsidRDefault="00FC56E2" w:rsidP="00C91A80">
                            <w:pPr>
                              <w:rPr>
                                <w:sz w:val="18"/>
                                <w:szCs w:val="18"/>
                              </w:rPr>
                            </w:pPr>
                            <w:r w:rsidRPr="00C91A80">
                              <w:rPr>
                                <w:sz w:val="18"/>
                                <w:szCs w:val="18"/>
                              </w:rPr>
                              <w:t>Mineral soil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E9B5AA" id="文本框 2" o:spid="_x0000_s1071" type="#_x0000_t202" style="position:absolute;left:0;text-align:left;margin-left:315.25pt;margin-top:31pt;width:58.9pt;height:110.6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" filled="f" stroked="f">
                <v:textbox style="mso-fit-shape-to-text:t">
                  <w:txbxContent>
                    <w:p w14:paraId="6084E697" w14:textId="77777777" w:rsidR="00FC56E2" w:rsidRPr="00C91A80" w:rsidRDefault="00FC56E2" w:rsidP="00C91A80">
                      <w:pPr>
                        <w:rPr>
                          <w:sz w:val="18"/>
                          <w:szCs w:val="18"/>
                        </w:rPr>
                      </w:pPr>
                      <w:r w:rsidRPr="00C91A80">
                        <w:rPr>
                          <w:sz w:val="18"/>
                          <w:szCs w:val="18"/>
                        </w:rPr>
                        <w:t>O</w:t>
                      </w:r>
                      <w:r w:rsidRPr="00C91A80">
                        <w:rPr>
                          <w:rFonts w:hint="eastAsia"/>
                          <w:sz w:val="18"/>
                          <w:szCs w:val="18"/>
                        </w:rPr>
                        <w:t>rganic</w:t>
                      </w:r>
                      <w:r w:rsidRPr="00C91A80">
                        <w:rPr>
                          <w:sz w:val="18"/>
                          <w:szCs w:val="18"/>
                        </w:rPr>
                        <w:t xml:space="preserve"> soil</w:t>
                      </w:r>
                    </w:p>
                    <w:p w14:paraId="658F0ED6" w14:textId="77777777" w:rsidR="00FC56E2" w:rsidRPr="00C91A80" w:rsidRDefault="00FC56E2" w:rsidP="00C91A80">
                      <w:pPr>
                        <w:rPr>
                          <w:sz w:val="18"/>
                          <w:szCs w:val="18"/>
                        </w:rPr>
                      </w:pPr>
                      <w:r w:rsidRPr="00C91A80">
                        <w:rPr>
                          <w:sz w:val="18"/>
                          <w:szCs w:val="18"/>
                        </w:rPr>
                        <w:t>Mineral soil</w:t>
                      </w:r>
                    </w:p>
                  </w:txbxContent>
                </v:textbox>
                <w10:wrap type="square"/>
              </v:shape>
            </w:pict>
          </mc:Fallback>
        </mc:AlternateContent>
      </w:r>
    </w:p>
    <w:p w14:paraId="31F84D39" w14:textId="131AA3F5" w:rsidR="003D72BB" w:rsidRPr="00E60FCD" w:rsidRDefault="00B1667A" w:rsidP="00F52F18">
      <w:pPr>
        <w:tabs>
          <w:tab w:val="left" w:pos="6708"/>
        </w:tabs>
        <w:spacing w:beforeLines="50" w:before="156" w:line="480" w:lineRule="auto"/>
      </w:pPr>
      <w:r w:rsidRPr="00E60FCD">
        <w:rPr>
          <w:noProof/>
        </w:rPr>
        <mc:AlternateContent>
          <mc:Choice Requires="wps">
            <w:drawing>
              <wp:anchor distT="0" distB="0" distL="114300" distR="114300" simplePos="0" relativeHeight="251677696" behindDoc="0" locked="0" layoutInCell="1" allowOverlap="1" wp14:anchorId="18326293" wp14:editId="7DC7C907">
                <wp:simplePos x="0" y="0"/>
                <wp:positionH relativeFrom="column">
                  <wp:posOffset>685165</wp:posOffset>
                </wp:positionH>
                <wp:positionV relativeFrom="paragraph">
                  <wp:posOffset>144508</wp:posOffset>
                </wp:positionV>
                <wp:extent cx="4033157" cy="0"/>
                <wp:effectExtent l="0" t="0" r="24765" b="19050"/>
                <wp:wrapNone/>
                <wp:docPr id="3" name="直接连接符 3"/>
                <wp:cNvGraphicFramePr/>
                <a:graphic xmlns:a="http://schemas.openxmlformats.org/drawingml/2006/main">
                  <a:graphicData uri="http://schemas.microsoft.com/office/word/2010/wordprocessingShape">
                    <wps:wsp>
                      <wps:cNvCnPr/>
                      <wps:spPr>
                        <a:xfrm flipV="1">
                          <a:off x="0" y="0"/>
                          <a:ext cx="4033157"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6D5B85" id="直接连接符 3"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95pt,11.4pt" to="371.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" strokecolor="black [3213]" strokeweight=".5pt">
                <v:stroke dashstyle="dash" joinstyle="miter"/>
              </v:line>
            </w:pict>
          </mc:Fallback>
        </mc:AlternateContent>
      </w:r>
      <w:r w:rsidR="003D72BB" w:rsidRPr="00E60FCD">
        <w:tab/>
      </w:r>
    </w:p>
    <w:p w14:paraId="1DB7602C" w14:textId="42F90CB5" w:rsidR="003D72BB" w:rsidRPr="00E60FCD" w:rsidRDefault="003D72BB" w:rsidP="00F52F18">
      <w:pPr>
        <w:tabs>
          <w:tab w:val="left" w:pos="3293"/>
        </w:tabs>
        <w:spacing w:beforeLines="50" w:before="156" w:line="480" w:lineRule="auto"/>
      </w:pPr>
      <w:r w:rsidRPr="00E60FCD">
        <w:tab/>
      </w:r>
    </w:p>
    <w:p w14:paraId="514316AC" w14:textId="77777777" w:rsidR="003D72BB" w:rsidRPr="00E60FCD" w:rsidRDefault="003D72BB" w:rsidP="00F52F18">
      <w:pPr>
        <w:spacing w:beforeLines="50" w:before="156" w:line="480" w:lineRule="auto"/>
      </w:pPr>
    </w:p>
    <w:p w14:paraId="15C9B87A" w14:textId="16E8585F" w:rsidR="003D72BB" w:rsidRPr="00E60FCD" w:rsidRDefault="003D72BB" w:rsidP="00F52F18">
      <w:pPr>
        <w:spacing w:beforeLines="50" w:before="156" w:line="480" w:lineRule="auto"/>
        <w:rPr>
          <w:rFonts w:ascii="Times New Roman" w:hAnsi="Times New Roman" w:cs="Times New Roman"/>
          <w:sz w:val="24"/>
        </w:rPr>
      </w:pPr>
      <w:r w:rsidRPr="00E60FCD">
        <w:rPr>
          <w:rFonts w:ascii="Times New Roman" w:hAnsi="Times New Roman" w:cs="Times New Roman"/>
          <w:b/>
          <w:sz w:val="24"/>
        </w:rPr>
        <w:t xml:space="preserve">Fig. </w:t>
      </w:r>
      <w:r w:rsidR="00B1667A" w:rsidRPr="00E60FCD">
        <w:rPr>
          <w:rFonts w:ascii="Times New Roman" w:hAnsi="Times New Roman" w:cs="Times New Roman"/>
          <w:b/>
          <w:sz w:val="24"/>
        </w:rPr>
        <w:t>8</w:t>
      </w:r>
      <w:r w:rsidRPr="00E60FCD">
        <w:rPr>
          <w:rFonts w:ascii="Times New Roman" w:hAnsi="Times New Roman" w:cs="Times New Roman" w:hint="eastAsia"/>
          <w:b/>
          <w:sz w:val="24"/>
        </w:rPr>
        <w:t xml:space="preserve"> </w:t>
      </w:r>
      <w:r w:rsidRPr="00E60FCD">
        <w:rPr>
          <w:rFonts w:ascii="Times New Roman" w:hAnsi="Times New Roman" w:cs="Times New Roman" w:hint="eastAsia"/>
          <w:sz w:val="24"/>
        </w:rPr>
        <w:t xml:space="preserve">DOC concentrations </w:t>
      </w:r>
      <w:r w:rsidRPr="00E60FCD">
        <w:rPr>
          <w:rFonts w:ascii="Times New Roman" w:hAnsi="Times New Roman" w:cs="Times New Roman"/>
          <w:sz w:val="24"/>
        </w:rPr>
        <w:t>in</w:t>
      </w:r>
      <w:r w:rsidRPr="00E60FCD">
        <w:rPr>
          <w:rFonts w:ascii="Times New Roman" w:hAnsi="Times New Roman" w:cs="Times New Roman" w:hint="eastAsia"/>
          <w:sz w:val="24"/>
        </w:rPr>
        <w:t xml:space="preserve"> soil pore water along </w:t>
      </w:r>
      <w:r w:rsidRPr="00E60FCD">
        <w:rPr>
          <w:rFonts w:ascii="Times New Roman" w:hAnsi="Times New Roman" w:cs="Times New Roman"/>
          <w:sz w:val="24"/>
        </w:rPr>
        <w:t xml:space="preserve">the </w:t>
      </w:r>
      <w:r w:rsidRPr="00E60FCD">
        <w:rPr>
          <w:rFonts w:ascii="Times New Roman" w:hAnsi="Times New Roman" w:cs="Times New Roman" w:hint="eastAsia"/>
          <w:sz w:val="24"/>
        </w:rPr>
        <w:t>soil profile f</w:t>
      </w:r>
      <w:r w:rsidRPr="00E60FCD">
        <w:rPr>
          <w:rFonts w:ascii="Times New Roman" w:hAnsi="Times New Roman" w:cs="Times New Roman"/>
          <w:sz w:val="24"/>
        </w:rPr>
        <w:t>or</w:t>
      </w:r>
      <w:r w:rsidRPr="00E60FCD">
        <w:rPr>
          <w:rFonts w:ascii="Times New Roman" w:hAnsi="Times New Roman" w:cs="Times New Roman" w:hint="eastAsia"/>
          <w:sz w:val="24"/>
        </w:rPr>
        <w:t xml:space="preserve"> 2013.</w:t>
      </w:r>
    </w:p>
    <w:p w14:paraId="76B6DAB0" w14:textId="77777777" w:rsidR="003D72BB" w:rsidRPr="00E60FCD" w:rsidRDefault="003D72BB" w:rsidP="00F52F18">
      <w:pPr>
        <w:spacing w:beforeLines="50" w:before="156" w:line="480" w:lineRule="auto"/>
      </w:pPr>
      <w:r w:rsidRPr="00E60FCD">
        <w:rPr>
          <w:rFonts w:hint="eastAsia"/>
        </w:rPr>
        <w:t xml:space="preserve"> </w:t>
      </w:r>
    </w:p>
    <w:p w14:paraId="5FF07EE2" w14:textId="77777777" w:rsidR="003D72BB" w:rsidRPr="00E60FCD" w:rsidRDefault="003D72BB" w:rsidP="00F52F18">
      <w:pPr>
        <w:spacing w:beforeLines="50" w:before="156" w:line="480" w:lineRule="auto"/>
      </w:pPr>
    </w:p>
    <w:p w14:paraId="4F569ADA" w14:textId="77777777" w:rsidR="0084454A" w:rsidRPr="00E60FCD" w:rsidRDefault="0084454A" w:rsidP="00F52F18">
      <w:pPr>
        <w:spacing w:beforeLines="50" w:before="156" w:line="480" w:lineRule="auto"/>
      </w:pPr>
    </w:p>
    <w:p w14:paraId="19A46F93" w14:textId="0A2CF1EE" w:rsidR="0084454A" w:rsidRPr="00E60FCD" w:rsidRDefault="0084454A" w:rsidP="00F52F18">
      <w:pPr>
        <w:spacing w:beforeLines="50" w:before="156" w:line="480" w:lineRule="auto"/>
      </w:pPr>
    </w:p>
    <w:p w14:paraId="595EE243" w14:textId="77777777" w:rsidR="00B1667A" w:rsidRPr="00E60FCD" w:rsidRDefault="00B1667A" w:rsidP="00F52F18">
      <w:pPr>
        <w:spacing w:beforeLines="50" w:before="156" w:line="480" w:lineRule="auto"/>
      </w:pPr>
    </w:p>
    <w:p w14:paraId="0AB1E7B8" w14:textId="77777777" w:rsidR="00B1667A" w:rsidRPr="00E60FCD" w:rsidRDefault="00B1667A" w:rsidP="00F52F18">
      <w:pPr>
        <w:spacing w:beforeLines="50" w:before="156" w:line="480" w:lineRule="auto"/>
      </w:pPr>
    </w:p>
    <w:p w14:paraId="44078FEE" w14:textId="77777777" w:rsidR="00B1667A" w:rsidRPr="00E60FCD" w:rsidRDefault="00B1667A" w:rsidP="00F52F18">
      <w:pPr>
        <w:spacing w:beforeLines="50" w:before="156" w:line="480" w:lineRule="auto"/>
      </w:pPr>
    </w:p>
    <w:p w14:paraId="41528B93" w14:textId="77777777" w:rsidR="00B1667A" w:rsidRPr="00E60FCD" w:rsidRDefault="00B1667A" w:rsidP="00F52F18">
      <w:pPr>
        <w:spacing w:beforeLines="50" w:before="156" w:line="480" w:lineRule="auto"/>
      </w:pPr>
    </w:p>
    <w:p w14:paraId="2C391D87" w14:textId="77777777" w:rsidR="00B1667A" w:rsidRPr="00E60FCD" w:rsidRDefault="00B1667A" w:rsidP="00F52F18">
      <w:pPr>
        <w:spacing w:beforeLines="50" w:before="156" w:line="480" w:lineRule="auto"/>
      </w:pPr>
    </w:p>
    <w:p w14:paraId="1A6D3595" w14:textId="77777777" w:rsidR="00B1667A" w:rsidRPr="00E60FCD" w:rsidRDefault="00B1667A" w:rsidP="00F52F18">
      <w:pPr>
        <w:spacing w:beforeLines="50" w:before="156" w:line="480" w:lineRule="auto"/>
      </w:pPr>
    </w:p>
    <w:p w14:paraId="7B8B0164" w14:textId="77777777" w:rsidR="00B1667A" w:rsidRPr="00E60FCD" w:rsidRDefault="00B1667A" w:rsidP="00F52F18">
      <w:pPr>
        <w:spacing w:beforeLines="50" w:before="156" w:line="480" w:lineRule="auto"/>
      </w:pPr>
    </w:p>
    <w:p w14:paraId="58F85552" w14:textId="7949E983" w:rsidR="0084454A" w:rsidRPr="00E60FCD" w:rsidRDefault="000635DE" w:rsidP="00F52F18">
      <w:pPr>
        <w:autoSpaceDE w:val="0"/>
        <w:autoSpaceDN w:val="0"/>
        <w:adjustRightInd w:val="0"/>
        <w:spacing w:beforeLines="50" w:before="156" w:line="480" w:lineRule="auto"/>
        <w:rPr>
          <w:rFonts w:ascii="Times New Roman" w:hAnsi="Times New Roman" w:cs="Times New Roman"/>
          <w:kern w:val="0"/>
          <w:sz w:val="28"/>
          <w:szCs w:val="28"/>
        </w:rPr>
      </w:pPr>
      <w:r w:rsidRPr="00E60FCD">
        <w:rPr>
          <w:noProof/>
        </w:rPr>
        <mc:AlternateContent>
          <mc:Choice Requires="wps">
            <w:drawing>
              <wp:anchor distT="0" distB="0" distL="114300" distR="114300" simplePos="0" relativeHeight="251661312" behindDoc="0" locked="0" layoutInCell="1" allowOverlap="1" wp14:anchorId="527121EA" wp14:editId="483E7F72">
                <wp:simplePos x="0" y="0"/>
                <wp:positionH relativeFrom="column">
                  <wp:posOffset>1088409</wp:posOffset>
                </wp:positionH>
                <wp:positionV relativeFrom="paragraph">
                  <wp:posOffset>334143</wp:posOffset>
                </wp:positionV>
                <wp:extent cx="2941092" cy="211455"/>
                <wp:effectExtent l="0" t="0" r="12065" b="1714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1092"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65FFF" w14:textId="085B1C44" w:rsidR="00FC56E2" w:rsidRPr="004B49DF" w:rsidRDefault="00FC56E2" w:rsidP="000635DE">
                            <w:pPr>
                              <w:rPr>
                                <w:rFonts w:ascii="Arial" w:hAnsi="Arial" w:cs="Arial"/>
                                <w:sz w:val="18"/>
                                <w:szCs w:val="18"/>
                              </w:rPr>
                            </w:pPr>
                            <w:r>
                              <w:rPr>
                                <w:rFonts w:ascii="Arial" w:hAnsi="Arial" w:cs="Arial"/>
                                <w:sz w:val="18"/>
                                <w:szCs w:val="18"/>
                              </w:rPr>
                              <w:t xml:space="preserve">HIX               </w:t>
                            </w:r>
                            <w:r>
                              <w:rPr>
                                <w:rFonts w:ascii="Arial" w:hAnsi="Arial" w:cs="Arial" w:hint="eastAsia"/>
                                <w:sz w:val="18"/>
                                <w:szCs w:val="18"/>
                              </w:rPr>
                              <w:t xml:space="preserve"> </w:t>
                            </w:r>
                            <w:r>
                              <w:rPr>
                                <w:rFonts w:ascii="Arial" w:hAnsi="Arial" w:cs="Arial"/>
                                <w:sz w:val="18"/>
                                <w:szCs w:val="18"/>
                              </w:rPr>
                              <w:t xml:space="preserve">  </w:t>
                            </w:r>
                            <w:r w:rsidRPr="004B49DF">
                              <w:rPr>
                                <w:rFonts w:ascii="Arial" w:hAnsi="Arial" w:cs="Arial"/>
                                <w:sz w:val="18"/>
                                <w:szCs w:val="18"/>
                              </w:rPr>
                              <w:t xml:space="preserve"> FI</w:t>
                            </w:r>
                            <w:r>
                              <w:rPr>
                                <w:rFonts w:ascii="Arial" w:hAnsi="Arial" w:cs="Arial"/>
                                <w:sz w:val="18"/>
                                <w:szCs w:val="18"/>
                              </w:rPr>
                              <w:t xml:space="preserve">            </w:t>
                            </w:r>
                            <w:r>
                              <w:rPr>
                                <w:rFonts w:ascii="Arial" w:hAnsi="Arial" w:cs="Arial" w:hint="eastAsia"/>
                                <w:sz w:val="18"/>
                                <w:szCs w:val="18"/>
                              </w:rPr>
                              <w:t xml:space="preserve">  </w:t>
                            </w:r>
                            <w:r>
                              <w:rPr>
                                <w:rFonts w:ascii="Arial" w:hAnsi="Arial" w:cs="Arial"/>
                                <w:sz w:val="18"/>
                                <w:szCs w:val="18"/>
                              </w:rPr>
                              <w:t xml:space="preserve"> </w:t>
                            </w:r>
                            <w:r>
                              <w:rPr>
                                <w:rFonts w:ascii="Arial" w:hAnsi="Arial" w:cs="Arial" w:hint="eastAsia"/>
                                <w:sz w:val="18"/>
                                <w:szCs w:val="18"/>
                              </w:rPr>
                              <w:t xml:space="preserve"> </w:t>
                            </w:r>
                            <w:r>
                              <w:rPr>
                                <w:rFonts w:ascii="Arial" w:hAnsi="Arial" w:cs="Arial"/>
                                <w:sz w:val="18"/>
                                <w:szCs w:val="18"/>
                              </w:rPr>
                              <w:t xml:space="preserve">   </w:t>
                            </w:r>
                            <w:r w:rsidRPr="004B49DF">
                              <w:rPr>
                                <w:rFonts w:ascii="Arial" w:hAnsi="Arial" w:cs="Arial"/>
                                <w:sz w:val="18"/>
                                <w:szCs w:val="18"/>
                              </w:rPr>
                              <w:t xml:space="preserve"> BIX</w:t>
                            </w:r>
                          </w:p>
                          <w:p w14:paraId="08FD6FBD" w14:textId="77777777" w:rsidR="00FC56E2" w:rsidRPr="004B49DF" w:rsidRDefault="00FC56E2" w:rsidP="000635DE">
                            <w:pPr>
                              <w:rPr>
                                <w:rFonts w:ascii="Arial" w:hAnsi="Arial" w:cs="Arial"/>
                                <w:sz w:val="18"/>
                                <w:szCs w:val="18"/>
                              </w:rPr>
                            </w:pPr>
                          </w:p>
                          <w:p w14:paraId="7DB45EAD" w14:textId="77777777" w:rsidR="00FC56E2" w:rsidRPr="004B49DF" w:rsidRDefault="00FC56E2" w:rsidP="000635DE">
                            <w:pPr>
                              <w:rPr>
                                <w:rFonts w:ascii="Arial" w:hAnsi="Arial" w:cs="Arial"/>
                                <w:sz w:val="18"/>
                                <w:szCs w:val="18"/>
                              </w:rPr>
                            </w:pPr>
                          </w:p>
                          <w:p w14:paraId="0BA11BD2" w14:textId="77777777" w:rsidR="00FC56E2" w:rsidRPr="004B49DF" w:rsidRDefault="00FC56E2" w:rsidP="000635DE">
                            <w:pPr>
                              <w:rPr>
                                <w:rFonts w:ascii="Arial" w:hAnsi="Arial" w:cs="Arial"/>
                                <w:sz w:val="18"/>
                                <w:szCs w:val="18"/>
                              </w:rPr>
                            </w:pPr>
                          </w:p>
                          <w:p w14:paraId="3EB4FC44" w14:textId="77777777" w:rsidR="00FC56E2" w:rsidRPr="004B49DF" w:rsidRDefault="00FC56E2" w:rsidP="000635DE">
                            <w:pPr>
                              <w:rPr>
                                <w:rFonts w:ascii="Arial" w:hAnsi="Arial" w:cs="Arial"/>
                                <w:sz w:val="18"/>
                                <w:szCs w:val="18"/>
                              </w:rPr>
                            </w:pPr>
                          </w:p>
                          <w:p w14:paraId="403E804A" w14:textId="77777777" w:rsidR="00FC56E2" w:rsidRPr="004B49DF" w:rsidRDefault="00FC56E2" w:rsidP="000635DE">
                            <w:pPr>
                              <w:rPr>
                                <w:rFonts w:ascii="Arial" w:hAnsi="Arial" w:cs="Arial"/>
                                <w:sz w:val="18"/>
                                <w:szCs w:val="18"/>
                              </w:rPr>
                            </w:pPr>
                          </w:p>
                          <w:p w14:paraId="38CC6A94" w14:textId="77777777" w:rsidR="00FC56E2" w:rsidRPr="004B49DF" w:rsidRDefault="00FC56E2" w:rsidP="000635DE">
                            <w:pPr>
                              <w:rPr>
                                <w:rFonts w:ascii="Arial" w:hAnsi="Arial" w:cs="Arial"/>
                                <w:sz w:val="18"/>
                                <w:szCs w:val="18"/>
                              </w:rPr>
                            </w:pPr>
                          </w:p>
                          <w:p w14:paraId="1521857D" w14:textId="77777777" w:rsidR="00FC56E2" w:rsidRPr="004B49DF" w:rsidRDefault="00FC56E2" w:rsidP="000635DE">
                            <w:pPr>
                              <w:rPr>
                                <w:rFonts w:ascii="Arial" w:hAnsi="Arial" w:cs="Arial"/>
                                <w:sz w:val="18"/>
                                <w:szCs w:val="18"/>
                              </w:rPr>
                            </w:pPr>
                          </w:p>
                          <w:p w14:paraId="420AB818" w14:textId="77777777" w:rsidR="00FC56E2" w:rsidRPr="004B49DF" w:rsidRDefault="00FC56E2" w:rsidP="000635DE">
                            <w:pPr>
                              <w:rPr>
                                <w:rFonts w:ascii="Arial" w:hAnsi="Arial" w:cs="Arial"/>
                                <w:sz w:val="18"/>
                                <w:szCs w:val="18"/>
                              </w:rPr>
                            </w:pPr>
                          </w:p>
                          <w:p w14:paraId="30454696" w14:textId="77777777" w:rsidR="00FC56E2" w:rsidRPr="004B49DF" w:rsidRDefault="00FC56E2" w:rsidP="000635DE">
                            <w:pPr>
                              <w:rPr>
                                <w:rFonts w:ascii="Arial" w:hAnsi="Arial" w:cs="Arial"/>
                                <w:sz w:val="18"/>
                                <w:szCs w:val="18"/>
                              </w:rPr>
                            </w:pPr>
                          </w:p>
                          <w:p w14:paraId="6CB1C879" w14:textId="77777777" w:rsidR="00FC56E2" w:rsidRPr="004B49DF" w:rsidRDefault="00FC56E2" w:rsidP="000635DE">
                            <w:pPr>
                              <w:rPr>
                                <w:rFonts w:ascii="Arial" w:hAnsi="Arial" w:cs="Arial"/>
                                <w:sz w:val="18"/>
                                <w:szCs w:val="18"/>
                              </w:rPr>
                            </w:pPr>
                          </w:p>
                          <w:p w14:paraId="7B64BDF1" w14:textId="77777777" w:rsidR="00FC56E2" w:rsidRPr="004B49DF" w:rsidRDefault="00FC56E2" w:rsidP="000635DE">
                            <w:pPr>
                              <w:rPr>
                                <w:rFonts w:ascii="Arial" w:hAnsi="Arial" w:cs="Arial"/>
                                <w:sz w:val="18"/>
                                <w:szCs w:val="18"/>
                              </w:rPr>
                            </w:pPr>
                          </w:p>
                          <w:p w14:paraId="62D7CDA5" w14:textId="77777777" w:rsidR="00FC56E2" w:rsidRPr="004B49DF" w:rsidRDefault="00FC56E2" w:rsidP="000635DE">
                            <w:pPr>
                              <w:rPr>
                                <w:rFonts w:ascii="Arial" w:hAnsi="Arial" w:cs="Arial"/>
                                <w:sz w:val="18"/>
                                <w:szCs w:val="18"/>
                              </w:rPr>
                            </w:pP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w14:anchorId="527121EA" id="_x0000_s1072" type="#_x0000_t202" style="position:absolute;left:0;text-align:left;margin-left:85.7pt;margin-top:26.3pt;width:231.6pt;height:16.6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" filled="f" stroked="f">
                <v:textbox inset="0,0,0,0">
                  <w:txbxContent>
                    <w:p w14:paraId="08E65FFF" w14:textId="085B1C44" w:rsidR="00FC56E2" w:rsidRPr="004B49DF" w:rsidRDefault="00FC56E2" w:rsidP="000635DE">
                      <w:pPr>
                        <w:rPr>
                          <w:rFonts w:ascii="Arial" w:hAnsi="Arial" w:cs="Arial"/>
                          <w:sz w:val="18"/>
                          <w:szCs w:val="18"/>
                        </w:rPr>
                      </w:pPr>
                      <w:r>
                        <w:rPr>
                          <w:rFonts w:ascii="Arial" w:hAnsi="Arial" w:cs="Arial"/>
                          <w:sz w:val="18"/>
                          <w:szCs w:val="18"/>
                        </w:rPr>
                        <w:t xml:space="preserve">HIX               </w:t>
                      </w:r>
                      <w:r>
                        <w:rPr>
                          <w:rFonts w:ascii="Arial" w:hAnsi="Arial" w:cs="Arial" w:hint="eastAsia"/>
                          <w:sz w:val="18"/>
                          <w:szCs w:val="18"/>
                        </w:rPr>
                        <w:t xml:space="preserve"> </w:t>
                      </w:r>
                      <w:r>
                        <w:rPr>
                          <w:rFonts w:ascii="Arial" w:hAnsi="Arial" w:cs="Arial"/>
                          <w:sz w:val="18"/>
                          <w:szCs w:val="18"/>
                        </w:rPr>
                        <w:t xml:space="preserve">  </w:t>
                      </w:r>
                      <w:r w:rsidRPr="004B49DF">
                        <w:rPr>
                          <w:rFonts w:ascii="Arial" w:hAnsi="Arial" w:cs="Arial"/>
                          <w:sz w:val="18"/>
                          <w:szCs w:val="18"/>
                        </w:rPr>
                        <w:t xml:space="preserve"> FI</w:t>
                      </w:r>
                      <w:r>
                        <w:rPr>
                          <w:rFonts w:ascii="Arial" w:hAnsi="Arial" w:cs="Arial"/>
                          <w:sz w:val="18"/>
                          <w:szCs w:val="18"/>
                        </w:rPr>
                        <w:t xml:space="preserve">            </w:t>
                      </w:r>
                      <w:r>
                        <w:rPr>
                          <w:rFonts w:ascii="Arial" w:hAnsi="Arial" w:cs="Arial" w:hint="eastAsia"/>
                          <w:sz w:val="18"/>
                          <w:szCs w:val="18"/>
                        </w:rPr>
                        <w:t xml:space="preserve">  </w:t>
                      </w:r>
                      <w:r>
                        <w:rPr>
                          <w:rFonts w:ascii="Arial" w:hAnsi="Arial" w:cs="Arial"/>
                          <w:sz w:val="18"/>
                          <w:szCs w:val="18"/>
                        </w:rPr>
                        <w:t xml:space="preserve"> </w:t>
                      </w:r>
                      <w:r>
                        <w:rPr>
                          <w:rFonts w:ascii="Arial" w:hAnsi="Arial" w:cs="Arial" w:hint="eastAsia"/>
                          <w:sz w:val="18"/>
                          <w:szCs w:val="18"/>
                        </w:rPr>
                        <w:t xml:space="preserve"> </w:t>
                      </w:r>
                      <w:r>
                        <w:rPr>
                          <w:rFonts w:ascii="Arial" w:hAnsi="Arial" w:cs="Arial"/>
                          <w:sz w:val="18"/>
                          <w:szCs w:val="18"/>
                        </w:rPr>
                        <w:t xml:space="preserve">   </w:t>
                      </w:r>
                      <w:r w:rsidRPr="004B49DF">
                        <w:rPr>
                          <w:rFonts w:ascii="Arial" w:hAnsi="Arial" w:cs="Arial"/>
                          <w:sz w:val="18"/>
                          <w:szCs w:val="18"/>
                        </w:rPr>
                        <w:t xml:space="preserve"> BIX</w:t>
                      </w:r>
                    </w:p>
                    <w:p w14:paraId="08FD6FBD" w14:textId="77777777" w:rsidR="00FC56E2" w:rsidRPr="004B49DF" w:rsidRDefault="00FC56E2" w:rsidP="000635DE">
                      <w:pPr>
                        <w:rPr>
                          <w:rFonts w:ascii="Arial" w:hAnsi="Arial" w:cs="Arial"/>
                          <w:sz w:val="18"/>
                          <w:szCs w:val="18"/>
                        </w:rPr>
                      </w:pPr>
                    </w:p>
                    <w:p w14:paraId="7DB45EAD" w14:textId="77777777" w:rsidR="00FC56E2" w:rsidRPr="004B49DF" w:rsidRDefault="00FC56E2" w:rsidP="000635DE">
                      <w:pPr>
                        <w:rPr>
                          <w:rFonts w:ascii="Arial" w:hAnsi="Arial" w:cs="Arial"/>
                          <w:sz w:val="18"/>
                          <w:szCs w:val="18"/>
                        </w:rPr>
                      </w:pPr>
                    </w:p>
                    <w:p w14:paraId="0BA11BD2" w14:textId="77777777" w:rsidR="00FC56E2" w:rsidRPr="004B49DF" w:rsidRDefault="00FC56E2" w:rsidP="000635DE">
                      <w:pPr>
                        <w:rPr>
                          <w:rFonts w:ascii="Arial" w:hAnsi="Arial" w:cs="Arial"/>
                          <w:sz w:val="18"/>
                          <w:szCs w:val="18"/>
                        </w:rPr>
                      </w:pPr>
                    </w:p>
                    <w:p w14:paraId="3EB4FC44" w14:textId="77777777" w:rsidR="00FC56E2" w:rsidRPr="004B49DF" w:rsidRDefault="00FC56E2" w:rsidP="000635DE">
                      <w:pPr>
                        <w:rPr>
                          <w:rFonts w:ascii="Arial" w:hAnsi="Arial" w:cs="Arial"/>
                          <w:sz w:val="18"/>
                          <w:szCs w:val="18"/>
                        </w:rPr>
                      </w:pPr>
                    </w:p>
                    <w:p w14:paraId="403E804A" w14:textId="77777777" w:rsidR="00FC56E2" w:rsidRPr="004B49DF" w:rsidRDefault="00FC56E2" w:rsidP="000635DE">
                      <w:pPr>
                        <w:rPr>
                          <w:rFonts w:ascii="Arial" w:hAnsi="Arial" w:cs="Arial"/>
                          <w:sz w:val="18"/>
                          <w:szCs w:val="18"/>
                        </w:rPr>
                      </w:pPr>
                    </w:p>
                    <w:p w14:paraId="38CC6A94" w14:textId="77777777" w:rsidR="00FC56E2" w:rsidRPr="004B49DF" w:rsidRDefault="00FC56E2" w:rsidP="000635DE">
                      <w:pPr>
                        <w:rPr>
                          <w:rFonts w:ascii="Arial" w:hAnsi="Arial" w:cs="Arial"/>
                          <w:sz w:val="18"/>
                          <w:szCs w:val="18"/>
                        </w:rPr>
                      </w:pPr>
                    </w:p>
                    <w:p w14:paraId="1521857D" w14:textId="77777777" w:rsidR="00FC56E2" w:rsidRPr="004B49DF" w:rsidRDefault="00FC56E2" w:rsidP="000635DE">
                      <w:pPr>
                        <w:rPr>
                          <w:rFonts w:ascii="Arial" w:hAnsi="Arial" w:cs="Arial"/>
                          <w:sz w:val="18"/>
                          <w:szCs w:val="18"/>
                        </w:rPr>
                      </w:pPr>
                    </w:p>
                    <w:p w14:paraId="420AB818" w14:textId="77777777" w:rsidR="00FC56E2" w:rsidRPr="004B49DF" w:rsidRDefault="00FC56E2" w:rsidP="000635DE">
                      <w:pPr>
                        <w:rPr>
                          <w:rFonts w:ascii="Arial" w:hAnsi="Arial" w:cs="Arial"/>
                          <w:sz w:val="18"/>
                          <w:szCs w:val="18"/>
                        </w:rPr>
                      </w:pPr>
                    </w:p>
                    <w:p w14:paraId="30454696" w14:textId="77777777" w:rsidR="00FC56E2" w:rsidRPr="004B49DF" w:rsidRDefault="00FC56E2" w:rsidP="000635DE">
                      <w:pPr>
                        <w:rPr>
                          <w:rFonts w:ascii="Arial" w:hAnsi="Arial" w:cs="Arial"/>
                          <w:sz w:val="18"/>
                          <w:szCs w:val="18"/>
                        </w:rPr>
                      </w:pPr>
                    </w:p>
                    <w:p w14:paraId="6CB1C879" w14:textId="77777777" w:rsidR="00FC56E2" w:rsidRPr="004B49DF" w:rsidRDefault="00FC56E2" w:rsidP="000635DE">
                      <w:pPr>
                        <w:rPr>
                          <w:rFonts w:ascii="Arial" w:hAnsi="Arial" w:cs="Arial"/>
                          <w:sz w:val="18"/>
                          <w:szCs w:val="18"/>
                        </w:rPr>
                      </w:pPr>
                    </w:p>
                    <w:p w14:paraId="7B64BDF1" w14:textId="77777777" w:rsidR="00FC56E2" w:rsidRPr="004B49DF" w:rsidRDefault="00FC56E2" w:rsidP="000635DE">
                      <w:pPr>
                        <w:rPr>
                          <w:rFonts w:ascii="Arial" w:hAnsi="Arial" w:cs="Arial"/>
                          <w:sz w:val="18"/>
                          <w:szCs w:val="18"/>
                        </w:rPr>
                      </w:pPr>
                    </w:p>
                    <w:p w14:paraId="62D7CDA5" w14:textId="77777777" w:rsidR="00FC56E2" w:rsidRPr="004B49DF" w:rsidRDefault="00FC56E2" w:rsidP="000635DE">
                      <w:pPr>
                        <w:rPr>
                          <w:rFonts w:ascii="Arial" w:hAnsi="Arial" w:cs="Arial"/>
                          <w:sz w:val="18"/>
                          <w:szCs w:val="18"/>
                        </w:rPr>
                      </w:pPr>
                    </w:p>
                  </w:txbxContent>
                </v:textbox>
              </v:shape>
            </w:pict>
          </mc:Fallback>
        </mc:AlternateContent>
      </w:r>
    </w:p>
    <w:p w14:paraId="201889D0" w14:textId="16F3A813" w:rsidR="00C91A80" w:rsidRPr="00E60FCD" w:rsidRDefault="000635DE" w:rsidP="00F52F18">
      <w:pPr>
        <w:spacing w:beforeLines="50" w:before="156" w:line="480" w:lineRule="auto"/>
        <w:jc w:val="center"/>
        <w:rPr>
          <w:rFonts w:ascii="Times New Roman" w:hAnsi="Times New Roman" w:cs="Times New Roman"/>
          <w:sz w:val="28"/>
          <w:szCs w:val="28"/>
        </w:rPr>
      </w:pPr>
      <w:r w:rsidRPr="00E60FCD">
        <w:rPr>
          <w:noProof/>
        </w:rPr>
        <mc:AlternateContent>
          <mc:Choice Requires="wps">
            <w:drawing>
              <wp:anchor distT="0" distB="0" distL="114300" distR="114300" simplePos="0" relativeHeight="251660288" behindDoc="0" locked="0" layoutInCell="1" allowOverlap="1" wp14:anchorId="0D4CB460" wp14:editId="20AC2151">
                <wp:simplePos x="0" y="0"/>
                <wp:positionH relativeFrom="column">
                  <wp:posOffset>116679</wp:posOffset>
                </wp:positionH>
                <wp:positionV relativeFrom="paragraph">
                  <wp:posOffset>556895</wp:posOffset>
                </wp:positionV>
                <wp:extent cx="238760" cy="1102360"/>
                <wp:effectExtent l="0" t="0" r="8890" b="254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102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33144" w14:textId="77777777" w:rsidR="00FC56E2" w:rsidRPr="00D66060" w:rsidRDefault="00FC56E2" w:rsidP="000635DE">
                            <w:pPr>
                              <w:rPr>
                                <w:rFonts w:ascii="Arial" w:hAnsi="Arial" w:cs="Arial"/>
                                <w:sz w:val="18"/>
                                <w:szCs w:val="18"/>
                              </w:rPr>
                            </w:pPr>
                            <w:r>
                              <w:rPr>
                                <w:rFonts w:ascii="Arial" w:hAnsi="Arial" w:cs="Arial"/>
                                <w:sz w:val="18"/>
                                <w:szCs w:val="18"/>
                              </w:rPr>
                              <w:t>Soil depth</w:t>
                            </w:r>
                            <w:r w:rsidRPr="00D66060">
                              <w:rPr>
                                <w:rFonts w:ascii="Arial" w:hAnsi="Arial" w:cs="Arial"/>
                                <w:sz w:val="18"/>
                                <w:szCs w:val="18"/>
                              </w:rPr>
                              <w:t xml:space="preserve"> (</w:t>
                            </w:r>
                            <w:r>
                              <w:rPr>
                                <w:rFonts w:ascii="Arial" w:hAnsi="Arial" w:cs="Arial"/>
                                <w:sz w:val="18"/>
                                <w:szCs w:val="18"/>
                              </w:rPr>
                              <w:t>cm</w:t>
                            </w:r>
                            <w:r w:rsidRPr="00D66060">
                              <w:rPr>
                                <w:rFonts w:ascii="Arial" w:hAnsi="Arial" w:cs="Arial"/>
                                <w:sz w:val="18"/>
                                <w:szCs w:val="18"/>
                              </w:rPr>
                              <w:t>)</w:t>
                            </w:r>
                          </w:p>
                        </w:txbxContent>
                      </wps:txbx>
                      <wps:bodyPr rot="0" vert="vert270" wrap="square" lIns="0" tIns="0" rIns="0" bIns="0" anchor="t" anchorCtr="0" upright="1">
                        <a:noAutofit/>
                      </wps:bodyPr>
                    </wps:wsp>
                  </a:graphicData>
                </a:graphic>
              </wp:anchor>
            </w:drawing>
          </mc:Choice>
          <mc:Fallback>
            <w:pict>
              <v:shape w14:anchorId="0D4CB460" id="文本框 1" o:spid="_x0000_s1073" type="#_x0000_t202" style="position:absolute;left:0;text-align:left;margin-left:9.2pt;margin-top:43.85pt;width:18.8pt;height:86.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" filled="f" stroked="f">
                <v:textbox style="layout-flow:vertical;mso-layout-flow-alt:bottom-to-top" inset="0,0,0,0">
                  <w:txbxContent>
                    <w:p w14:paraId="05333144" w14:textId="77777777" w:rsidR="00FC56E2" w:rsidRPr="00D66060" w:rsidRDefault="00FC56E2" w:rsidP="000635DE">
                      <w:pPr>
                        <w:rPr>
                          <w:rFonts w:ascii="Arial" w:hAnsi="Arial" w:cs="Arial"/>
                          <w:sz w:val="18"/>
                          <w:szCs w:val="18"/>
                        </w:rPr>
                      </w:pPr>
                      <w:r>
                        <w:rPr>
                          <w:rFonts w:ascii="Arial" w:hAnsi="Arial" w:cs="Arial"/>
                          <w:sz w:val="18"/>
                          <w:szCs w:val="18"/>
                        </w:rPr>
                        <w:t>Soil depth</w:t>
                      </w:r>
                      <w:r w:rsidRPr="00D66060">
                        <w:rPr>
                          <w:rFonts w:ascii="Arial" w:hAnsi="Arial" w:cs="Arial"/>
                          <w:sz w:val="18"/>
                          <w:szCs w:val="18"/>
                        </w:rPr>
                        <w:t xml:space="preserve"> (</w:t>
                      </w:r>
                      <w:r>
                        <w:rPr>
                          <w:rFonts w:ascii="Arial" w:hAnsi="Arial" w:cs="Arial"/>
                          <w:sz w:val="18"/>
                          <w:szCs w:val="18"/>
                        </w:rPr>
                        <w:t>cm</w:t>
                      </w:r>
                      <w:r w:rsidRPr="00D66060">
                        <w:rPr>
                          <w:rFonts w:ascii="Arial" w:hAnsi="Arial" w:cs="Arial"/>
                          <w:sz w:val="18"/>
                          <w:szCs w:val="18"/>
                        </w:rPr>
                        <w:t>)</w:t>
                      </w:r>
                    </w:p>
                  </w:txbxContent>
                </v:textbox>
              </v:shape>
            </w:pict>
          </mc:Fallback>
        </mc:AlternateContent>
      </w:r>
      <w:r w:rsidR="00FC56E2" w:rsidRPr="00E60FCD">
        <w:rPr>
          <w:noProof/>
        </w:rPr>
        <w:object w:dxaOrig="1440" w:dyaOrig="1440" w14:anchorId="2F2D3DFC">
          <v:group id="_x0000_s1057" style="position:absolute;left:0;text-align:left;margin-left:19.3pt;margin-top:4.1pt;width:342.15pt;height:173.95pt;z-index:251676672;mso-position-horizontal-relative:text;mso-position-vertical-relative:text" coordorigin="2186,2458" coordsize="6843,3479">
            <v:shape id="_x0000_s1054" type="#_x0000_t75" style="position:absolute;left:2186;top:2458;width:2663;height:3451;mso-position-horizontal-relative:text;mso-position-vertical-relative:text">
              <v:imagedata r:id="rId58" o:title=""/>
            </v:shape>
            <v:shape id="_x0000_s1055" type="#_x0000_t75" style="position:absolute;left:4486;top:2486;width:2445;height:3451;mso-position-horizontal-relative:text;mso-position-vertical-relative:text">
              <v:imagedata r:id="rId59" o:title=""/>
            </v:shape>
            <v:shape id="_x0000_s1056" type="#_x0000_t75" style="position:absolute;left:6557;top:2518;width:2472;height:3410;mso-position-horizontal-relative:text;mso-position-vertical-relative:text">
              <v:imagedata r:id="rId60" o:title=""/>
            </v:shape>
          </v:group>
          <o:OLEObject Type="Embed" ProgID="Origin50.Graph" ShapeID="_x0000_s1054" DrawAspect="Content" ObjectID="_1570949960" r:id="rId61"/>
          <o:OLEObject Type="Embed" ProgID="Origin50.Graph" ShapeID="_x0000_s1055" DrawAspect="Content" ObjectID="_1570949961" r:id="rId62"/>
          <o:OLEObject Type="Embed" ProgID="Origin50.Graph" ShapeID="_x0000_s1056" DrawAspect="Content" ObjectID="_1570949962" r:id="rId63"/>
        </w:object>
      </w:r>
    </w:p>
    <w:p w14:paraId="2A164E16" w14:textId="5B86261F" w:rsidR="00C91A80" w:rsidRPr="00E60FCD" w:rsidRDefault="00C91A80" w:rsidP="00F52F18">
      <w:pPr>
        <w:spacing w:before="50" w:line="480" w:lineRule="auto"/>
        <w:rPr>
          <w:rFonts w:ascii="Times New Roman" w:hAnsi="Times New Roman" w:cs="Times New Roman"/>
          <w:sz w:val="28"/>
          <w:szCs w:val="28"/>
        </w:rPr>
      </w:pPr>
    </w:p>
    <w:p w14:paraId="08400779" w14:textId="1AEF03C8" w:rsidR="00C91A80" w:rsidRPr="00E60FCD" w:rsidRDefault="00B1667A" w:rsidP="00F52F18">
      <w:pPr>
        <w:spacing w:before="50" w:line="480" w:lineRule="auto"/>
        <w:rPr>
          <w:rFonts w:ascii="Times New Roman" w:hAnsi="Times New Roman" w:cs="Times New Roman"/>
          <w:sz w:val="28"/>
          <w:szCs w:val="28"/>
        </w:rPr>
      </w:pPr>
      <w:r w:rsidRPr="00E60FCD">
        <w:rPr>
          <w:rFonts w:ascii="Times New Roman" w:hAnsi="Times New Roman" w:cs="Times New Roman"/>
          <w:noProof/>
          <w:sz w:val="28"/>
          <w:szCs w:val="28"/>
        </w:rPr>
        <mc:AlternateContent>
          <mc:Choice Requires="wps">
            <w:drawing>
              <wp:anchor distT="45720" distB="45720" distL="114300" distR="114300" simplePos="0" relativeHeight="251681792" behindDoc="0" locked="0" layoutInCell="1" allowOverlap="1" wp14:anchorId="0C0C07DF" wp14:editId="1E1D5729">
                <wp:simplePos x="0" y="0"/>
                <wp:positionH relativeFrom="column">
                  <wp:posOffset>4087495</wp:posOffset>
                </wp:positionH>
                <wp:positionV relativeFrom="paragraph">
                  <wp:posOffset>134892</wp:posOffset>
                </wp:positionV>
                <wp:extent cx="748030" cy="582295"/>
                <wp:effectExtent l="0" t="0" r="0" b="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030" cy="582295"/>
                        </a:xfrm>
                        <a:prstGeom prst="rect">
                          <a:avLst/>
                        </a:prstGeom>
                        <a:noFill/>
                        <a:ln w="9525">
                          <a:noFill/>
                          <a:miter lim="800000"/>
                          <a:headEnd/>
                          <a:tailEnd/>
                        </a:ln>
                      </wps:spPr>
                      <wps:txbx>
                        <w:txbxContent>
                          <w:p w14:paraId="18EA9C08" w14:textId="24F8A952" w:rsidR="00FC56E2" w:rsidRPr="00C91A80" w:rsidRDefault="00FC56E2">
                            <w:pPr>
                              <w:rPr>
                                <w:sz w:val="18"/>
                                <w:szCs w:val="18"/>
                              </w:rPr>
                            </w:pPr>
                            <w:r w:rsidRPr="00C91A80">
                              <w:rPr>
                                <w:sz w:val="18"/>
                                <w:szCs w:val="18"/>
                              </w:rPr>
                              <w:t>O</w:t>
                            </w:r>
                            <w:r w:rsidRPr="00C91A80">
                              <w:rPr>
                                <w:rFonts w:hint="eastAsia"/>
                                <w:sz w:val="18"/>
                                <w:szCs w:val="18"/>
                              </w:rPr>
                              <w:t>rganic</w:t>
                            </w:r>
                            <w:r w:rsidRPr="00C91A80">
                              <w:rPr>
                                <w:sz w:val="18"/>
                                <w:szCs w:val="18"/>
                              </w:rPr>
                              <w:t xml:space="preserve"> soil</w:t>
                            </w:r>
                          </w:p>
                          <w:p w14:paraId="1EA7DF6F" w14:textId="2D1F143B" w:rsidR="00FC56E2" w:rsidRPr="00C91A80" w:rsidRDefault="00FC56E2">
                            <w:pPr>
                              <w:rPr>
                                <w:sz w:val="18"/>
                                <w:szCs w:val="18"/>
                              </w:rPr>
                            </w:pPr>
                            <w:r w:rsidRPr="00C91A80">
                              <w:rPr>
                                <w:sz w:val="18"/>
                                <w:szCs w:val="18"/>
                              </w:rPr>
                              <w:t>Mineral soil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0C07DF" id="_x0000_s1074" type="#_x0000_t202" style="position:absolute;left:0;text-align:left;margin-left:321.85pt;margin-top:10.6pt;width:58.9pt;height:45.8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" filled="f" stroked="f">
                <v:textbox>
                  <w:txbxContent>
                    <w:p w14:paraId="18EA9C08" w14:textId="24F8A952" w:rsidR="00FC56E2" w:rsidRPr="00C91A80" w:rsidRDefault="00FC56E2">
                      <w:pPr>
                        <w:rPr>
                          <w:sz w:val="18"/>
                          <w:szCs w:val="18"/>
                        </w:rPr>
                      </w:pPr>
                      <w:r w:rsidRPr="00C91A80">
                        <w:rPr>
                          <w:sz w:val="18"/>
                          <w:szCs w:val="18"/>
                        </w:rPr>
                        <w:t>O</w:t>
                      </w:r>
                      <w:r w:rsidRPr="00C91A80">
                        <w:rPr>
                          <w:rFonts w:hint="eastAsia"/>
                          <w:sz w:val="18"/>
                          <w:szCs w:val="18"/>
                        </w:rPr>
                        <w:t>rganic</w:t>
                      </w:r>
                      <w:r w:rsidRPr="00C91A80">
                        <w:rPr>
                          <w:sz w:val="18"/>
                          <w:szCs w:val="18"/>
                        </w:rPr>
                        <w:t xml:space="preserve"> soil</w:t>
                      </w:r>
                    </w:p>
                    <w:p w14:paraId="1EA7DF6F" w14:textId="2D1F143B" w:rsidR="00FC56E2" w:rsidRPr="00C91A80" w:rsidRDefault="00FC56E2">
                      <w:pPr>
                        <w:rPr>
                          <w:sz w:val="18"/>
                          <w:szCs w:val="18"/>
                        </w:rPr>
                      </w:pPr>
                      <w:r w:rsidRPr="00C91A80">
                        <w:rPr>
                          <w:sz w:val="18"/>
                          <w:szCs w:val="18"/>
                        </w:rPr>
                        <w:t>Mineral soil</w:t>
                      </w:r>
                    </w:p>
                  </w:txbxContent>
                </v:textbox>
                <w10:wrap type="square"/>
              </v:shape>
            </w:pict>
          </mc:Fallback>
        </mc:AlternateContent>
      </w:r>
      <w:r w:rsidRPr="00E60FCD">
        <w:rPr>
          <w:noProof/>
        </w:rPr>
        <mc:AlternateContent>
          <mc:Choice Requires="wps">
            <w:drawing>
              <wp:anchor distT="0" distB="0" distL="114300" distR="114300" simplePos="0" relativeHeight="251679744" behindDoc="0" locked="0" layoutInCell="1" allowOverlap="1" wp14:anchorId="18F60BE1" wp14:editId="35987106">
                <wp:simplePos x="0" y="0"/>
                <wp:positionH relativeFrom="column">
                  <wp:posOffset>487680</wp:posOffset>
                </wp:positionH>
                <wp:positionV relativeFrom="paragraph">
                  <wp:posOffset>372382</wp:posOffset>
                </wp:positionV>
                <wp:extent cx="4302760" cy="0"/>
                <wp:effectExtent l="0" t="0" r="21590" b="19050"/>
                <wp:wrapNone/>
                <wp:docPr id="4" name="直接连接符 4"/>
                <wp:cNvGraphicFramePr/>
                <a:graphic xmlns:a="http://schemas.openxmlformats.org/drawingml/2006/main">
                  <a:graphicData uri="http://schemas.microsoft.com/office/word/2010/wordprocessingShape">
                    <wps:wsp>
                      <wps:cNvCnPr/>
                      <wps:spPr>
                        <a:xfrm>
                          <a:off x="0" y="0"/>
                          <a:ext cx="430276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988F7E" id="直接连接符 4"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pt,29.3pt" to="377.2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" strokecolor="black [3213]" strokeweight=".5pt">
                <v:stroke dashstyle="dash" joinstyle="miter"/>
              </v:line>
            </w:pict>
          </mc:Fallback>
        </mc:AlternateContent>
      </w:r>
    </w:p>
    <w:p w14:paraId="0000A3C7" w14:textId="5C40C903" w:rsidR="00C91A80" w:rsidRPr="00E60FCD" w:rsidRDefault="00C91A80" w:rsidP="00F52F18">
      <w:pPr>
        <w:spacing w:before="50" w:line="480" w:lineRule="auto"/>
        <w:rPr>
          <w:rFonts w:ascii="Times New Roman" w:hAnsi="Times New Roman" w:cs="Times New Roman"/>
          <w:sz w:val="28"/>
          <w:szCs w:val="28"/>
        </w:rPr>
      </w:pPr>
    </w:p>
    <w:p w14:paraId="54629433" w14:textId="4CF40A5D" w:rsidR="00C91A80" w:rsidRPr="00E60FCD" w:rsidRDefault="00C91A80" w:rsidP="00F52F18">
      <w:pPr>
        <w:spacing w:before="50" w:line="480" w:lineRule="auto"/>
        <w:rPr>
          <w:rFonts w:ascii="Times New Roman" w:hAnsi="Times New Roman" w:cs="Times New Roman"/>
          <w:sz w:val="28"/>
          <w:szCs w:val="28"/>
        </w:rPr>
      </w:pPr>
    </w:p>
    <w:p w14:paraId="1C839B33" w14:textId="0BF0F9B8" w:rsidR="006D7BBA" w:rsidRPr="00E60FCD" w:rsidRDefault="00C91A80" w:rsidP="00B1667A">
      <w:pPr>
        <w:spacing w:beforeLines="50" w:before="156" w:line="480" w:lineRule="auto"/>
        <w:rPr>
          <w:rFonts w:ascii="Times New Roman" w:hAnsi="Times New Roman" w:cs="Times New Roman"/>
          <w:sz w:val="24"/>
        </w:rPr>
      </w:pPr>
      <w:r w:rsidRPr="00E60FCD">
        <w:rPr>
          <w:rFonts w:ascii="Times New Roman" w:hAnsi="Times New Roman" w:cs="Times New Roman"/>
          <w:b/>
          <w:sz w:val="24"/>
        </w:rPr>
        <w:t>Fig.</w:t>
      </w:r>
      <w:r w:rsidRPr="00E60FCD">
        <w:rPr>
          <w:rFonts w:ascii="Times New Roman" w:hAnsi="Times New Roman" w:cs="Times New Roman" w:hint="eastAsia"/>
          <w:b/>
          <w:sz w:val="24"/>
        </w:rPr>
        <w:t xml:space="preserve"> </w:t>
      </w:r>
      <w:r w:rsidR="00B1667A" w:rsidRPr="00E60FCD">
        <w:rPr>
          <w:rFonts w:ascii="Times New Roman" w:hAnsi="Times New Roman" w:cs="Times New Roman"/>
          <w:b/>
          <w:sz w:val="24"/>
        </w:rPr>
        <w:t>9</w:t>
      </w:r>
      <w:r w:rsidRPr="00E60FCD">
        <w:rPr>
          <w:rFonts w:ascii="Times New Roman" w:hAnsi="Times New Roman" w:cs="Times New Roman" w:hint="eastAsia"/>
          <w:b/>
          <w:sz w:val="24"/>
        </w:rPr>
        <w:t xml:space="preserve"> </w:t>
      </w:r>
      <w:r w:rsidRPr="00E60FCD">
        <w:rPr>
          <w:rFonts w:ascii="Times New Roman" w:hAnsi="Times New Roman" w:cs="Times New Roman" w:hint="eastAsia"/>
          <w:sz w:val="24"/>
        </w:rPr>
        <w:t>Vertical distribution of the three s</w:t>
      </w:r>
      <w:r w:rsidRPr="00E60FCD">
        <w:rPr>
          <w:rFonts w:ascii="Times New Roman" w:hAnsi="Times New Roman" w:cs="Times New Roman"/>
          <w:sz w:val="24"/>
        </w:rPr>
        <w:t>pectral ind</w:t>
      </w:r>
      <w:r w:rsidRPr="00E60FCD">
        <w:rPr>
          <w:rFonts w:ascii="Times New Roman" w:hAnsi="Times New Roman" w:cs="Times New Roman" w:hint="eastAsia"/>
          <w:sz w:val="24"/>
        </w:rPr>
        <w:t>ex</w:t>
      </w:r>
      <w:r w:rsidRPr="00E60FCD">
        <w:rPr>
          <w:rFonts w:ascii="Times New Roman" w:hAnsi="Times New Roman" w:cs="Times New Roman"/>
          <w:sz w:val="24"/>
        </w:rPr>
        <w:t xml:space="preserve">es </w:t>
      </w:r>
      <w:r w:rsidRPr="00E60FCD">
        <w:rPr>
          <w:rFonts w:ascii="Times New Roman" w:hAnsi="Times New Roman" w:cs="Times New Roman" w:hint="eastAsia"/>
          <w:sz w:val="24"/>
        </w:rPr>
        <w:t xml:space="preserve">for soil pore water along the soil profile </w:t>
      </w:r>
      <w:r w:rsidRPr="00E60FCD">
        <w:rPr>
          <w:rFonts w:ascii="Times New Roman" w:hAnsi="Times New Roman" w:cs="Times New Roman"/>
          <w:sz w:val="24"/>
        </w:rPr>
        <w:t>for</w:t>
      </w:r>
      <w:r w:rsidRPr="00E60FCD">
        <w:rPr>
          <w:rFonts w:ascii="Times New Roman" w:hAnsi="Times New Roman" w:cs="Times New Roman" w:hint="eastAsia"/>
          <w:sz w:val="24"/>
        </w:rPr>
        <w:t xml:space="preserve"> 2013. </w:t>
      </w:r>
    </w:p>
    <w:sectPr w:rsidR="006D7BBA" w:rsidRPr="00E60FCD" w:rsidSect="00537887">
      <w:pgSz w:w="11906" w:h="16838"/>
      <w:pgMar w:top="1440" w:right="1800" w:bottom="1440" w:left="1800" w:header="851" w:footer="992" w:gutter="0"/>
      <w:lnNumType w:countBy="1" w:restart="continuous"/>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A33517" w16cid:durableId="1D0911BB"/>
  <w16cid:commentId w16cid:paraId="64BD50B6" w16cid:durableId="1D0911BC"/>
  <w16cid:commentId w16cid:paraId="3927046F" w16cid:durableId="1D0911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CB1CC6" w14:textId="77777777" w:rsidR="008A6FF3" w:rsidRDefault="008A6FF3" w:rsidP="00083311">
      <w:r>
        <w:separator/>
      </w:r>
    </w:p>
  </w:endnote>
  <w:endnote w:type="continuationSeparator" w:id="0">
    <w:p w14:paraId="7FBE3359" w14:textId="77777777" w:rsidR="008A6FF3" w:rsidRDefault="008A6FF3" w:rsidP="0008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NGBOJL+TimesNewRoman">
    <w:altName w:val="宋体"/>
    <w:panose1 w:val="00000000000000000000"/>
    <w:charset w:val="86"/>
    <w:family w:val="roman"/>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dvGulliv-R">
    <w:altName w:val="方正兰亭超细黑简体"/>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2481538"/>
      <w:docPartObj>
        <w:docPartGallery w:val="Page Numbers (Bottom of Page)"/>
        <w:docPartUnique/>
      </w:docPartObj>
    </w:sdtPr>
    <w:sdtContent>
      <w:p w14:paraId="4A0DD971" w14:textId="25B6A626" w:rsidR="00FC56E2" w:rsidRDefault="00FC56E2">
        <w:pPr>
          <w:pStyle w:val="a5"/>
          <w:jc w:val="center"/>
        </w:pPr>
        <w:r>
          <w:fldChar w:fldCharType="begin"/>
        </w:r>
        <w:r>
          <w:instrText>PAGE   \* MERGEFORMAT</w:instrText>
        </w:r>
        <w:r>
          <w:fldChar w:fldCharType="separate"/>
        </w:r>
        <w:r w:rsidR="007927CC" w:rsidRPr="007927CC">
          <w:rPr>
            <w:noProof/>
            <w:lang w:val="zh-CN"/>
          </w:rPr>
          <w:t>49</w:t>
        </w:r>
        <w:r>
          <w:fldChar w:fldCharType="end"/>
        </w:r>
      </w:p>
    </w:sdtContent>
  </w:sdt>
  <w:p w14:paraId="77B7BF66" w14:textId="77777777" w:rsidR="00FC56E2" w:rsidRDefault="00FC56E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79A6B" w14:textId="77777777" w:rsidR="008A6FF3" w:rsidRDefault="008A6FF3" w:rsidP="00083311">
      <w:r>
        <w:separator/>
      </w:r>
    </w:p>
  </w:footnote>
  <w:footnote w:type="continuationSeparator" w:id="0">
    <w:p w14:paraId="14D392E3" w14:textId="77777777" w:rsidR="008A6FF3" w:rsidRDefault="008A6FF3" w:rsidP="000833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41AD4"/>
    <w:multiLevelType w:val="hybridMultilevel"/>
    <w:tmpl w:val="143CC858"/>
    <w:lvl w:ilvl="0" w:tplc="B7862E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3072998"/>
    <w:multiLevelType w:val="hybridMultilevel"/>
    <w:tmpl w:val="256633DE"/>
    <w:lvl w:ilvl="0" w:tplc="FE4E892E">
      <w:start w:val="1"/>
      <w:numFmt w:val="decimal"/>
      <w:lvlText w:val="(%1)"/>
      <w:lvlJc w:val="left"/>
      <w:pPr>
        <w:ind w:left="670" w:hanging="390"/>
      </w:pPr>
      <w:rPr>
        <w:rFonts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2">
    <w:nsid w:val="300859FD"/>
    <w:multiLevelType w:val="hybridMultilevel"/>
    <w:tmpl w:val="E7E27B68"/>
    <w:lvl w:ilvl="0" w:tplc="691277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1820D62"/>
    <w:multiLevelType w:val="hybridMultilevel"/>
    <w:tmpl w:val="FECC5AC2"/>
    <w:lvl w:ilvl="0" w:tplc="C07E2D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38E7EC8"/>
    <w:multiLevelType w:val="hybridMultilevel"/>
    <w:tmpl w:val="7C74FBBA"/>
    <w:lvl w:ilvl="0" w:tplc="691277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E2725EF"/>
    <w:multiLevelType w:val="hybridMultilevel"/>
    <w:tmpl w:val="715EB074"/>
    <w:lvl w:ilvl="0" w:tplc="ED8CC538">
      <w:start w:val="1"/>
      <w:numFmt w:val="decimal"/>
      <w:lvlText w:val="%1."/>
      <w:lvlJc w:val="left"/>
      <w:pPr>
        <w:ind w:left="360" w:hanging="360"/>
      </w:pPr>
      <w:rPr>
        <w:rFont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4A656F6"/>
    <w:multiLevelType w:val="hybridMultilevel"/>
    <w:tmpl w:val="DF68330C"/>
    <w:lvl w:ilvl="0" w:tplc="BAFCDC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53837F1"/>
    <w:multiLevelType w:val="hybridMultilevel"/>
    <w:tmpl w:val="92765B6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4A031B59"/>
    <w:multiLevelType w:val="hybridMultilevel"/>
    <w:tmpl w:val="3B5462C0"/>
    <w:lvl w:ilvl="0" w:tplc="E01C3A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3185289"/>
    <w:multiLevelType w:val="hybridMultilevel"/>
    <w:tmpl w:val="0FA6A9AC"/>
    <w:lvl w:ilvl="0" w:tplc="E8C0B81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6501AA7"/>
    <w:multiLevelType w:val="hybridMultilevel"/>
    <w:tmpl w:val="54082878"/>
    <w:lvl w:ilvl="0" w:tplc="691277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
  </w:num>
  <w:num w:numId="3">
    <w:abstractNumId w:val="3"/>
  </w:num>
  <w:num w:numId="4">
    <w:abstractNumId w:val="4"/>
  </w:num>
  <w:num w:numId="5">
    <w:abstractNumId w:val="10"/>
  </w:num>
  <w:num w:numId="6">
    <w:abstractNumId w:val="2"/>
  </w:num>
  <w:num w:numId="7">
    <w:abstractNumId w:val="7"/>
  </w:num>
  <w:num w:numId="8">
    <w:abstractNumId w:val="6"/>
  </w:num>
  <w:num w:numId="9">
    <w:abstractNumId w:val="0"/>
  </w:num>
  <w:num w:numId="10">
    <w:abstractNumId w:val="9"/>
  </w:num>
  <w:num w:numId="1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yd">
    <w15:presenceInfo w15:providerId="None" w15:userId="gy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3B2"/>
    <w:rsid w:val="000001B0"/>
    <w:rsid w:val="000003AC"/>
    <w:rsid w:val="0000052F"/>
    <w:rsid w:val="00000DB7"/>
    <w:rsid w:val="00000F23"/>
    <w:rsid w:val="000019BD"/>
    <w:rsid w:val="00001BFC"/>
    <w:rsid w:val="000024F3"/>
    <w:rsid w:val="00002CCD"/>
    <w:rsid w:val="00002F8B"/>
    <w:rsid w:val="00003068"/>
    <w:rsid w:val="000032C6"/>
    <w:rsid w:val="00003D4F"/>
    <w:rsid w:val="000045EA"/>
    <w:rsid w:val="00004BF9"/>
    <w:rsid w:val="00005332"/>
    <w:rsid w:val="000057B5"/>
    <w:rsid w:val="0000585B"/>
    <w:rsid w:val="00006CBC"/>
    <w:rsid w:val="000070D8"/>
    <w:rsid w:val="00007ADA"/>
    <w:rsid w:val="00010EAE"/>
    <w:rsid w:val="00011392"/>
    <w:rsid w:val="00011748"/>
    <w:rsid w:val="000119D1"/>
    <w:rsid w:val="00012E8F"/>
    <w:rsid w:val="000131D2"/>
    <w:rsid w:val="000139A6"/>
    <w:rsid w:val="00013AA2"/>
    <w:rsid w:val="00014002"/>
    <w:rsid w:val="000146E6"/>
    <w:rsid w:val="0001490B"/>
    <w:rsid w:val="00014A50"/>
    <w:rsid w:val="00014FF3"/>
    <w:rsid w:val="00015092"/>
    <w:rsid w:val="00016153"/>
    <w:rsid w:val="00016B01"/>
    <w:rsid w:val="00016EA3"/>
    <w:rsid w:val="0001768A"/>
    <w:rsid w:val="00017EA7"/>
    <w:rsid w:val="00020885"/>
    <w:rsid w:val="000227C2"/>
    <w:rsid w:val="00022C21"/>
    <w:rsid w:val="000230A6"/>
    <w:rsid w:val="000231FE"/>
    <w:rsid w:val="000246CE"/>
    <w:rsid w:val="000252BE"/>
    <w:rsid w:val="000265A9"/>
    <w:rsid w:val="0002712D"/>
    <w:rsid w:val="0002741C"/>
    <w:rsid w:val="00027A92"/>
    <w:rsid w:val="00027F67"/>
    <w:rsid w:val="00030209"/>
    <w:rsid w:val="000302B5"/>
    <w:rsid w:val="0003099F"/>
    <w:rsid w:val="0003105A"/>
    <w:rsid w:val="0003125F"/>
    <w:rsid w:val="00031CB0"/>
    <w:rsid w:val="00034561"/>
    <w:rsid w:val="00034720"/>
    <w:rsid w:val="00035D2F"/>
    <w:rsid w:val="00036038"/>
    <w:rsid w:val="00036FA0"/>
    <w:rsid w:val="000375AD"/>
    <w:rsid w:val="000377EF"/>
    <w:rsid w:val="00041D01"/>
    <w:rsid w:val="00042159"/>
    <w:rsid w:val="0004265A"/>
    <w:rsid w:val="00043130"/>
    <w:rsid w:val="0004319E"/>
    <w:rsid w:val="000440EA"/>
    <w:rsid w:val="00044B39"/>
    <w:rsid w:val="00044ECA"/>
    <w:rsid w:val="00045041"/>
    <w:rsid w:val="000451AC"/>
    <w:rsid w:val="000458AB"/>
    <w:rsid w:val="00045A28"/>
    <w:rsid w:val="00045A3C"/>
    <w:rsid w:val="00045F1B"/>
    <w:rsid w:val="0004682B"/>
    <w:rsid w:val="00046F3A"/>
    <w:rsid w:val="00047480"/>
    <w:rsid w:val="00047FF3"/>
    <w:rsid w:val="00050D18"/>
    <w:rsid w:val="00051ED0"/>
    <w:rsid w:val="00051F4D"/>
    <w:rsid w:val="0005373F"/>
    <w:rsid w:val="00053A62"/>
    <w:rsid w:val="00053E85"/>
    <w:rsid w:val="00054215"/>
    <w:rsid w:val="00054406"/>
    <w:rsid w:val="00054633"/>
    <w:rsid w:val="00054741"/>
    <w:rsid w:val="00055711"/>
    <w:rsid w:val="000567A7"/>
    <w:rsid w:val="000567F3"/>
    <w:rsid w:val="00060D69"/>
    <w:rsid w:val="00061CBD"/>
    <w:rsid w:val="00062557"/>
    <w:rsid w:val="000626AE"/>
    <w:rsid w:val="00063158"/>
    <w:rsid w:val="00063244"/>
    <w:rsid w:val="000635DE"/>
    <w:rsid w:val="0006391F"/>
    <w:rsid w:val="00063A84"/>
    <w:rsid w:val="00063D56"/>
    <w:rsid w:val="000640B6"/>
    <w:rsid w:val="00064229"/>
    <w:rsid w:val="0006529B"/>
    <w:rsid w:val="000653A5"/>
    <w:rsid w:val="0006557D"/>
    <w:rsid w:val="000666F6"/>
    <w:rsid w:val="00067A29"/>
    <w:rsid w:val="000703CA"/>
    <w:rsid w:val="00070A9A"/>
    <w:rsid w:val="00071035"/>
    <w:rsid w:val="00071111"/>
    <w:rsid w:val="000719FF"/>
    <w:rsid w:val="00071CAE"/>
    <w:rsid w:val="0007308B"/>
    <w:rsid w:val="0007322E"/>
    <w:rsid w:val="00073B77"/>
    <w:rsid w:val="00074275"/>
    <w:rsid w:val="00074BD9"/>
    <w:rsid w:val="00074CF6"/>
    <w:rsid w:val="00075140"/>
    <w:rsid w:val="00075489"/>
    <w:rsid w:val="00075BE8"/>
    <w:rsid w:val="000760F9"/>
    <w:rsid w:val="0007619E"/>
    <w:rsid w:val="000765F5"/>
    <w:rsid w:val="00076E30"/>
    <w:rsid w:val="000774BA"/>
    <w:rsid w:val="00081E9F"/>
    <w:rsid w:val="00083311"/>
    <w:rsid w:val="000838BF"/>
    <w:rsid w:val="00083AD9"/>
    <w:rsid w:val="00083D46"/>
    <w:rsid w:val="000842A6"/>
    <w:rsid w:val="00084B9E"/>
    <w:rsid w:val="000867A6"/>
    <w:rsid w:val="000868D3"/>
    <w:rsid w:val="00087358"/>
    <w:rsid w:val="00087717"/>
    <w:rsid w:val="0009038D"/>
    <w:rsid w:val="00090945"/>
    <w:rsid w:val="000910E7"/>
    <w:rsid w:val="00091C1E"/>
    <w:rsid w:val="00092A00"/>
    <w:rsid w:val="00092EAA"/>
    <w:rsid w:val="0009413E"/>
    <w:rsid w:val="0009545D"/>
    <w:rsid w:val="00096365"/>
    <w:rsid w:val="0009667F"/>
    <w:rsid w:val="00096BF3"/>
    <w:rsid w:val="000970E7"/>
    <w:rsid w:val="00097BA8"/>
    <w:rsid w:val="00097D74"/>
    <w:rsid w:val="000A00AD"/>
    <w:rsid w:val="000A043B"/>
    <w:rsid w:val="000A07F2"/>
    <w:rsid w:val="000A1200"/>
    <w:rsid w:val="000A1F62"/>
    <w:rsid w:val="000A24E5"/>
    <w:rsid w:val="000A2649"/>
    <w:rsid w:val="000A2EDD"/>
    <w:rsid w:val="000A33E2"/>
    <w:rsid w:val="000A344A"/>
    <w:rsid w:val="000A624B"/>
    <w:rsid w:val="000A6F70"/>
    <w:rsid w:val="000A7B58"/>
    <w:rsid w:val="000A7E03"/>
    <w:rsid w:val="000B0C43"/>
    <w:rsid w:val="000B2D92"/>
    <w:rsid w:val="000B4B33"/>
    <w:rsid w:val="000B50BB"/>
    <w:rsid w:val="000B576F"/>
    <w:rsid w:val="000B5948"/>
    <w:rsid w:val="000B5FD0"/>
    <w:rsid w:val="000B6C0F"/>
    <w:rsid w:val="000B6ED3"/>
    <w:rsid w:val="000B766C"/>
    <w:rsid w:val="000B76CC"/>
    <w:rsid w:val="000B7CAF"/>
    <w:rsid w:val="000C0198"/>
    <w:rsid w:val="000C0A2E"/>
    <w:rsid w:val="000C1E94"/>
    <w:rsid w:val="000C2599"/>
    <w:rsid w:val="000C25A0"/>
    <w:rsid w:val="000C2FAD"/>
    <w:rsid w:val="000C3427"/>
    <w:rsid w:val="000C4FE8"/>
    <w:rsid w:val="000C5EDA"/>
    <w:rsid w:val="000C696D"/>
    <w:rsid w:val="000C6A2D"/>
    <w:rsid w:val="000C6C84"/>
    <w:rsid w:val="000C6F04"/>
    <w:rsid w:val="000C7564"/>
    <w:rsid w:val="000C78CB"/>
    <w:rsid w:val="000D01B9"/>
    <w:rsid w:val="000D08A1"/>
    <w:rsid w:val="000D2464"/>
    <w:rsid w:val="000D3083"/>
    <w:rsid w:val="000D5E3D"/>
    <w:rsid w:val="000D63F7"/>
    <w:rsid w:val="000D6612"/>
    <w:rsid w:val="000D72D0"/>
    <w:rsid w:val="000D7777"/>
    <w:rsid w:val="000D782F"/>
    <w:rsid w:val="000E0125"/>
    <w:rsid w:val="000E0806"/>
    <w:rsid w:val="000E0D83"/>
    <w:rsid w:val="000E172D"/>
    <w:rsid w:val="000E29F3"/>
    <w:rsid w:val="000E439A"/>
    <w:rsid w:val="000E46BE"/>
    <w:rsid w:val="000E499B"/>
    <w:rsid w:val="000E4EC1"/>
    <w:rsid w:val="000E5875"/>
    <w:rsid w:val="000E602C"/>
    <w:rsid w:val="000E6B86"/>
    <w:rsid w:val="000E6C3D"/>
    <w:rsid w:val="000E7F0D"/>
    <w:rsid w:val="000F0372"/>
    <w:rsid w:val="000F095B"/>
    <w:rsid w:val="000F0F34"/>
    <w:rsid w:val="000F1567"/>
    <w:rsid w:val="000F1607"/>
    <w:rsid w:val="000F18A2"/>
    <w:rsid w:val="000F1ACE"/>
    <w:rsid w:val="000F1BB7"/>
    <w:rsid w:val="000F2617"/>
    <w:rsid w:val="000F30B3"/>
    <w:rsid w:val="000F3980"/>
    <w:rsid w:val="000F52F7"/>
    <w:rsid w:val="000F5E43"/>
    <w:rsid w:val="000F62FB"/>
    <w:rsid w:val="000F6B91"/>
    <w:rsid w:val="000F726C"/>
    <w:rsid w:val="000F79BF"/>
    <w:rsid w:val="000F7DEC"/>
    <w:rsid w:val="00100803"/>
    <w:rsid w:val="00101B27"/>
    <w:rsid w:val="00102B1A"/>
    <w:rsid w:val="001041E1"/>
    <w:rsid w:val="001044DB"/>
    <w:rsid w:val="00104C63"/>
    <w:rsid w:val="001058D0"/>
    <w:rsid w:val="00105986"/>
    <w:rsid w:val="00106089"/>
    <w:rsid w:val="00106AF1"/>
    <w:rsid w:val="00106BFD"/>
    <w:rsid w:val="00107FC2"/>
    <w:rsid w:val="00111158"/>
    <w:rsid w:val="0011409D"/>
    <w:rsid w:val="0011413F"/>
    <w:rsid w:val="00114902"/>
    <w:rsid w:val="00115F72"/>
    <w:rsid w:val="00117AC0"/>
    <w:rsid w:val="00117DA4"/>
    <w:rsid w:val="001217B6"/>
    <w:rsid w:val="00123364"/>
    <w:rsid w:val="001233EC"/>
    <w:rsid w:val="00123D5B"/>
    <w:rsid w:val="00123EAB"/>
    <w:rsid w:val="00123FC1"/>
    <w:rsid w:val="00124FE6"/>
    <w:rsid w:val="0012503C"/>
    <w:rsid w:val="00125574"/>
    <w:rsid w:val="001260DE"/>
    <w:rsid w:val="001260F0"/>
    <w:rsid w:val="0012741F"/>
    <w:rsid w:val="00131019"/>
    <w:rsid w:val="0013209B"/>
    <w:rsid w:val="00133D7B"/>
    <w:rsid w:val="00134D5D"/>
    <w:rsid w:val="00135BF8"/>
    <w:rsid w:val="00136558"/>
    <w:rsid w:val="0013685F"/>
    <w:rsid w:val="00136BB7"/>
    <w:rsid w:val="00136D71"/>
    <w:rsid w:val="0013724B"/>
    <w:rsid w:val="001376D8"/>
    <w:rsid w:val="00137C36"/>
    <w:rsid w:val="001403CE"/>
    <w:rsid w:val="00141CB6"/>
    <w:rsid w:val="001428CF"/>
    <w:rsid w:val="00142937"/>
    <w:rsid w:val="0014340E"/>
    <w:rsid w:val="001436E8"/>
    <w:rsid w:val="00143798"/>
    <w:rsid w:val="00143B87"/>
    <w:rsid w:val="00144B80"/>
    <w:rsid w:val="001450F8"/>
    <w:rsid w:val="0014598A"/>
    <w:rsid w:val="00145DB7"/>
    <w:rsid w:val="001462F2"/>
    <w:rsid w:val="00146392"/>
    <w:rsid w:val="001467D8"/>
    <w:rsid w:val="00146EA3"/>
    <w:rsid w:val="001470A0"/>
    <w:rsid w:val="00147519"/>
    <w:rsid w:val="00147FCD"/>
    <w:rsid w:val="00150F24"/>
    <w:rsid w:val="00151D19"/>
    <w:rsid w:val="00152148"/>
    <w:rsid w:val="00152FC8"/>
    <w:rsid w:val="0015376E"/>
    <w:rsid w:val="00154D3D"/>
    <w:rsid w:val="0015673D"/>
    <w:rsid w:val="00160F23"/>
    <w:rsid w:val="0016203A"/>
    <w:rsid w:val="00162799"/>
    <w:rsid w:val="0016341C"/>
    <w:rsid w:val="00164392"/>
    <w:rsid w:val="00164820"/>
    <w:rsid w:val="00164BB6"/>
    <w:rsid w:val="001653F2"/>
    <w:rsid w:val="00165DFC"/>
    <w:rsid w:val="001663D7"/>
    <w:rsid w:val="0016648C"/>
    <w:rsid w:val="00167572"/>
    <w:rsid w:val="0016777F"/>
    <w:rsid w:val="00167F8F"/>
    <w:rsid w:val="00170573"/>
    <w:rsid w:val="00170931"/>
    <w:rsid w:val="00170E2C"/>
    <w:rsid w:val="0017218C"/>
    <w:rsid w:val="001723B9"/>
    <w:rsid w:val="001724AF"/>
    <w:rsid w:val="001727FA"/>
    <w:rsid w:val="001728BD"/>
    <w:rsid w:val="00172D46"/>
    <w:rsid w:val="00174685"/>
    <w:rsid w:val="00174DB4"/>
    <w:rsid w:val="001758FF"/>
    <w:rsid w:val="00176527"/>
    <w:rsid w:val="00176816"/>
    <w:rsid w:val="00180BDF"/>
    <w:rsid w:val="00181660"/>
    <w:rsid w:val="00182874"/>
    <w:rsid w:val="00182933"/>
    <w:rsid w:val="0018430B"/>
    <w:rsid w:val="0018528C"/>
    <w:rsid w:val="00185AD4"/>
    <w:rsid w:val="0018601E"/>
    <w:rsid w:val="0018610D"/>
    <w:rsid w:val="001866DC"/>
    <w:rsid w:val="00187881"/>
    <w:rsid w:val="00187E47"/>
    <w:rsid w:val="0019005B"/>
    <w:rsid w:val="001901EE"/>
    <w:rsid w:val="00190651"/>
    <w:rsid w:val="00190A14"/>
    <w:rsid w:val="00190CE1"/>
    <w:rsid w:val="001912A9"/>
    <w:rsid w:val="0019199F"/>
    <w:rsid w:val="00193287"/>
    <w:rsid w:val="001932EE"/>
    <w:rsid w:val="001940B5"/>
    <w:rsid w:val="0019477F"/>
    <w:rsid w:val="00195408"/>
    <w:rsid w:val="00195719"/>
    <w:rsid w:val="001957F6"/>
    <w:rsid w:val="00196636"/>
    <w:rsid w:val="0019710E"/>
    <w:rsid w:val="00197162"/>
    <w:rsid w:val="00197A1F"/>
    <w:rsid w:val="00197B4D"/>
    <w:rsid w:val="001A0753"/>
    <w:rsid w:val="001A1CB8"/>
    <w:rsid w:val="001A206C"/>
    <w:rsid w:val="001A20BF"/>
    <w:rsid w:val="001A34FF"/>
    <w:rsid w:val="001A384A"/>
    <w:rsid w:val="001A5CF1"/>
    <w:rsid w:val="001A6833"/>
    <w:rsid w:val="001A76ED"/>
    <w:rsid w:val="001B0543"/>
    <w:rsid w:val="001B0CB1"/>
    <w:rsid w:val="001B15F0"/>
    <w:rsid w:val="001B1C96"/>
    <w:rsid w:val="001B1ED5"/>
    <w:rsid w:val="001B204F"/>
    <w:rsid w:val="001B3325"/>
    <w:rsid w:val="001B34B2"/>
    <w:rsid w:val="001B3905"/>
    <w:rsid w:val="001B3C4B"/>
    <w:rsid w:val="001B5CEB"/>
    <w:rsid w:val="001B64DB"/>
    <w:rsid w:val="001B702C"/>
    <w:rsid w:val="001B702D"/>
    <w:rsid w:val="001B780F"/>
    <w:rsid w:val="001B7C24"/>
    <w:rsid w:val="001B7E23"/>
    <w:rsid w:val="001C0664"/>
    <w:rsid w:val="001C074A"/>
    <w:rsid w:val="001C0FD5"/>
    <w:rsid w:val="001C14B8"/>
    <w:rsid w:val="001C15A2"/>
    <w:rsid w:val="001C1BA2"/>
    <w:rsid w:val="001C34C1"/>
    <w:rsid w:val="001C3928"/>
    <w:rsid w:val="001C477E"/>
    <w:rsid w:val="001C7141"/>
    <w:rsid w:val="001C76B1"/>
    <w:rsid w:val="001C7864"/>
    <w:rsid w:val="001C7D10"/>
    <w:rsid w:val="001C7F12"/>
    <w:rsid w:val="001D0070"/>
    <w:rsid w:val="001D0B5C"/>
    <w:rsid w:val="001D136C"/>
    <w:rsid w:val="001D1900"/>
    <w:rsid w:val="001D2E58"/>
    <w:rsid w:val="001D331E"/>
    <w:rsid w:val="001D4343"/>
    <w:rsid w:val="001D4B14"/>
    <w:rsid w:val="001D4DB3"/>
    <w:rsid w:val="001D6C92"/>
    <w:rsid w:val="001E0698"/>
    <w:rsid w:val="001E13D6"/>
    <w:rsid w:val="001E13F7"/>
    <w:rsid w:val="001E1DB3"/>
    <w:rsid w:val="001E264F"/>
    <w:rsid w:val="001E3691"/>
    <w:rsid w:val="001E3783"/>
    <w:rsid w:val="001E3FCB"/>
    <w:rsid w:val="001E4B65"/>
    <w:rsid w:val="001E4BD6"/>
    <w:rsid w:val="001E4BE4"/>
    <w:rsid w:val="001E4D5A"/>
    <w:rsid w:val="001E4EA4"/>
    <w:rsid w:val="001E5424"/>
    <w:rsid w:val="001E570B"/>
    <w:rsid w:val="001E5861"/>
    <w:rsid w:val="001E61EA"/>
    <w:rsid w:val="001E6A14"/>
    <w:rsid w:val="001E6E45"/>
    <w:rsid w:val="001E7D3C"/>
    <w:rsid w:val="001F01E6"/>
    <w:rsid w:val="001F08E1"/>
    <w:rsid w:val="001F0A72"/>
    <w:rsid w:val="001F1493"/>
    <w:rsid w:val="001F15BF"/>
    <w:rsid w:val="001F166D"/>
    <w:rsid w:val="001F1A1E"/>
    <w:rsid w:val="001F255C"/>
    <w:rsid w:val="001F31EF"/>
    <w:rsid w:val="001F348B"/>
    <w:rsid w:val="001F35D7"/>
    <w:rsid w:val="001F35DF"/>
    <w:rsid w:val="001F3B42"/>
    <w:rsid w:val="001F470D"/>
    <w:rsid w:val="001F6255"/>
    <w:rsid w:val="001F6F71"/>
    <w:rsid w:val="00200293"/>
    <w:rsid w:val="002005D4"/>
    <w:rsid w:val="002013DA"/>
    <w:rsid w:val="00201D84"/>
    <w:rsid w:val="00204B95"/>
    <w:rsid w:val="00205500"/>
    <w:rsid w:val="00205819"/>
    <w:rsid w:val="002063BB"/>
    <w:rsid w:val="00207692"/>
    <w:rsid w:val="00207EFC"/>
    <w:rsid w:val="00210036"/>
    <w:rsid w:val="00211CB6"/>
    <w:rsid w:val="00212726"/>
    <w:rsid w:val="00213090"/>
    <w:rsid w:val="002145CC"/>
    <w:rsid w:val="00214996"/>
    <w:rsid w:val="00214A19"/>
    <w:rsid w:val="00214A53"/>
    <w:rsid w:val="0021730D"/>
    <w:rsid w:val="0022041F"/>
    <w:rsid w:val="00220DDC"/>
    <w:rsid w:val="00221666"/>
    <w:rsid w:val="0022332F"/>
    <w:rsid w:val="00223DC5"/>
    <w:rsid w:val="0022454E"/>
    <w:rsid w:val="00224F6A"/>
    <w:rsid w:val="002250AB"/>
    <w:rsid w:val="002251A7"/>
    <w:rsid w:val="00226414"/>
    <w:rsid w:val="00226634"/>
    <w:rsid w:val="002267C0"/>
    <w:rsid w:val="002273B3"/>
    <w:rsid w:val="002303D0"/>
    <w:rsid w:val="0023045E"/>
    <w:rsid w:val="0023069C"/>
    <w:rsid w:val="00231EE2"/>
    <w:rsid w:val="00232B40"/>
    <w:rsid w:val="00233145"/>
    <w:rsid w:val="002339E1"/>
    <w:rsid w:val="00233BEB"/>
    <w:rsid w:val="00233F8F"/>
    <w:rsid w:val="00234A35"/>
    <w:rsid w:val="0023596F"/>
    <w:rsid w:val="00236B50"/>
    <w:rsid w:val="0023709C"/>
    <w:rsid w:val="00240E29"/>
    <w:rsid w:val="00242B50"/>
    <w:rsid w:val="002436B2"/>
    <w:rsid w:val="002440EB"/>
    <w:rsid w:val="00244217"/>
    <w:rsid w:val="00244509"/>
    <w:rsid w:val="00244AFF"/>
    <w:rsid w:val="00244B88"/>
    <w:rsid w:val="00245F0C"/>
    <w:rsid w:val="00246214"/>
    <w:rsid w:val="00246AF2"/>
    <w:rsid w:val="002478D8"/>
    <w:rsid w:val="002502FE"/>
    <w:rsid w:val="0025066A"/>
    <w:rsid w:val="002522F9"/>
    <w:rsid w:val="00252FA0"/>
    <w:rsid w:val="00253A26"/>
    <w:rsid w:val="00253FAA"/>
    <w:rsid w:val="00254A6F"/>
    <w:rsid w:val="00254D75"/>
    <w:rsid w:val="00256174"/>
    <w:rsid w:val="002576C9"/>
    <w:rsid w:val="00260115"/>
    <w:rsid w:val="00260495"/>
    <w:rsid w:val="00260B4B"/>
    <w:rsid w:val="00261BC1"/>
    <w:rsid w:val="00261CFB"/>
    <w:rsid w:val="00261EE7"/>
    <w:rsid w:val="00262C75"/>
    <w:rsid w:val="002635B0"/>
    <w:rsid w:val="002638D0"/>
    <w:rsid w:val="00263A70"/>
    <w:rsid w:val="0026452B"/>
    <w:rsid w:val="00264663"/>
    <w:rsid w:val="00264BB0"/>
    <w:rsid w:val="00265269"/>
    <w:rsid w:val="00265A99"/>
    <w:rsid w:val="00265AAD"/>
    <w:rsid w:val="00266244"/>
    <w:rsid w:val="002666D3"/>
    <w:rsid w:val="00266B39"/>
    <w:rsid w:val="00266B6F"/>
    <w:rsid w:val="00267267"/>
    <w:rsid w:val="002709A4"/>
    <w:rsid w:val="00271579"/>
    <w:rsid w:val="002741C8"/>
    <w:rsid w:val="00274238"/>
    <w:rsid w:val="0027430D"/>
    <w:rsid w:val="00274AB5"/>
    <w:rsid w:val="00275065"/>
    <w:rsid w:val="00275410"/>
    <w:rsid w:val="00276E47"/>
    <w:rsid w:val="002777A9"/>
    <w:rsid w:val="00277AC7"/>
    <w:rsid w:val="00277B86"/>
    <w:rsid w:val="00277CE3"/>
    <w:rsid w:val="00280361"/>
    <w:rsid w:val="0028046C"/>
    <w:rsid w:val="00280682"/>
    <w:rsid w:val="00280E4E"/>
    <w:rsid w:val="002816FE"/>
    <w:rsid w:val="00281B70"/>
    <w:rsid w:val="002826B1"/>
    <w:rsid w:val="00282B47"/>
    <w:rsid w:val="00283359"/>
    <w:rsid w:val="00283534"/>
    <w:rsid w:val="00283B21"/>
    <w:rsid w:val="00283B7D"/>
    <w:rsid w:val="002850C6"/>
    <w:rsid w:val="00285200"/>
    <w:rsid w:val="0028588F"/>
    <w:rsid w:val="002858C2"/>
    <w:rsid w:val="002862F7"/>
    <w:rsid w:val="00286EDF"/>
    <w:rsid w:val="002873FD"/>
    <w:rsid w:val="00287848"/>
    <w:rsid w:val="002879AB"/>
    <w:rsid w:val="00287FF0"/>
    <w:rsid w:val="002901B1"/>
    <w:rsid w:val="002908B9"/>
    <w:rsid w:val="002908FB"/>
    <w:rsid w:val="00290AF8"/>
    <w:rsid w:val="00291783"/>
    <w:rsid w:val="00291997"/>
    <w:rsid w:val="00292A5B"/>
    <w:rsid w:val="00293BFE"/>
    <w:rsid w:val="00293FBE"/>
    <w:rsid w:val="0029425D"/>
    <w:rsid w:val="002957A5"/>
    <w:rsid w:val="00295D85"/>
    <w:rsid w:val="002962A3"/>
    <w:rsid w:val="00296B17"/>
    <w:rsid w:val="002A02F9"/>
    <w:rsid w:val="002A0EBE"/>
    <w:rsid w:val="002A158B"/>
    <w:rsid w:val="002A18A0"/>
    <w:rsid w:val="002A1B55"/>
    <w:rsid w:val="002A1C72"/>
    <w:rsid w:val="002A67DC"/>
    <w:rsid w:val="002A6C56"/>
    <w:rsid w:val="002A72B0"/>
    <w:rsid w:val="002A730B"/>
    <w:rsid w:val="002A7449"/>
    <w:rsid w:val="002A778B"/>
    <w:rsid w:val="002B0006"/>
    <w:rsid w:val="002B233E"/>
    <w:rsid w:val="002B3354"/>
    <w:rsid w:val="002B3F6F"/>
    <w:rsid w:val="002B473E"/>
    <w:rsid w:val="002B4D56"/>
    <w:rsid w:val="002B541D"/>
    <w:rsid w:val="002B5B84"/>
    <w:rsid w:val="002C0052"/>
    <w:rsid w:val="002C0BAF"/>
    <w:rsid w:val="002C110D"/>
    <w:rsid w:val="002C15B9"/>
    <w:rsid w:val="002C1E4A"/>
    <w:rsid w:val="002C21BC"/>
    <w:rsid w:val="002C22EC"/>
    <w:rsid w:val="002C2B6E"/>
    <w:rsid w:val="002C324F"/>
    <w:rsid w:val="002C4301"/>
    <w:rsid w:val="002C437A"/>
    <w:rsid w:val="002C4E04"/>
    <w:rsid w:val="002C56E0"/>
    <w:rsid w:val="002C7032"/>
    <w:rsid w:val="002C71EF"/>
    <w:rsid w:val="002C72BE"/>
    <w:rsid w:val="002C76C9"/>
    <w:rsid w:val="002C7977"/>
    <w:rsid w:val="002D039D"/>
    <w:rsid w:val="002D062F"/>
    <w:rsid w:val="002D28C8"/>
    <w:rsid w:val="002D2E21"/>
    <w:rsid w:val="002D37C9"/>
    <w:rsid w:val="002D41A4"/>
    <w:rsid w:val="002D41CF"/>
    <w:rsid w:val="002D4B3B"/>
    <w:rsid w:val="002D545B"/>
    <w:rsid w:val="002D5FB0"/>
    <w:rsid w:val="002D63E6"/>
    <w:rsid w:val="002D78B3"/>
    <w:rsid w:val="002D7C4A"/>
    <w:rsid w:val="002E01E0"/>
    <w:rsid w:val="002E0389"/>
    <w:rsid w:val="002E09CB"/>
    <w:rsid w:val="002E0F4B"/>
    <w:rsid w:val="002E1D82"/>
    <w:rsid w:val="002E22A1"/>
    <w:rsid w:val="002E2463"/>
    <w:rsid w:val="002E3FD8"/>
    <w:rsid w:val="002E4121"/>
    <w:rsid w:val="002E422F"/>
    <w:rsid w:val="002E44F0"/>
    <w:rsid w:val="002E4BBA"/>
    <w:rsid w:val="002E539F"/>
    <w:rsid w:val="002E648D"/>
    <w:rsid w:val="002E6549"/>
    <w:rsid w:val="002E6C22"/>
    <w:rsid w:val="002E7B44"/>
    <w:rsid w:val="002E7D54"/>
    <w:rsid w:val="002F017E"/>
    <w:rsid w:val="002F0245"/>
    <w:rsid w:val="002F054D"/>
    <w:rsid w:val="002F0D10"/>
    <w:rsid w:val="002F0E88"/>
    <w:rsid w:val="002F21D6"/>
    <w:rsid w:val="002F2870"/>
    <w:rsid w:val="002F2E1A"/>
    <w:rsid w:val="002F301D"/>
    <w:rsid w:val="002F31A9"/>
    <w:rsid w:val="002F323D"/>
    <w:rsid w:val="002F37FD"/>
    <w:rsid w:val="002F3945"/>
    <w:rsid w:val="002F3E17"/>
    <w:rsid w:val="002F4334"/>
    <w:rsid w:val="002F43FB"/>
    <w:rsid w:val="002F4EA8"/>
    <w:rsid w:val="002F57EB"/>
    <w:rsid w:val="002F5AEA"/>
    <w:rsid w:val="002F5E75"/>
    <w:rsid w:val="002F65FE"/>
    <w:rsid w:val="002F796C"/>
    <w:rsid w:val="002F7D0A"/>
    <w:rsid w:val="003011C6"/>
    <w:rsid w:val="003018A0"/>
    <w:rsid w:val="00301A8C"/>
    <w:rsid w:val="00301C0D"/>
    <w:rsid w:val="00302135"/>
    <w:rsid w:val="00302914"/>
    <w:rsid w:val="00302AFE"/>
    <w:rsid w:val="003038A0"/>
    <w:rsid w:val="003038FC"/>
    <w:rsid w:val="00303A5E"/>
    <w:rsid w:val="00305481"/>
    <w:rsid w:val="003057A5"/>
    <w:rsid w:val="0030589D"/>
    <w:rsid w:val="00306086"/>
    <w:rsid w:val="00306291"/>
    <w:rsid w:val="00307DC9"/>
    <w:rsid w:val="00310508"/>
    <w:rsid w:val="003108A1"/>
    <w:rsid w:val="00312C2E"/>
    <w:rsid w:val="00313033"/>
    <w:rsid w:val="003130B3"/>
    <w:rsid w:val="00313282"/>
    <w:rsid w:val="00314253"/>
    <w:rsid w:val="0031490D"/>
    <w:rsid w:val="00314C07"/>
    <w:rsid w:val="00314CCF"/>
    <w:rsid w:val="00314F5B"/>
    <w:rsid w:val="0031686B"/>
    <w:rsid w:val="003201E5"/>
    <w:rsid w:val="003205CC"/>
    <w:rsid w:val="00320FC9"/>
    <w:rsid w:val="0032141A"/>
    <w:rsid w:val="00322914"/>
    <w:rsid w:val="003235EC"/>
    <w:rsid w:val="00325B8F"/>
    <w:rsid w:val="003264F0"/>
    <w:rsid w:val="00327302"/>
    <w:rsid w:val="003275E7"/>
    <w:rsid w:val="003277A6"/>
    <w:rsid w:val="00331DBB"/>
    <w:rsid w:val="003326B0"/>
    <w:rsid w:val="00332C0A"/>
    <w:rsid w:val="00332D33"/>
    <w:rsid w:val="00333536"/>
    <w:rsid w:val="00333E96"/>
    <w:rsid w:val="00334C3D"/>
    <w:rsid w:val="00335812"/>
    <w:rsid w:val="00335B63"/>
    <w:rsid w:val="00335BC2"/>
    <w:rsid w:val="00336E70"/>
    <w:rsid w:val="00340216"/>
    <w:rsid w:val="003405B7"/>
    <w:rsid w:val="00340CE2"/>
    <w:rsid w:val="00341424"/>
    <w:rsid w:val="0034187E"/>
    <w:rsid w:val="00341B74"/>
    <w:rsid w:val="00341C32"/>
    <w:rsid w:val="003425A8"/>
    <w:rsid w:val="0034388D"/>
    <w:rsid w:val="00343A4A"/>
    <w:rsid w:val="00343D16"/>
    <w:rsid w:val="003447FD"/>
    <w:rsid w:val="00345A1D"/>
    <w:rsid w:val="00345F6D"/>
    <w:rsid w:val="00346628"/>
    <w:rsid w:val="00346805"/>
    <w:rsid w:val="00347F74"/>
    <w:rsid w:val="00351A46"/>
    <w:rsid w:val="00351A6E"/>
    <w:rsid w:val="003532D3"/>
    <w:rsid w:val="0035337F"/>
    <w:rsid w:val="003539D7"/>
    <w:rsid w:val="00353CD8"/>
    <w:rsid w:val="00354662"/>
    <w:rsid w:val="00355899"/>
    <w:rsid w:val="00356346"/>
    <w:rsid w:val="003566FD"/>
    <w:rsid w:val="00362DF0"/>
    <w:rsid w:val="00364C10"/>
    <w:rsid w:val="00365AB6"/>
    <w:rsid w:val="00366E12"/>
    <w:rsid w:val="00366F4C"/>
    <w:rsid w:val="00367B00"/>
    <w:rsid w:val="00367D9D"/>
    <w:rsid w:val="003700A5"/>
    <w:rsid w:val="003708FE"/>
    <w:rsid w:val="0037285C"/>
    <w:rsid w:val="00372D61"/>
    <w:rsid w:val="00373188"/>
    <w:rsid w:val="00373466"/>
    <w:rsid w:val="003737B1"/>
    <w:rsid w:val="00373844"/>
    <w:rsid w:val="00373AE0"/>
    <w:rsid w:val="0037451C"/>
    <w:rsid w:val="00374522"/>
    <w:rsid w:val="003748AC"/>
    <w:rsid w:val="003756F0"/>
    <w:rsid w:val="003763D7"/>
    <w:rsid w:val="00377099"/>
    <w:rsid w:val="0037737B"/>
    <w:rsid w:val="00377C2D"/>
    <w:rsid w:val="00380759"/>
    <w:rsid w:val="00380825"/>
    <w:rsid w:val="00380851"/>
    <w:rsid w:val="0038095E"/>
    <w:rsid w:val="00380FDC"/>
    <w:rsid w:val="00381904"/>
    <w:rsid w:val="00381D2A"/>
    <w:rsid w:val="00382430"/>
    <w:rsid w:val="00382E83"/>
    <w:rsid w:val="00383C11"/>
    <w:rsid w:val="00383E0A"/>
    <w:rsid w:val="0038488E"/>
    <w:rsid w:val="00384AF6"/>
    <w:rsid w:val="00385405"/>
    <w:rsid w:val="00385E82"/>
    <w:rsid w:val="00386576"/>
    <w:rsid w:val="00386DDF"/>
    <w:rsid w:val="00387D23"/>
    <w:rsid w:val="003903FE"/>
    <w:rsid w:val="003918FD"/>
    <w:rsid w:val="00391C3B"/>
    <w:rsid w:val="00392271"/>
    <w:rsid w:val="0039333E"/>
    <w:rsid w:val="003942FF"/>
    <w:rsid w:val="0039462C"/>
    <w:rsid w:val="00394D92"/>
    <w:rsid w:val="0039517B"/>
    <w:rsid w:val="0039538B"/>
    <w:rsid w:val="00397820"/>
    <w:rsid w:val="00397A85"/>
    <w:rsid w:val="00397DDB"/>
    <w:rsid w:val="003A0418"/>
    <w:rsid w:val="003A057E"/>
    <w:rsid w:val="003A16E2"/>
    <w:rsid w:val="003A20F5"/>
    <w:rsid w:val="003A3778"/>
    <w:rsid w:val="003A4245"/>
    <w:rsid w:val="003A4AD3"/>
    <w:rsid w:val="003A52B6"/>
    <w:rsid w:val="003A6FCF"/>
    <w:rsid w:val="003A7236"/>
    <w:rsid w:val="003B0720"/>
    <w:rsid w:val="003B13FE"/>
    <w:rsid w:val="003B1974"/>
    <w:rsid w:val="003B1F4E"/>
    <w:rsid w:val="003B20F5"/>
    <w:rsid w:val="003B3D4F"/>
    <w:rsid w:val="003B3F9E"/>
    <w:rsid w:val="003B4025"/>
    <w:rsid w:val="003B49A7"/>
    <w:rsid w:val="003B4B05"/>
    <w:rsid w:val="003B4C64"/>
    <w:rsid w:val="003B5040"/>
    <w:rsid w:val="003B5696"/>
    <w:rsid w:val="003B5705"/>
    <w:rsid w:val="003B571D"/>
    <w:rsid w:val="003B6815"/>
    <w:rsid w:val="003B6FE4"/>
    <w:rsid w:val="003C05E3"/>
    <w:rsid w:val="003C090A"/>
    <w:rsid w:val="003C1051"/>
    <w:rsid w:val="003C10B2"/>
    <w:rsid w:val="003C335F"/>
    <w:rsid w:val="003C3F8C"/>
    <w:rsid w:val="003C419A"/>
    <w:rsid w:val="003C44AB"/>
    <w:rsid w:val="003C4668"/>
    <w:rsid w:val="003C5753"/>
    <w:rsid w:val="003C6264"/>
    <w:rsid w:val="003C6496"/>
    <w:rsid w:val="003C655D"/>
    <w:rsid w:val="003C6989"/>
    <w:rsid w:val="003C6CC6"/>
    <w:rsid w:val="003C7649"/>
    <w:rsid w:val="003C7D5C"/>
    <w:rsid w:val="003C7EBE"/>
    <w:rsid w:val="003D1211"/>
    <w:rsid w:val="003D1F4B"/>
    <w:rsid w:val="003D35EC"/>
    <w:rsid w:val="003D3610"/>
    <w:rsid w:val="003D3A1E"/>
    <w:rsid w:val="003D4BE3"/>
    <w:rsid w:val="003D5B6F"/>
    <w:rsid w:val="003D66CF"/>
    <w:rsid w:val="003D6804"/>
    <w:rsid w:val="003D6EA1"/>
    <w:rsid w:val="003D72BB"/>
    <w:rsid w:val="003D737F"/>
    <w:rsid w:val="003D7EE6"/>
    <w:rsid w:val="003D7F13"/>
    <w:rsid w:val="003D7F60"/>
    <w:rsid w:val="003E17D9"/>
    <w:rsid w:val="003E1EE4"/>
    <w:rsid w:val="003E206E"/>
    <w:rsid w:val="003E20D3"/>
    <w:rsid w:val="003E3503"/>
    <w:rsid w:val="003E3EFF"/>
    <w:rsid w:val="003E4696"/>
    <w:rsid w:val="003E4725"/>
    <w:rsid w:val="003E478F"/>
    <w:rsid w:val="003E5981"/>
    <w:rsid w:val="003E6123"/>
    <w:rsid w:val="003E626B"/>
    <w:rsid w:val="003E685C"/>
    <w:rsid w:val="003E6C9A"/>
    <w:rsid w:val="003F031B"/>
    <w:rsid w:val="003F0791"/>
    <w:rsid w:val="003F0BEC"/>
    <w:rsid w:val="003F1928"/>
    <w:rsid w:val="003F3F9E"/>
    <w:rsid w:val="003F416F"/>
    <w:rsid w:val="003F4DD5"/>
    <w:rsid w:val="003F4EF5"/>
    <w:rsid w:val="003F540A"/>
    <w:rsid w:val="003F6335"/>
    <w:rsid w:val="003F73FA"/>
    <w:rsid w:val="003F76FB"/>
    <w:rsid w:val="003F7A8A"/>
    <w:rsid w:val="003F7C52"/>
    <w:rsid w:val="003F7DF6"/>
    <w:rsid w:val="00400B7B"/>
    <w:rsid w:val="00401024"/>
    <w:rsid w:val="0040232F"/>
    <w:rsid w:val="004028AC"/>
    <w:rsid w:val="00404A98"/>
    <w:rsid w:val="00405823"/>
    <w:rsid w:val="00405910"/>
    <w:rsid w:val="00406968"/>
    <w:rsid w:val="00406AD7"/>
    <w:rsid w:val="004070D0"/>
    <w:rsid w:val="004077E0"/>
    <w:rsid w:val="00407B09"/>
    <w:rsid w:val="00407D19"/>
    <w:rsid w:val="00410262"/>
    <w:rsid w:val="00410598"/>
    <w:rsid w:val="004113AD"/>
    <w:rsid w:val="0041248F"/>
    <w:rsid w:val="00412D74"/>
    <w:rsid w:val="0041305D"/>
    <w:rsid w:val="0041332C"/>
    <w:rsid w:val="00413600"/>
    <w:rsid w:val="00413DB1"/>
    <w:rsid w:val="00413EDB"/>
    <w:rsid w:val="00414BDA"/>
    <w:rsid w:val="00415172"/>
    <w:rsid w:val="004153D2"/>
    <w:rsid w:val="00416D3D"/>
    <w:rsid w:val="00416E34"/>
    <w:rsid w:val="004178A2"/>
    <w:rsid w:val="0042029F"/>
    <w:rsid w:val="00421D91"/>
    <w:rsid w:val="00422B87"/>
    <w:rsid w:val="00422CD0"/>
    <w:rsid w:val="00422D1C"/>
    <w:rsid w:val="00423283"/>
    <w:rsid w:val="00426282"/>
    <w:rsid w:val="00426623"/>
    <w:rsid w:val="004266DF"/>
    <w:rsid w:val="00426DBE"/>
    <w:rsid w:val="0042726C"/>
    <w:rsid w:val="00427D08"/>
    <w:rsid w:val="00427EC5"/>
    <w:rsid w:val="00430A9F"/>
    <w:rsid w:val="00430D23"/>
    <w:rsid w:val="00431B54"/>
    <w:rsid w:val="00432D84"/>
    <w:rsid w:val="004335AC"/>
    <w:rsid w:val="00433626"/>
    <w:rsid w:val="00433728"/>
    <w:rsid w:val="00433A62"/>
    <w:rsid w:val="00433E03"/>
    <w:rsid w:val="004346A0"/>
    <w:rsid w:val="00434C50"/>
    <w:rsid w:val="00434F1B"/>
    <w:rsid w:val="004352EC"/>
    <w:rsid w:val="00435E68"/>
    <w:rsid w:val="00436224"/>
    <w:rsid w:val="00436C24"/>
    <w:rsid w:val="0043710C"/>
    <w:rsid w:val="00437C60"/>
    <w:rsid w:val="004414FD"/>
    <w:rsid w:val="00441573"/>
    <w:rsid w:val="00441DB6"/>
    <w:rsid w:val="004423D9"/>
    <w:rsid w:val="00442A77"/>
    <w:rsid w:val="00442C29"/>
    <w:rsid w:val="00442DDC"/>
    <w:rsid w:val="0044308C"/>
    <w:rsid w:val="00443881"/>
    <w:rsid w:val="00444755"/>
    <w:rsid w:val="004449FF"/>
    <w:rsid w:val="00445BC5"/>
    <w:rsid w:val="004461F2"/>
    <w:rsid w:val="004467B6"/>
    <w:rsid w:val="00447019"/>
    <w:rsid w:val="0044791B"/>
    <w:rsid w:val="00451DB3"/>
    <w:rsid w:val="00451DD7"/>
    <w:rsid w:val="00451DEE"/>
    <w:rsid w:val="00452DBF"/>
    <w:rsid w:val="0045340E"/>
    <w:rsid w:val="0045429C"/>
    <w:rsid w:val="00454CAC"/>
    <w:rsid w:val="004558A1"/>
    <w:rsid w:val="00455A56"/>
    <w:rsid w:val="00455AB8"/>
    <w:rsid w:val="00455DC7"/>
    <w:rsid w:val="00456EEB"/>
    <w:rsid w:val="00457615"/>
    <w:rsid w:val="00460226"/>
    <w:rsid w:val="00460FD2"/>
    <w:rsid w:val="004616D9"/>
    <w:rsid w:val="004618B2"/>
    <w:rsid w:val="004623EB"/>
    <w:rsid w:val="00463190"/>
    <w:rsid w:val="00464CC2"/>
    <w:rsid w:val="004650DD"/>
    <w:rsid w:val="004659A4"/>
    <w:rsid w:val="004674EC"/>
    <w:rsid w:val="00467530"/>
    <w:rsid w:val="004675AB"/>
    <w:rsid w:val="00467E01"/>
    <w:rsid w:val="00471E63"/>
    <w:rsid w:val="00471EEB"/>
    <w:rsid w:val="004725CD"/>
    <w:rsid w:val="00473100"/>
    <w:rsid w:val="004737BD"/>
    <w:rsid w:val="004737BF"/>
    <w:rsid w:val="00474820"/>
    <w:rsid w:val="0047502D"/>
    <w:rsid w:val="004774D8"/>
    <w:rsid w:val="00477645"/>
    <w:rsid w:val="00477808"/>
    <w:rsid w:val="00477B14"/>
    <w:rsid w:val="00480101"/>
    <w:rsid w:val="004804AE"/>
    <w:rsid w:val="0048083C"/>
    <w:rsid w:val="004812BE"/>
    <w:rsid w:val="0048169D"/>
    <w:rsid w:val="004826E9"/>
    <w:rsid w:val="00483394"/>
    <w:rsid w:val="004833C1"/>
    <w:rsid w:val="00483808"/>
    <w:rsid w:val="004843E9"/>
    <w:rsid w:val="00484410"/>
    <w:rsid w:val="00484739"/>
    <w:rsid w:val="004850D6"/>
    <w:rsid w:val="00485C14"/>
    <w:rsid w:val="004864EE"/>
    <w:rsid w:val="00486AF5"/>
    <w:rsid w:val="004877BF"/>
    <w:rsid w:val="004903EE"/>
    <w:rsid w:val="0049040B"/>
    <w:rsid w:val="004907AB"/>
    <w:rsid w:val="00490831"/>
    <w:rsid w:val="004913D5"/>
    <w:rsid w:val="004913DE"/>
    <w:rsid w:val="0049173B"/>
    <w:rsid w:val="0049298F"/>
    <w:rsid w:val="004929B4"/>
    <w:rsid w:val="00493E90"/>
    <w:rsid w:val="00494083"/>
    <w:rsid w:val="0049468E"/>
    <w:rsid w:val="00494F9B"/>
    <w:rsid w:val="004952D1"/>
    <w:rsid w:val="00495934"/>
    <w:rsid w:val="0049637C"/>
    <w:rsid w:val="00496A01"/>
    <w:rsid w:val="004970FF"/>
    <w:rsid w:val="00497208"/>
    <w:rsid w:val="004A010D"/>
    <w:rsid w:val="004A052D"/>
    <w:rsid w:val="004A0D37"/>
    <w:rsid w:val="004A0EDA"/>
    <w:rsid w:val="004A1098"/>
    <w:rsid w:val="004A1C81"/>
    <w:rsid w:val="004A2475"/>
    <w:rsid w:val="004A2C45"/>
    <w:rsid w:val="004A2EC7"/>
    <w:rsid w:val="004A4104"/>
    <w:rsid w:val="004A44D9"/>
    <w:rsid w:val="004A504F"/>
    <w:rsid w:val="004A5729"/>
    <w:rsid w:val="004A5EC4"/>
    <w:rsid w:val="004A6483"/>
    <w:rsid w:val="004A6C4A"/>
    <w:rsid w:val="004A6EF6"/>
    <w:rsid w:val="004A6F21"/>
    <w:rsid w:val="004B1D27"/>
    <w:rsid w:val="004B409C"/>
    <w:rsid w:val="004B4902"/>
    <w:rsid w:val="004B5820"/>
    <w:rsid w:val="004B6C25"/>
    <w:rsid w:val="004B7329"/>
    <w:rsid w:val="004B7528"/>
    <w:rsid w:val="004B75FF"/>
    <w:rsid w:val="004B7BFB"/>
    <w:rsid w:val="004C06D5"/>
    <w:rsid w:val="004C1055"/>
    <w:rsid w:val="004C1315"/>
    <w:rsid w:val="004C1749"/>
    <w:rsid w:val="004C2BCF"/>
    <w:rsid w:val="004C3574"/>
    <w:rsid w:val="004C360C"/>
    <w:rsid w:val="004C4970"/>
    <w:rsid w:val="004C5021"/>
    <w:rsid w:val="004C5B4F"/>
    <w:rsid w:val="004C610B"/>
    <w:rsid w:val="004C63FB"/>
    <w:rsid w:val="004C7879"/>
    <w:rsid w:val="004C7E5A"/>
    <w:rsid w:val="004C7E8E"/>
    <w:rsid w:val="004C7EC6"/>
    <w:rsid w:val="004D1434"/>
    <w:rsid w:val="004D160F"/>
    <w:rsid w:val="004D1998"/>
    <w:rsid w:val="004D1A46"/>
    <w:rsid w:val="004D2415"/>
    <w:rsid w:val="004D2B45"/>
    <w:rsid w:val="004D306A"/>
    <w:rsid w:val="004D32C6"/>
    <w:rsid w:val="004D3923"/>
    <w:rsid w:val="004D4062"/>
    <w:rsid w:val="004D44C1"/>
    <w:rsid w:val="004D5C40"/>
    <w:rsid w:val="004D6473"/>
    <w:rsid w:val="004D705F"/>
    <w:rsid w:val="004D733B"/>
    <w:rsid w:val="004D7B94"/>
    <w:rsid w:val="004D7D11"/>
    <w:rsid w:val="004E01A0"/>
    <w:rsid w:val="004E1B2F"/>
    <w:rsid w:val="004E3182"/>
    <w:rsid w:val="004E3F64"/>
    <w:rsid w:val="004E3FCC"/>
    <w:rsid w:val="004E4DA1"/>
    <w:rsid w:val="004E57CA"/>
    <w:rsid w:val="004E599F"/>
    <w:rsid w:val="004E5C9F"/>
    <w:rsid w:val="004E5E9B"/>
    <w:rsid w:val="004E65DE"/>
    <w:rsid w:val="004E6DDC"/>
    <w:rsid w:val="004E726F"/>
    <w:rsid w:val="004E76B4"/>
    <w:rsid w:val="004E770E"/>
    <w:rsid w:val="004F3249"/>
    <w:rsid w:val="004F4F52"/>
    <w:rsid w:val="004F5526"/>
    <w:rsid w:val="004F609F"/>
    <w:rsid w:val="004F7268"/>
    <w:rsid w:val="00500D96"/>
    <w:rsid w:val="005018B2"/>
    <w:rsid w:val="005018DF"/>
    <w:rsid w:val="00501CB8"/>
    <w:rsid w:val="00501F7F"/>
    <w:rsid w:val="0050244C"/>
    <w:rsid w:val="00502DA6"/>
    <w:rsid w:val="00502E44"/>
    <w:rsid w:val="00503178"/>
    <w:rsid w:val="0050335D"/>
    <w:rsid w:val="005033E7"/>
    <w:rsid w:val="005042DC"/>
    <w:rsid w:val="00506939"/>
    <w:rsid w:val="00506DE1"/>
    <w:rsid w:val="00507066"/>
    <w:rsid w:val="005072F7"/>
    <w:rsid w:val="005073BF"/>
    <w:rsid w:val="00507B36"/>
    <w:rsid w:val="00510390"/>
    <w:rsid w:val="005104D8"/>
    <w:rsid w:val="005105AE"/>
    <w:rsid w:val="005108B4"/>
    <w:rsid w:val="00510D3D"/>
    <w:rsid w:val="005110BE"/>
    <w:rsid w:val="0051155D"/>
    <w:rsid w:val="005115EB"/>
    <w:rsid w:val="00511F51"/>
    <w:rsid w:val="00512117"/>
    <w:rsid w:val="00512514"/>
    <w:rsid w:val="005127FD"/>
    <w:rsid w:val="00514671"/>
    <w:rsid w:val="00515A50"/>
    <w:rsid w:val="0051646C"/>
    <w:rsid w:val="00516570"/>
    <w:rsid w:val="00516C17"/>
    <w:rsid w:val="0051708D"/>
    <w:rsid w:val="005174B6"/>
    <w:rsid w:val="00517DA3"/>
    <w:rsid w:val="00517E47"/>
    <w:rsid w:val="00520853"/>
    <w:rsid w:val="00520ECD"/>
    <w:rsid w:val="00521ADA"/>
    <w:rsid w:val="005220B9"/>
    <w:rsid w:val="00522630"/>
    <w:rsid w:val="005227FB"/>
    <w:rsid w:val="00522CE4"/>
    <w:rsid w:val="00522D48"/>
    <w:rsid w:val="005230F2"/>
    <w:rsid w:val="00523260"/>
    <w:rsid w:val="005244B6"/>
    <w:rsid w:val="005266A9"/>
    <w:rsid w:val="00526908"/>
    <w:rsid w:val="005269B1"/>
    <w:rsid w:val="00527406"/>
    <w:rsid w:val="0052765C"/>
    <w:rsid w:val="00527E20"/>
    <w:rsid w:val="005307C2"/>
    <w:rsid w:val="00530A8E"/>
    <w:rsid w:val="00530DFD"/>
    <w:rsid w:val="0053118E"/>
    <w:rsid w:val="00531C5B"/>
    <w:rsid w:val="0053268F"/>
    <w:rsid w:val="0053310D"/>
    <w:rsid w:val="00533335"/>
    <w:rsid w:val="0053430F"/>
    <w:rsid w:val="005348E9"/>
    <w:rsid w:val="00535256"/>
    <w:rsid w:val="00535C03"/>
    <w:rsid w:val="00536028"/>
    <w:rsid w:val="00536BF4"/>
    <w:rsid w:val="00537887"/>
    <w:rsid w:val="005379FA"/>
    <w:rsid w:val="00541067"/>
    <w:rsid w:val="00541EA8"/>
    <w:rsid w:val="0054212D"/>
    <w:rsid w:val="00542C73"/>
    <w:rsid w:val="00543400"/>
    <w:rsid w:val="005442D2"/>
    <w:rsid w:val="0054438E"/>
    <w:rsid w:val="00544DC4"/>
    <w:rsid w:val="005457A8"/>
    <w:rsid w:val="00545F4C"/>
    <w:rsid w:val="0054625F"/>
    <w:rsid w:val="005475A0"/>
    <w:rsid w:val="00547ED5"/>
    <w:rsid w:val="005503BF"/>
    <w:rsid w:val="0055166D"/>
    <w:rsid w:val="00551EB9"/>
    <w:rsid w:val="00552E68"/>
    <w:rsid w:val="005533D3"/>
    <w:rsid w:val="00553627"/>
    <w:rsid w:val="00553B32"/>
    <w:rsid w:val="00553E7C"/>
    <w:rsid w:val="00554748"/>
    <w:rsid w:val="0055518F"/>
    <w:rsid w:val="00557EBE"/>
    <w:rsid w:val="00557F9A"/>
    <w:rsid w:val="0056029C"/>
    <w:rsid w:val="005606FA"/>
    <w:rsid w:val="00561460"/>
    <w:rsid w:val="00561AE0"/>
    <w:rsid w:val="00561C7A"/>
    <w:rsid w:val="005622B9"/>
    <w:rsid w:val="00563401"/>
    <w:rsid w:val="00563BCF"/>
    <w:rsid w:val="00563DA0"/>
    <w:rsid w:val="005644DE"/>
    <w:rsid w:val="00564581"/>
    <w:rsid w:val="0056487B"/>
    <w:rsid w:val="0056517A"/>
    <w:rsid w:val="0056519E"/>
    <w:rsid w:val="005653DC"/>
    <w:rsid w:val="00565835"/>
    <w:rsid w:val="005670E8"/>
    <w:rsid w:val="005676B3"/>
    <w:rsid w:val="00567C28"/>
    <w:rsid w:val="0057012C"/>
    <w:rsid w:val="00570D3F"/>
    <w:rsid w:val="00570E28"/>
    <w:rsid w:val="00571988"/>
    <w:rsid w:val="0057210A"/>
    <w:rsid w:val="005721BD"/>
    <w:rsid w:val="00573007"/>
    <w:rsid w:val="005739DF"/>
    <w:rsid w:val="0057424A"/>
    <w:rsid w:val="00574444"/>
    <w:rsid w:val="00574487"/>
    <w:rsid w:val="00575B98"/>
    <w:rsid w:val="00577678"/>
    <w:rsid w:val="00580AEF"/>
    <w:rsid w:val="00580CC5"/>
    <w:rsid w:val="005811D4"/>
    <w:rsid w:val="00581B74"/>
    <w:rsid w:val="0058232B"/>
    <w:rsid w:val="00584B0E"/>
    <w:rsid w:val="00584D12"/>
    <w:rsid w:val="00585341"/>
    <w:rsid w:val="00585A09"/>
    <w:rsid w:val="00586233"/>
    <w:rsid w:val="00586298"/>
    <w:rsid w:val="00586CFF"/>
    <w:rsid w:val="00587932"/>
    <w:rsid w:val="00587B63"/>
    <w:rsid w:val="00591379"/>
    <w:rsid w:val="005916B0"/>
    <w:rsid w:val="00591CA4"/>
    <w:rsid w:val="00592911"/>
    <w:rsid w:val="00594236"/>
    <w:rsid w:val="0059434D"/>
    <w:rsid w:val="00594CEE"/>
    <w:rsid w:val="005958EC"/>
    <w:rsid w:val="00596575"/>
    <w:rsid w:val="00596FFA"/>
    <w:rsid w:val="0059705D"/>
    <w:rsid w:val="00597D8E"/>
    <w:rsid w:val="005A08DE"/>
    <w:rsid w:val="005A1480"/>
    <w:rsid w:val="005A20FB"/>
    <w:rsid w:val="005A374B"/>
    <w:rsid w:val="005A37D8"/>
    <w:rsid w:val="005A3830"/>
    <w:rsid w:val="005A394D"/>
    <w:rsid w:val="005A3D9E"/>
    <w:rsid w:val="005A4209"/>
    <w:rsid w:val="005A4D5A"/>
    <w:rsid w:val="005A544F"/>
    <w:rsid w:val="005A664E"/>
    <w:rsid w:val="005A6836"/>
    <w:rsid w:val="005A691C"/>
    <w:rsid w:val="005A6A20"/>
    <w:rsid w:val="005A6D19"/>
    <w:rsid w:val="005A717B"/>
    <w:rsid w:val="005A74E1"/>
    <w:rsid w:val="005A7C3A"/>
    <w:rsid w:val="005A7DC8"/>
    <w:rsid w:val="005B008D"/>
    <w:rsid w:val="005B05E1"/>
    <w:rsid w:val="005B0C0C"/>
    <w:rsid w:val="005B1C0D"/>
    <w:rsid w:val="005B23B8"/>
    <w:rsid w:val="005B25C4"/>
    <w:rsid w:val="005B369F"/>
    <w:rsid w:val="005B39D2"/>
    <w:rsid w:val="005B3F09"/>
    <w:rsid w:val="005B4535"/>
    <w:rsid w:val="005B48FF"/>
    <w:rsid w:val="005B54AF"/>
    <w:rsid w:val="005B5772"/>
    <w:rsid w:val="005B74BF"/>
    <w:rsid w:val="005B78EA"/>
    <w:rsid w:val="005C00A6"/>
    <w:rsid w:val="005C00E0"/>
    <w:rsid w:val="005C1F5A"/>
    <w:rsid w:val="005C2027"/>
    <w:rsid w:val="005C2F2C"/>
    <w:rsid w:val="005C30DB"/>
    <w:rsid w:val="005C30E4"/>
    <w:rsid w:val="005C36F3"/>
    <w:rsid w:val="005C3A1B"/>
    <w:rsid w:val="005C7389"/>
    <w:rsid w:val="005C763F"/>
    <w:rsid w:val="005C7AA2"/>
    <w:rsid w:val="005C7F39"/>
    <w:rsid w:val="005C7F9C"/>
    <w:rsid w:val="005D0842"/>
    <w:rsid w:val="005D0CF7"/>
    <w:rsid w:val="005D0F81"/>
    <w:rsid w:val="005D1B26"/>
    <w:rsid w:val="005D2308"/>
    <w:rsid w:val="005D297D"/>
    <w:rsid w:val="005D3630"/>
    <w:rsid w:val="005D3890"/>
    <w:rsid w:val="005D3D15"/>
    <w:rsid w:val="005D460F"/>
    <w:rsid w:val="005D4735"/>
    <w:rsid w:val="005D54E5"/>
    <w:rsid w:val="005D572C"/>
    <w:rsid w:val="005D612F"/>
    <w:rsid w:val="005D66A0"/>
    <w:rsid w:val="005D6AC1"/>
    <w:rsid w:val="005D6C6B"/>
    <w:rsid w:val="005D7042"/>
    <w:rsid w:val="005D748F"/>
    <w:rsid w:val="005D79DC"/>
    <w:rsid w:val="005E02F2"/>
    <w:rsid w:val="005E0763"/>
    <w:rsid w:val="005E0917"/>
    <w:rsid w:val="005E0A10"/>
    <w:rsid w:val="005E0F7A"/>
    <w:rsid w:val="005E119D"/>
    <w:rsid w:val="005E13F9"/>
    <w:rsid w:val="005E171A"/>
    <w:rsid w:val="005E210B"/>
    <w:rsid w:val="005E2330"/>
    <w:rsid w:val="005E275C"/>
    <w:rsid w:val="005E3710"/>
    <w:rsid w:val="005E3A6A"/>
    <w:rsid w:val="005E48AE"/>
    <w:rsid w:val="005E5401"/>
    <w:rsid w:val="005E57C1"/>
    <w:rsid w:val="005E611F"/>
    <w:rsid w:val="005E6536"/>
    <w:rsid w:val="005E713B"/>
    <w:rsid w:val="005E73B5"/>
    <w:rsid w:val="005F0636"/>
    <w:rsid w:val="005F16C8"/>
    <w:rsid w:val="005F1D6B"/>
    <w:rsid w:val="005F2653"/>
    <w:rsid w:val="005F277C"/>
    <w:rsid w:val="005F2B2D"/>
    <w:rsid w:val="005F3DF1"/>
    <w:rsid w:val="005F59C4"/>
    <w:rsid w:val="005F6A11"/>
    <w:rsid w:val="005F6AC5"/>
    <w:rsid w:val="005F6FEB"/>
    <w:rsid w:val="006014E0"/>
    <w:rsid w:val="00601926"/>
    <w:rsid w:val="006025A4"/>
    <w:rsid w:val="0060447F"/>
    <w:rsid w:val="006047E7"/>
    <w:rsid w:val="00604D27"/>
    <w:rsid w:val="00605E82"/>
    <w:rsid w:val="00605F2E"/>
    <w:rsid w:val="00607410"/>
    <w:rsid w:val="0061031E"/>
    <w:rsid w:val="006106AF"/>
    <w:rsid w:val="00610B36"/>
    <w:rsid w:val="00610C6D"/>
    <w:rsid w:val="0061129D"/>
    <w:rsid w:val="006124ED"/>
    <w:rsid w:val="00612643"/>
    <w:rsid w:val="006126B3"/>
    <w:rsid w:val="0061399E"/>
    <w:rsid w:val="00613C99"/>
    <w:rsid w:val="00613D70"/>
    <w:rsid w:val="00613DD3"/>
    <w:rsid w:val="00613F69"/>
    <w:rsid w:val="00614584"/>
    <w:rsid w:val="00614A67"/>
    <w:rsid w:val="00614A7C"/>
    <w:rsid w:val="00616CA2"/>
    <w:rsid w:val="00616CC3"/>
    <w:rsid w:val="00617094"/>
    <w:rsid w:val="00617512"/>
    <w:rsid w:val="00617B19"/>
    <w:rsid w:val="00617C63"/>
    <w:rsid w:val="00617E3B"/>
    <w:rsid w:val="00620032"/>
    <w:rsid w:val="00620436"/>
    <w:rsid w:val="00620A63"/>
    <w:rsid w:val="00620A6B"/>
    <w:rsid w:val="00620C29"/>
    <w:rsid w:val="006211DB"/>
    <w:rsid w:val="0062191B"/>
    <w:rsid w:val="00621B3A"/>
    <w:rsid w:val="00621F09"/>
    <w:rsid w:val="00622179"/>
    <w:rsid w:val="00623AB2"/>
    <w:rsid w:val="00624AF7"/>
    <w:rsid w:val="00624FB5"/>
    <w:rsid w:val="00625AD3"/>
    <w:rsid w:val="00625B03"/>
    <w:rsid w:val="0062660D"/>
    <w:rsid w:val="00627374"/>
    <w:rsid w:val="006274F0"/>
    <w:rsid w:val="006275A6"/>
    <w:rsid w:val="00627856"/>
    <w:rsid w:val="00627A55"/>
    <w:rsid w:val="00630DA3"/>
    <w:rsid w:val="00631B37"/>
    <w:rsid w:val="0063524D"/>
    <w:rsid w:val="00636935"/>
    <w:rsid w:val="00636B2D"/>
    <w:rsid w:val="00636D04"/>
    <w:rsid w:val="00636FAF"/>
    <w:rsid w:val="006375B1"/>
    <w:rsid w:val="00637989"/>
    <w:rsid w:val="006410C4"/>
    <w:rsid w:val="00641135"/>
    <w:rsid w:val="0064167E"/>
    <w:rsid w:val="00641A6C"/>
    <w:rsid w:val="006425A1"/>
    <w:rsid w:val="00642903"/>
    <w:rsid w:val="006431C7"/>
    <w:rsid w:val="00643E38"/>
    <w:rsid w:val="00644431"/>
    <w:rsid w:val="006446F1"/>
    <w:rsid w:val="00644C36"/>
    <w:rsid w:val="00644DDE"/>
    <w:rsid w:val="00646056"/>
    <w:rsid w:val="00646DFD"/>
    <w:rsid w:val="00647B04"/>
    <w:rsid w:val="00650223"/>
    <w:rsid w:val="00650BF6"/>
    <w:rsid w:val="00651F55"/>
    <w:rsid w:val="00653053"/>
    <w:rsid w:val="00653833"/>
    <w:rsid w:val="00653B80"/>
    <w:rsid w:val="0065420C"/>
    <w:rsid w:val="00654993"/>
    <w:rsid w:val="00654B83"/>
    <w:rsid w:val="00655062"/>
    <w:rsid w:val="00655204"/>
    <w:rsid w:val="0065543C"/>
    <w:rsid w:val="00656A1D"/>
    <w:rsid w:val="00656CEC"/>
    <w:rsid w:val="00657C4E"/>
    <w:rsid w:val="00657D46"/>
    <w:rsid w:val="0066013B"/>
    <w:rsid w:val="006602E4"/>
    <w:rsid w:val="00660B63"/>
    <w:rsid w:val="00660FF8"/>
    <w:rsid w:val="00661C9A"/>
    <w:rsid w:val="00661F54"/>
    <w:rsid w:val="00662887"/>
    <w:rsid w:val="006631B9"/>
    <w:rsid w:val="006633FC"/>
    <w:rsid w:val="006636E4"/>
    <w:rsid w:val="006637E3"/>
    <w:rsid w:val="0066471D"/>
    <w:rsid w:val="00665FC6"/>
    <w:rsid w:val="0066678A"/>
    <w:rsid w:val="00667D87"/>
    <w:rsid w:val="00670304"/>
    <w:rsid w:val="006704DE"/>
    <w:rsid w:val="006707C5"/>
    <w:rsid w:val="006708C0"/>
    <w:rsid w:val="00670BBA"/>
    <w:rsid w:val="00671372"/>
    <w:rsid w:val="0067171B"/>
    <w:rsid w:val="00671BB8"/>
    <w:rsid w:val="00673463"/>
    <w:rsid w:val="00673E09"/>
    <w:rsid w:val="006755A5"/>
    <w:rsid w:val="00676896"/>
    <w:rsid w:val="00676C72"/>
    <w:rsid w:val="0068043A"/>
    <w:rsid w:val="0068059E"/>
    <w:rsid w:val="00680804"/>
    <w:rsid w:val="0068113B"/>
    <w:rsid w:val="006815CA"/>
    <w:rsid w:val="0068176B"/>
    <w:rsid w:val="00681996"/>
    <w:rsid w:val="00681B88"/>
    <w:rsid w:val="00682189"/>
    <w:rsid w:val="006838F6"/>
    <w:rsid w:val="00683CEB"/>
    <w:rsid w:val="00683D14"/>
    <w:rsid w:val="0068475E"/>
    <w:rsid w:val="00684762"/>
    <w:rsid w:val="00684AC6"/>
    <w:rsid w:val="006853B7"/>
    <w:rsid w:val="00686990"/>
    <w:rsid w:val="006876ED"/>
    <w:rsid w:val="00687975"/>
    <w:rsid w:val="00690066"/>
    <w:rsid w:val="0069073B"/>
    <w:rsid w:val="00690746"/>
    <w:rsid w:val="006908B9"/>
    <w:rsid w:val="00690F66"/>
    <w:rsid w:val="006916B0"/>
    <w:rsid w:val="006927E2"/>
    <w:rsid w:val="00692AB5"/>
    <w:rsid w:val="00693A43"/>
    <w:rsid w:val="00693A6E"/>
    <w:rsid w:val="006946DC"/>
    <w:rsid w:val="00694874"/>
    <w:rsid w:val="00695474"/>
    <w:rsid w:val="006966AE"/>
    <w:rsid w:val="006975BF"/>
    <w:rsid w:val="0069793C"/>
    <w:rsid w:val="00697AAA"/>
    <w:rsid w:val="00697FDF"/>
    <w:rsid w:val="006A0408"/>
    <w:rsid w:val="006A162A"/>
    <w:rsid w:val="006A189D"/>
    <w:rsid w:val="006A1CB6"/>
    <w:rsid w:val="006A31BA"/>
    <w:rsid w:val="006A4218"/>
    <w:rsid w:val="006A4CAC"/>
    <w:rsid w:val="006A591D"/>
    <w:rsid w:val="006A5CFF"/>
    <w:rsid w:val="006A6DC8"/>
    <w:rsid w:val="006A7135"/>
    <w:rsid w:val="006A7B70"/>
    <w:rsid w:val="006B0BE9"/>
    <w:rsid w:val="006B0D0F"/>
    <w:rsid w:val="006B13BC"/>
    <w:rsid w:val="006B1EA3"/>
    <w:rsid w:val="006B2A71"/>
    <w:rsid w:val="006B3220"/>
    <w:rsid w:val="006B3757"/>
    <w:rsid w:val="006B40A1"/>
    <w:rsid w:val="006B495D"/>
    <w:rsid w:val="006B631A"/>
    <w:rsid w:val="006B6F65"/>
    <w:rsid w:val="006B6F7D"/>
    <w:rsid w:val="006B7F29"/>
    <w:rsid w:val="006C0367"/>
    <w:rsid w:val="006C03E1"/>
    <w:rsid w:val="006C05AC"/>
    <w:rsid w:val="006C09C9"/>
    <w:rsid w:val="006C181B"/>
    <w:rsid w:val="006C2472"/>
    <w:rsid w:val="006C2FDA"/>
    <w:rsid w:val="006C38DD"/>
    <w:rsid w:val="006C40BD"/>
    <w:rsid w:val="006C477E"/>
    <w:rsid w:val="006C665A"/>
    <w:rsid w:val="006D01C4"/>
    <w:rsid w:val="006D02BB"/>
    <w:rsid w:val="006D06D7"/>
    <w:rsid w:val="006D112A"/>
    <w:rsid w:val="006D1178"/>
    <w:rsid w:val="006D2F77"/>
    <w:rsid w:val="006D36F1"/>
    <w:rsid w:val="006D37D6"/>
    <w:rsid w:val="006D402C"/>
    <w:rsid w:val="006D5807"/>
    <w:rsid w:val="006D6F95"/>
    <w:rsid w:val="006D7941"/>
    <w:rsid w:val="006D7BBA"/>
    <w:rsid w:val="006E0497"/>
    <w:rsid w:val="006E0C21"/>
    <w:rsid w:val="006E0D25"/>
    <w:rsid w:val="006E0E5D"/>
    <w:rsid w:val="006E241B"/>
    <w:rsid w:val="006E2EF7"/>
    <w:rsid w:val="006E3896"/>
    <w:rsid w:val="006E3ADD"/>
    <w:rsid w:val="006E4045"/>
    <w:rsid w:val="006E44BE"/>
    <w:rsid w:val="006E4EB8"/>
    <w:rsid w:val="006E53CC"/>
    <w:rsid w:val="006E560D"/>
    <w:rsid w:val="006E73C0"/>
    <w:rsid w:val="006E7B4A"/>
    <w:rsid w:val="006F0C81"/>
    <w:rsid w:val="006F1B62"/>
    <w:rsid w:val="006F215A"/>
    <w:rsid w:val="006F32B3"/>
    <w:rsid w:val="006F4A0A"/>
    <w:rsid w:val="006F526B"/>
    <w:rsid w:val="006F5A09"/>
    <w:rsid w:val="006F6699"/>
    <w:rsid w:val="006F6DEE"/>
    <w:rsid w:val="006F738B"/>
    <w:rsid w:val="006F77D9"/>
    <w:rsid w:val="006F78B0"/>
    <w:rsid w:val="006F7A65"/>
    <w:rsid w:val="00700519"/>
    <w:rsid w:val="007016A6"/>
    <w:rsid w:val="00701765"/>
    <w:rsid w:val="007020B8"/>
    <w:rsid w:val="0070228F"/>
    <w:rsid w:val="00702D12"/>
    <w:rsid w:val="00702D72"/>
    <w:rsid w:val="00702E8A"/>
    <w:rsid w:val="00702E97"/>
    <w:rsid w:val="0070408F"/>
    <w:rsid w:val="00704B27"/>
    <w:rsid w:val="00705547"/>
    <w:rsid w:val="00705650"/>
    <w:rsid w:val="00706337"/>
    <w:rsid w:val="00706363"/>
    <w:rsid w:val="00710176"/>
    <w:rsid w:val="00710428"/>
    <w:rsid w:val="0071076D"/>
    <w:rsid w:val="00712670"/>
    <w:rsid w:val="00712722"/>
    <w:rsid w:val="00712864"/>
    <w:rsid w:val="00712DF1"/>
    <w:rsid w:val="0071306A"/>
    <w:rsid w:val="00713362"/>
    <w:rsid w:val="00713CEA"/>
    <w:rsid w:val="00714003"/>
    <w:rsid w:val="00714270"/>
    <w:rsid w:val="007142B8"/>
    <w:rsid w:val="00714BCC"/>
    <w:rsid w:val="007159BF"/>
    <w:rsid w:val="00716348"/>
    <w:rsid w:val="00716C50"/>
    <w:rsid w:val="00717555"/>
    <w:rsid w:val="00717DF9"/>
    <w:rsid w:val="0072333A"/>
    <w:rsid w:val="00723C0A"/>
    <w:rsid w:val="007240FA"/>
    <w:rsid w:val="007260ED"/>
    <w:rsid w:val="00726797"/>
    <w:rsid w:val="007274DD"/>
    <w:rsid w:val="00730382"/>
    <w:rsid w:val="007313C3"/>
    <w:rsid w:val="007317C5"/>
    <w:rsid w:val="00731D4C"/>
    <w:rsid w:val="00732072"/>
    <w:rsid w:val="00732084"/>
    <w:rsid w:val="00732948"/>
    <w:rsid w:val="00733346"/>
    <w:rsid w:val="00733741"/>
    <w:rsid w:val="00733780"/>
    <w:rsid w:val="00734525"/>
    <w:rsid w:val="007355A5"/>
    <w:rsid w:val="0073561B"/>
    <w:rsid w:val="007358E0"/>
    <w:rsid w:val="00735D6C"/>
    <w:rsid w:val="00736181"/>
    <w:rsid w:val="007368F5"/>
    <w:rsid w:val="0073691C"/>
    <w:rsid w:val="00736FD0"/>
    <w:rsid w:val="00737371"/>
    <w:rsid w:val="00737A0E"/>
    <w:rsid w:val="00737F53"/>
    <w:rsid w:val="00740821"/>
    <w:rsid w:val="00741A25"/>
    <w:rsid w:val="00741FEE"/>
    <w:rsid w:val="007432DD"/>
    <w:rsid w:val="00743A95"/>
    <w:rsid w:val="00743C56"/>
    <w:rsid w:val="00744A28"/>
    <w:rsid w:val="00744A8C"/>
    <w:rsid w:val="00745DC9"/>
    <w:rsid w:val="007464A1"/>
    <w:rsid w:val="0074653D"/>
    <w:rsid w:val="00746873"/>
    <w:rsid w:val="00746F57"/>
    <w:rsid w:val="007471BC"/>
    <w:rsid w:val="00747487"/>
    <w:rsid w:val="00750498"/>
    <w:rsid w:val="007504A8"/>
    <w:rsid w:val="00750528"/>
    <w:rsid w:val="00751504"/>
    <w:rsid w:val="00751CED"/>
    <w:rsid w:val="00752140"/>
    <w:rsid w:val="0075314F"/>
    <w:rsid w:val="00753B6F"/>
    <w:rsid w:val="00753C2C"/>
    <w:rsid w:val="00753D85"/>
    <w:rsid w:val="00754712"/>
    <w:rsid w:val="00754F75"/>
    <w:rsid w:val="00755298"/>
    <w:rsid w:val="00755574"/>
    <w:rsid w:val="00755AD0"/>
    <w:rsid w:val="00755BB5"/>
    <w:rsid w:val="00756212"/>
    <w:rsid w:val="007565FD"/>
    <w:rsid w:val="00756F00"/>
    <w:rsid w:val="007570D0"/>
    <w:rsid w:val="0075744F"/>
    <w:rsid w:val="00760705"/>
    <w:rsid w:val="00761F70"/>
    <w:rsid w:val="00762335"/>
    <w:rsid w:val="00762948"/>
    <w:rsid w:val="00763AF4"/>
    <w:rsid w:val="00763EB4"/>
    <w:rsid w:val="00764B79"/>
    <w:rsid w:val="00764D59"/>
    <w:rsid w:val="0076507C"/>
    <w:rsid w:val="00765796"/>
    <w:rsid w:val="007658FD"/>
    <w:rsid w:val="00765958"/>
    <w:rsid w:val="00766FAB"/>
    <w:rsid w:val="0077172D"/>
    <w:rsid w:val="00772876"/>
    <w:rsid w:val="00772C41"/>
    <w:rsid w:val="0077319E"/>
    <w:rsid w:val="00773ED0"/>
    <w:rsid w:val="0077407C"/>
    <w:rsid w:val="00774D2C"/>
    <w:rsid w:val="00775037"/>
    <w:rsid w:val="0077576A"/>
    <w:rsid w:val="0077586F"/>
    <w:rsid w:val="00776A7F"/>
    <w:rsid w:val="0077732B"/>
    <w:rsid w:val="007776DF"/>
    <w:rsid w:val="00777A99"/>
    <w:rsid w:val="00777C6E"/>
    <w:rsid w:val="00777D86"/>
    <w:rsid w:val="0078019A"/>
    <w:rsid w:val="007805C3"/>
    <w:rsid w:val="00780894"/>
    <w:rsid w:val="00780C03"/>
    <w:rsid w:val="007811CF"/>
    <w:rsid w:val="0078131C"/>
    <w:rsid w:val="007827C9"/>
    <w:rsid w:val="00782DC1"/>
    <w:rsid w:val="007843D9"/>
    <w:rsid w:val="007848F8"/>
    <w:rsid w:val="0078495C"/>
    <w:rsid w:val="007849B5"/>
    <w:rsid w:val="00784AA1"/>
    <w:rsid w:val="0078516D"/>
    <w:rsid w:val="0078665D"/>
    <w:rsid w:val="00787244"/>
    <w:rsid w:val="00787362"/>
    <w:rsid w:val="007876AA"/>
    <w:rsid w:val="00787E5F"/>
    <w:rsid w:val="00790358"/>
    <w:rsid w:val="00790E58"/>
    <w:rsid w:val="007911AA"/>
    <w:rsid w:val="007915A0"/>
    <w:rsid w:val="0079175B"/>
    <w:rsid w:val="00792679"/>
    <w:rsid w:val="007927CC"/>
    <w:rsid w:val="0079366B"/>
    <w:rsid w:val="00794B2A"/>
    <w:rsid w:val="00795189"/>
    <w:rsid w:val="007959F2"/>
    <w:rsid w:val="00795A5D"/>
    <w:rsid w:val="0079722D"/>
    <w:rsid w:val="00797A6B"/>
    <w:rsid w:val="007A19F1"/>
    <w:rsid w:val="007A22CA"/>
    <w:rsid w:val="007A3401"/>
    <w:rsid w:val="007A3A2B"/>
    <w:rsid w:val="007A5DE9"/>
    <w:rsid w:val="007A6E8E"/>
    <w:rsid w:val="007A6F31"/>
    <w:rsid w:val="007B08DC"/>
    <w:rsid w:val="007B2561"/>
    <w:rsid w:val="007B2758"/>
    <w:rsid w:val="007B396A"/>
    <w:rsid w:val="007B46DC"/>
    <w:rsid w:val="007B602A"/>
    <w:rsid w:val="007B68BF"/>
    <w:rsid w:val="007B7548"/>
    <w:rsid w:val="007B7811"/>
    <w:rsid w:val="007C0416"/>
    <w:rsid w:val="007C0D5F"/>
    <w:rsid w:val="007C12F5"/>
    <w:rsid w:val="007C28F7"/>
    <w:rsid w:val="007C3F66"/>
    <w:rsid w:val="007C5CCE"/>
    <w:rsid w:val="007C6F69"/>
    <w:rsid w:val="007C7D86"/>
    <w:rsid w:val="007D0886"/>
    <w:rsid w:val="007D1B17"/>
    <w:rsid w:val="007D2778"/>
    <w:rsid w:val="007D29A5"/>
    <w:rsid w:val="007D33CF"/>
    <w:rsid w:val="007D3E3D"/>
    <w:rsid w:val="007D4AA2"/>
    <w:rsid w:val="007D5041"/>
    <w:rsid w:val="007D6F96"/>
    <w:rsid w:val="007D7B47"/>
    <w:rsid w:val="007E023B"/>
    <w:rsid w:val="007E0761"/>
    <w:rsid w:val="007E0E9E"/>
    <w:rsid w:val="007E1194"/>
    <w:rsid w:val="007E1AC2"/>
    <w:rsid w:val="007E277A"/>
    <w:rsid w:val="007E2862"/>
    <w:rsid w:val="007E325D"/>
    <w:rsid w:val="007E3405"/>
    <w:rsid w:val="007E3580"/>
    <w:rsid w:val="007E3EE6"/>
    <w:rsid w:val="007E3FC4"/>
    <w:rsid w:val="007E4DA9"/>
    <w:rsid w:val="007E51D5"/>
    <w:rsid w:val="007E57B9"/>
    <w:rsid w:val="007E6692"/>
    <w:rsid w:val="007E68DF"/>
    <w:rsid w:val="007E75E6"/>
    <w:rsid w:val="007E79F8"/>
    <w:rsid w:val="007F0024"/>
    <w:rsid w:val="007F06A9"/>
    <w:rsid w:val="007F08D6"/>
    <w:rsid w:val="007F1C05"/>
    <w:rsid w:val="007F1C8A"/>
    <w:rsid w:val="007F20C1"/>
    <w:rsid w:val="007F25AB"/>
    <w:rsid w:val="007F29D1"/>
    <w:rsid w:val="007F2E47"/>
    <w:rsid w:val="007F2F1C"/>
    <w:rsid w:val="007F342E"/>
    <w:rsid w:val="007F35B9"/>
    <w:rsid w:val="007F3BB6"/>
    <w:rsid w:val="007F3D63"/>
    <w:rsid w:val="007F4182"/>
    <w:rsid w:val="007F4935"/>
    <w:rsid w:val="007F59F3"/>
    <w:rsid w:val="007F5F2B"/>
    <w:rsid w:val="007F6348"/>
    <w:rsid w:val="007F6928"/>
    <w:rsid w:val="007F70F6"/>
    <w:rsid w:val="007F7BB9"/>
    <w:rsid w:val="008005BD"/>
    <w:rsid w:val="008015B1"/>
    <w:rsid w:val="00801E54"/>
    <w:rsid w:val="00802054"/>
    <w:rsid w:val="00802185"/>
    <w:rsid w:val="008024E3"/>
    <w:rsid w:val="00802882"/>
    <w:rsid w:val="00802BBF"/>
    <w:rsid w:val="00802CDC"/>
    <w:rsid w:val="00802F85"/>
    <w:rsid w:val="00803AF4"/>
    <w:rsid w:val="0080456B"/>
    <w:rsid w:val="00805F7C"/>
    <w:rsid w:val="00806D6F"/>
    <w:rsid w:val="00807721"/>
    <w:rsid w:val="00807D0B"/>
    <w:rsid w:val="00807FED"/>
    <w:rsid w:val="008109D2"/>
    <w:rsid w:val="008121A8"/>
    <w:rsid w:val="008127EB"/>
    <w:rsid w:val="0081289F"/>
    <w:rsid w:val="008133E7"/>
    <w:rsid w:val="008135DA"/>
    <w:rsid w:val="00813648"/>
    <w:rsid w:val="00813D41"/>
    <w:rsid w:val="0081458B"/>
    <w:rsid w:val="00814AF1"/>
    <w:rsid w:val="00814D73"/>
    <w:rsid w:val="008150B0"/>
    <w:rsid w:val="008151E6"/>
    <w:rsid w:val="0081584E"/>
    <w:rsid w:val="00815A8F"/>
    <w:rsid w:val="00815D46"/>
    <w:rsid w:val="00815F00"/>
    <w:rsid w:val="00816006"/>
    <w:rsid w:val="00816DD1"/>
    <w:rsid w:val="00817361"/>
    <w:rsid w:val="008175E4"/>
    <w:rsid w:val="0081799B"/>
    <w:rsid w:val="00817BDA"/>
    <w:rsid w:val="008208B0"/>
    <w:rsid w:val="00820957"/>
    <w:rsid w:val="0082189A"/>
    <w:rsid w:val="0082241C"/>
    <w:rsid w:val="00822A1E"/>
    <w:rsid w:val="00823098"/>
    <w:rsid w:val="0082398A"/>
    <w:rsid w:val="00823D33"/>
    <w:rsid w:val="00824D73"/>
    <w:rsid w:val="008251E7"/>
    <w:rsid w:val="0082528F"/>
    <w:rsid w:val="00825414"/>
    <w:rsid w:val="00825D82"/>
    <w:rsid w:val="00826B06"/>
    <w:rsid w:val="008272F0"/>
    <w:rsid w:val="008300D3"/>
    <w:rsid w:val="00830505"/>
    <w:rsid w:val="00830FAC"/>
    <w:rsid w:val="008318C2"/>
    <w:rsid w:val="008325F2"/>
    <w:rsid w:val="00832902"/>
    <w:rsid w:val="00834420"/>
    <w:rsid w:val="0083489E"/>
    <w:rsid w:val="008368A3"/>
    <w:rsid w:val="008371D7"/>
    <w:rsid w:val="008374DE"/>
    <w:rsid w:val="008376F7"/>
    <w:rsid w:val="00837D33"/>
    <w:rsid w:val="00837D40"/>
    <w:rsid w:val="00837EEA"/>
    <w:rsid w:val="00840602"/>
    <w:rsid w:val="00841D95"/>
    <w:rsid w:val="00841FA6"/>
    <w:rsid w:val="00842121"/>
    <w:rsid w:val="00842933"/>
    <w:rsid w:val="00842E98"/>
    <w:rsid w:val="008430D6"/>
    <w:rsid w:val="0084336F"/>
    <w:rsid w:val="00843545"/>
    <w:rsid w:val="00844179"/>
    <w:rsid w:val="0084454A"/>
    <w:rsid w:val="0084674F"/>
    <w:rsid w:val="00847200"/>
    <w:rsid w:val="0084784B"/>
    <w:rsid w:val="00847871"/>
    <w:rsid w:val="00847929"/>
    <w:rsid w:val="008500B5"/>
    <w:rsid w:val="00851D81"/>
    <w:rsid w:val="00852024"/>
    <w:rsid w:val="00852403"/>
    <w:rsid w:val="008524BD"/>
    <w:rsid w:val="00852FED"/>
    <w:rsid w:val="00854E9A"/>
    <w:rsid w:val="00855B9F"/>
    <w:rsid w:val="0085690A"/>
    <w:rsid w:val="00856F00"/>
    <w:rsid w:val="00857C67"/>
    <w:rsid w:val="00861DB8"/>
    <w:rsid w:val="008622D6"/>
    <w:rsid w:val="00862B4C"/>
    <w:rsid w:val="00862C00"/>
    <w:rsid w:val="00863783"/>
    <w:rsid w:val="008640AB"/>
    <w:rsid w:val="00864C3D"/>
    <w:rsid w:val="00866963"/>
    <w:rsid w:val="00866BB6"/>
    <w:rsid w:val="00870521"/>
    <w:rsid w:val="008709EE"/>
    <w:rsid w:val="00870D4E"/>
    <w:rsid w:val="00871429"/>
    <w:rsid w:val="0087234F"/>
    <w:rsid w:val="008725CB"/>
    <w:rsid w:val="00872B24"/>
    <w:rsid w:val="00873873"/>
    <w:rsid w:val="00873DC3"/>
    <w:rsid w:val="0087426B"/>
    <w:rsid w:val="00874590"/>
    <w:rsid w:val="00874638"/>
    <w:rsid w:val="00874FDA"/>
    <w:rsid w:val="0087514E"/>
    <w:rsid w:val="0087531C"/>
    <w:rsid w:val="008757ED"/>
    <w:rsid w:val="00875BA1"/>
    <w:rsid w:val="00876466"/>
    <w:rsid w:val="00876537"/>
    <w:rsid w:val="0087729A"/>
    <w:rsid w:val="00877FC9"/>
    <w:rsid w:val="0088011C"/>
    <w:rsid w:val="0088049C"/>
    <w:rsid w:val="008806AD"/>
    <w:rsid w:val="0088167F"/>
    <w:rsid w:val="008825BE"/>
    <w:rsid w:val="00883167"/>
    <w:rsid w:val="00883690"/>
    <w:rsid w:val="008839D3"/>
    <w:rsid w:val="00883B2A"/>
    <w:rsid w:val="00884656"/>
    <w:rsid w:val="00884B5D"/>
    <w:rsid w:val="00884D28"/>
    <w:rsid w:val="0088507D"/>
    <w:rsid w:val="00885214"/>
    <w:rsid w:val="00885B56"/>
    <w:rsid w:val="00885E09"/>
    <w:rsid w:val="00886A1E"/>
    <w:rsid w:val="00886D8E"/>
    <w:rsid w:val="008878F7"/>
    <w:rsid w:val="00887B93"/>
    <w:rsid w:val="00890495"/>
    <w:rsid w:val="00891294"/>
    <w:rsid w:val="008915A3"/>
    <w:rsid w:val="00891BA2"/>
    <w:rsid w:val="008920F1"/>
    <w:rsid w:val="008925EE"/>
    <w:rsid w:val="008926EB"/>
    <w:rsid w:val="00892A04"/>
    <w:rsid w:val="00892AAA"/>
    <w:rsid w:val="008935CB"/>
    <w:rsid w:val="0089360C"/>
    <w:rsid w:val="008949BA"/>
    <w:rsid w:val="008960D5"/>
    <w:rsid w:val="008969BF"/>
    <w:rsid w:val="00897112"/>
    <w:rsid w:val="00897787"/>
    <w:rsid w:val="008A06C7"/>
    <w:rsid w:val="008A06E9"/>
    <w:rsid w:val="008A16FF"/>
    <w:rsid w:val="008A2890"/>
    <w:rsid w:val="008A2F42"/>
    <w:rsid w:val="008A39D9"/>
    <w:rsid w:val="008A3ACD"/>
    <w:rsid w:val="008A3B14"/>
    <w:rsid w:val="008A3DF1"/>
    <w:rsid w:val="008A4710"/>
    <w:rsid w:val="008A48C0"/>
    <w:rsid w:val="008A5596"/>
    <w:rsid w:val="008A57A6"/>
    <w:rsid w:val="008A5EED"/>
    <w:rsid w:val="008A6BBE"/>
    <w:rsid w:val="008A6FF3"/>
    <w:rsid w:val="008A7D6B"/>
    <w:rsid w:val="008A7E0E"/>
    <w:rsid w:val="008B04CB"/>
    <w:rsid w:val="008B1334"/>
    <w:rsid w:val="008B1411"/>
    <w:rsid w:val="008B24F7"/>
    <w:rsid w:val="008B3416"/>
    <w:rsid w:val="008B3F6A"/>
    <w:rsid w:val="008B4027"/>
    <w:rsid w:val="008B47B2"/>
    <w:rsid w:val="008B48B9"/>
    <w:rsid w:val="008B4FEA"/>
    <w:rsid w:val="008B525F"/>
    <w:rsid w:val="008B551D"/>
    <w:rsid w:val="008B67C3"/>
    <w:rsid w:val="008B6EF6"/>
    <w:rsid w:val="008B7C64"/>
    <w:rsid w:val="008C06B3"/>
    <w:rsid w:val="008C075C"/>
    <w:rsid w:val="008C127B"/>
    <w:rsid w:val="008C260B"/>
    <w:rsid w:val="008C34A5"/>
    <w:rsid w:val="008C3CD2"/>
    <w:rsid w:val="008C6A43"/>
    <w:rsid w:val="008C6AA1"/>
    <w:rsid w:val="008C6DB7"/>
    <w:rsid w:val="008C70A0"/>
    <w:rsid w:val="008D16F3"/>
    <w:rsid w:val="008D17AD"/>
    <w:rsid w:val="008D1C95"/>
    <w:rsid w:val="008D1F66"/>
    <w:rsid w:val="008D2AFD"/>
    <w:rsid w:val="008D401E"/>
    <w:rsid w:val="008D4519"/>
    <w:rsid w:val="008D4CE7"/>
    <w:rsid w:val="008D5432"/>
    <w:rsid w:val="008D5F0B"/>
    <w:rsid w:val="008D5F41"/>
    <w:rsid w:val="008D69DB"/>
    <w:rsid w:val="008E06B7"/>
    <w:rsid w:val="008E0714"/>
    <w:rsid w:val="008E132B"/>
    <w:rsid w:val="008E13AF"/>
    <w:rsid w:val="008E13CD"/>
    <w:rsid w:val="008E2DC8"/>
    <w:rsid w:val="008E415B"/>
    <w:rsid w:val="008E5651"/>
    <w:rsid w:val="008E61C4"/>
    <w:rsid w:val="008E61F9"/>
    <w:rsid w:val="008E674B"/>
    <w:rsid w:val="008E7051"/>
    <w:rsid w:val="008E758F"/>
    <w:rsid w:val="008F0E81"/>
    <w:rsid w:val="008F0F88"/>
    <w:rsid w:val="008F128A"/>
    <w:rsid w:val="008F16CE"/>
    <w:rsid w:val="008F22B1"/>
    <w:rsid w:val="008F2529"/>
    <w:rsid w:val="008F27D3"/>
    <w:rsid w:val="008F2E68"/>
    <w:rsid w:val="008F44A7"/>
    <w:rsid w:val="008F5889"/>
    <w:rsid w:val="008F58C0"/>
    <w:rsid w:val="008F602F"/>
    <w:rsid w:val="008F6485"/>
    <w:rsid w:val="008F6670"/>
    <w:rsid w:val="008F7405"/>
    <w:rsid w:val="008F7A06"/>
    <w:rsid w:val="008F7B3D"/>
    <w:rsid w:val="00901B8E"/>
    <w:rsid w:val="00901F74"/>
    <w:rsid w:val="00902B2E"/>
    <w:rsid w:val="00902BE3"/>
    <w:rsid w:val="00902ED2"/>
    <w:rsid w:val="0090388F"/>
    <w:rsid w:val="00903AB7"/>
    <w:rsid w:val="00904275"/>
    <w:rsid w:val="0090433A"/>
    <w:rsid w:val="009045F5"/>
    <w:rsid w:val="00905CA6"/>
    <w:rsid w:val="00906AEF"/>
    <w:rsid w:val="00907339"/>
    <w:rsid w:val="0090776F"/>
    <w:rsid w:val="009077EB"/>
    <w:rsid w:val="00907C2F"/>
    <w:rsid w:val="009116F7"/>
    <w:rsid w:val="0091185C"/>
    <w:rsid w:val="00911C53"/>
    <w:rsid w:val="0091217E"/>
    <w:rsid w:val="00912411"/>
    <w:rsid w:val="00912F2B"/>
    <w:rsid w:val="00913007"/>
    <w:rsid w:val="00913983"/>
    <w:rsid w:val="009148FE"/>
    <w:rsid w:val="00914C1A"/>
    <w:rsid w:val="00915A56"/>
    <w:rsid w:val="00915A6E"/>
    <w:rsid w:val="00915B15"/>
    <w:rsid w:val="009160C1"/>
    <w:rsid w:val="009161EA"/>
    <w:rsid w:val="0091666C"/>
    <w:rsid w:val="00916801"/>
    <w:rsid w:val="00916D53"/>
    <w:rsid w:val="00917A62"/>
    <w:rsid w:val="00920876"/>
    <w:rsid w:val="00920C98"/>
    <w:rsid w:val="00922025"/>
    <w:rsid w:val="00923183"/>
    <w:rsid w:val="0092381A"/>
    <w:rsid w:val="009241EA"/>
    <w:rsid w:val="00924501"/>
    <w:rsid w:val="00925329"/>
    <w:rsid w:val="00925A4B"/>
    <w:rsid w:val="00926745"/>
    <w:rsid w:val="009272C3"/>
    <w:rsid w:val="00927821"/>
    <w:rsid w:val="0093021D"/>
    <w:rsid w:val="009307BE"/>
    <w:rsid w:val="00931CB7"/>
    <w:rsid w:val="00933508"/>
    <w:rsid w:val="00934667"/>
    <w:rsid w:val="00935449"/>
    <w:rsid w:val="009354FD"/>
    <w:rsid w:val="00935512"/>
    <w:rsid w:val="009359BD"/>
    <w:rsid w:val="00936633"/>
    <w:rsid w:val="009366DD"/>
    <w:rsid w:val="0093734D"/>
    <w:rsid w:val="009400DF"/>
    <w:rsid w:val="00941923"/>
    <w:rsid w:val="00941E4A"/>
    <w:rsid w:val="009429A3"/>
    <w:rsid w:val="00943190"/>
    <w:rsid w:val="009432D3"/>
    <w:rsid w:val="00943636"/>
    <w:rsid w:val="0094397F"/>
    <w:rsid w:val="00944C98"/>
    <w:rsid w:val="0094598F"/>
    <w:rsid w:val="00945DBE"/>
    <w:rsid w:val="009465DE"/>
    <w:rsid w:val="0094717F"/>
    <w:rsid w:val="00947B37"/>
    <w:rsid w:val="00947E16"/>
    <w:rsid w:val="00947F6C"/>
    <w:rsid w:val="009502EB"/>
    <w:rsid w:val="00950EC4"/>
    <w:rsid w:val="00950EF9"/>
    <w:rsid w:val="00950FD0"/>
    <w:rsid w:val="00951408"/>
    <w:rsid w:val="0095142F"/>
    <w:rsid w:val="00951AA0"/>
    <w:rsid w:val="00951F9E"/>
    <w:rsid w:val="0095287C"/>
    <w:rsid w:val="00952E17"/>
    <w:rsid w:val="0095326F"/>
    <w:rsid w:val="00953F5B"/>
    <w:rsid w:val="00954B03"/>
    <w:rsid w:val="009561F9"/>
    <w:rsid w:val="009569D7"/>
    <w:rsid w:val="00957197"/>
    <w:rsid w:val="00961B42"/>
    <w:rsid w:val="00961EF3"/>
    <w:rsid w:val="0096219B"/>
    <w:rsid w:val="009627FD"/>
    <w:rsid w:val="009639DF"/>
    <w:rsid w:val="00963CDE"/>
    <w:rsid w:val="00963D80"/>
    <w:rsid w:val="009647AC"/>
    <w:rsid w:val="0096523B"/>
    <w:rsid w:val="00965241"/>
    <w:rsid w:val="009667B5"/>
    <w:rsid w:val="00966897"/>
    <w:rsid w:val="00967125"/>
    <w:rsid w:val="00967AFA"/>
    <w:rsid w:val="0097003A"/>
    <w:rsid w:val="00971A0D"/>
    <w:rsid w:val="009720D0"/>
    <w:rsid w:val="0097246B"/>
    <w:rsid w:val="009726B0"/>
    <w:rsid w:val="00973090"/>
    <w:rsid w:val="00973305"/>
    <w:rsid w:val="009738F7"/>
    <w:rsid w:val="00973C8F"/>
    <w:rsid w:val="00974CD0"/>
    <w:rsid w:val="00975489"/>
    <w:rsid w:val="00976382"/>
    <w:rsid w:val="00977081"/>
    <w:rsid w:val="009770F4"/>
    <w:rsid w:val="009809DB"/>
    <w:rsid w:val="009809FC"/>
    <w:rsid w:val="009822E7"/>
    <w:rsid w:val="00982334"/>
    <w:rsid w:val="00982549"/>
    <w:rsid w:val="00982DE9"/>
    <w:rsid w:val="00984A56"/>
    <w:rsid w:val="00984C56"/>
    <w:rsid w:val="00984D2A"/>
    <w:rsid w:val="00984D50"/>
    <w:rsid w:val="00984E53"/>
    <w:rsid w:val="00985600"/>
    <w:rsid w:val="00985BA2"/>
    <w:rsid w:val="00985C88"/>
    <w:rsid w:val="00985F10"/>
    <w:rsid w:val="009865C8"/>
    <w:rsid w:val="009865FC"/>
    <w:rsid w:val="00987B75"/>
    <w:rsid w:val="0099061F"/>
    <w:rsid w:val="00990670"/>
    <w:rsid w:val="00990801"/>
    <w:rsid w:val="00990DB3"/>
    <w:rsid w:val="00990DB5"/>
    <w:rsid w:val="00991550"/>
    <w:rsid w:val="0099177E"/>
    <w:rsid w:val="00991A2E"/>
    <w:rsid w:val="00991D81"/>
    <w:rsid w:val="00991E41"/>
    <w:rsid w:val="0099222E"/>
    <w:rsid w:val="00993216"/>
    <w:rsid w:val="00993286"/>
    <w:rsid w:val="009936CD"/>
    <w:rsid w:val="00993929"/>
    <w:rsid w:val="0099449C"/>
    <w:rsid w:val="009947FE"/>
    <w:rsid w:val="009959F1"/>
    <w:rsid w:val="00995B45"/>
    <w:rsid w:val="009969C0"/>
    <w:rsid w:val="0099754D"/>
    <w:rsid w:val="009977D5"/>
    <w:rsid w:val="00997C44"/>
    <w:rsid w:val="009A0DED"/>
    <w:rsid w:val="009A1FBD"/>
    <w:rsid w:val="009A20BA"/>
    <w:rsid w:val="009A272F"/>
    <w:rsid w:val="009A3164"/>
    <w:rsid w:val="009A32F1"/>
    <w:rsid w:val="009A3551"/>
    <w:rsid w:val="009A3C51"/>
    <w:rsid w:val="009A4018"/>
    <w:rsid w:val="009A473D"/>
    <w:rsid w:val="009A4A42"/>
    <w:rsid w:val="009A4D10"/>
    <w:rsid w:val="009A4F7F"/>
    <w:rsid w:val="009A56E1"/>
    <w:rsid w:val="009A5FAF"/>
    <w:rsid w:val="009A6A4D"/>
    <w:rsid w:val="009A7438"/>
    <w:rsid w:val="009B0D12"/>
    <w:rsid w:val="009B160F"/>
    <w:rsid w:val="009B2085"/>
    <w:rsid w:val="009B22B4"/>
    <w:rsid w:val="009B2441"/>
    <w:rsid w:val="009B26DD"/>
    <w:rsid w:val="009B3B26"/>
    <w:rsid w:val="009B43C1"/>
    <w:rsid w:val="009B48DD"/>
    <w:rsid w:val="009B5293"/>
    <w:rsid w:val="009B5C1E"/>
    <w:rsid w:val="009B6493"/>
    <w:rsid w:val="009B7370"/>
    <w:rsid w:val="009B7C28"/>
    <w:rsid w:val="009C0138"/>
    <w:rsid w:val="009C08FA"/>
    <w:rsid w:val="009C09EE"/>
    <w:rsid w:val="009C17BA"/>
    <w:rsid w:val="009C1EC8"/>
    <w:rsid w:val="009C1EF8"/>
    <w:rsid w:val="009C2969"/>
    <w:rsid w:val="009C3B74"/>
    <w:rsid w:val="009C3F8C"/>
    <w:rsid w:val="009C61BD"/>
    <w:rsid w:val="009C6A4D"/>
    <w:rsid w:val="009C6D5A"/>
    <w:rsid w:val="009C70E2"/>
    <w:rsid w:val="009C75DF"/>
    <w:rsid w:val="009C7DBF"/>
    <w:rsid w:val="009C7F9F"/>
    <w:rsid w:val="009D03BF"/>
    <w:rsid w:val="009D0DAA"/>
    <w:rsid w:val="009D163D"/>
    <w:rsid w:val="009D20E9"/>
    <w:rsid w:val="009D348E"/>
    <w:rsid w:val="009D4729"/>
    <w:rsid w:val="009D5789"/>
    <w:rsid w:val="009D6A8A"/>
    <w:rsid w:val="009D6B2A"/>
    <w:rsid w:val="009D7D87"/>
    <w:rsid w:val="009D7DBD"/>
    <w:rsid w:val="009D7FF4"/>
    <w:rsid w:val="009E00D1"/>
    <w:rsid w:val="009E037D"/>
    <w:rsid w:val="009E0ACE"/>
    <w:rsid w:val="009E0D97"/>
    <w:rsid w:val="009E10EC"/>
    <w:rsid w:val="009E2ED6"/>
    <w:rsid w:val="009E30E9"/>
    <w:rsid w:val="009E37D6"/>
    <w:rsid w:val="009E447C"/>
    <w:rsid w:val="009E4948"/>
    <w:rsid w:val="009E6531"/>
    <w:rsid w:val="009E792F"/>
    <w:rsid w:val="009E7F3D"/>
    <w:rsid w:val="009F1E42"/>
    <w:rsid w:val="009F1FF1"/>
    <w:rsid w:val="009F2118"/>
    <w:rsid w:val="009F2CBA"/>
    <w:rsid w:val="009F56E0"/>
    <w:rsid w:val="009F57D8"/>
    <w:rsid w:val="009F6B4F"/>
    <w:rsid w:val="009F7623"/>
    <w:rsid w:val="00A0050A"/>
    <w:rsid w:val="00A00DC4"/>
    <w:rsid w:val="00A01ED4"/>
    <w:rsid w:val="00A025C8"/>
    <w:rsid w:val="00A03033"/>
    <w:rsid w:val="00A03CFE"/>
    <w:rsid w:val="00A047B1"/>
    <w:rsid w:val="00A05211"/>
    <w:rsid w:val="00A05A17"/>
    <w:rsid w:val="00A0611D"/>
    <w:rsid w:val="00A063BE"/>
    <w:rsid w:val="00A06981"/>
    <w:rsid w:val="00A07565"/>
    <w:rsid w:val="00A0780A"/>
    <w:rsid w:val="00A07955"/>
    <w:rsid w:val="00A07BDC"/>
    <w:rsid w:val="00A1056D"/>
    <w:rsid w:val="00A10802"/>
    <w:rsid w:val="00A10E89"/>
    <w:rsid w:val="00A11789"/>
    <w:rsid w:val="00A11EEC"/>
    <w:rsid w:val="00A13AE8"/>
    <w:rsid w:val="00A14667"/>
    <w:rsid w:val="00A153D3"/>
    <w:rsid w:val="00A15E15"/>
    <w:rsid w:val="00A204C2"/>
    <w:rsid w:val="00A20942"/>
    <w:rsid w:val="00A20A4C"/>
    <w:rsid w:val="00A20B2E"/>
    <w:rsid w:val="00A20E6C"/>
    <w:rsid w:val="00A2141D"/>
    <w:rsid w:val="00A235AA"/>
    <w:rsid w:val="00A2388C"/>
    <w:rsid w:val="00A23AF1"/>
    <w:rsid w:val="00A240D2"/>
    <w:rsid w:val="00A24A19"/>
    <w:rsid w:val="00A24B65"/>
    <w:rsid w:val="00A24DE2"/>
    <w:rsid w:val="00A25651"/>
    <w:rsid w:val="00A257FD"/>
    <w:rsid w:val="00A25DD9"/>
    <w:rsid w:val="00A261FC"/>
    <w:rsid w:val="00A26A6D"/>
    <w:rsid w:val="00A26F84"/>
    <w:rsid w:val="00A30432"/>
    <w:rsid w:val="00A30F66"/>
    <w:rsid w:val="00A31220"/>
    <w:rsid w:val="00A312D8"/>
    <w:rsid w:val="00A3203C"/>
    <w:rsid w:val="00A3230E"/>
    <w:rsid w:val="00A326B9"/>
    <w:rsid w:val="00A32746"/>
    <w:rsid w:val="00A32A42"/>
    <w:rsid w:val="00A331A9"/>
    <w:rsid w:val="00A33492"/>
    <w:rsid w:val="00A33A8E"/>
    <w:rsid w:val="00A34365"/>
    <w:rsid w:val="00A34E42"/>
    <w:rsid w:val="00A35180"/>
    <w:rsid w:val="00A35431"/>
    <w:rsid w:val="00A357D5"/>
    <w:rsid w:val="00A35ED7"/>
    <w:rsid w:val="00A35FBC"/>
    <w:rsid w:val="00A3603D"/>
    <w:rsid w:val="00A37D90"/>
    <w:rsid w:val="00A4084B"/>
    <w:rsid w:val="00A4104D"/>
    <w:rsid w:val="00A410D5"/>
    <w:rsid w:val="00A41881"/>
    <w:rsid w:val="00A41BFF"/>
    <w:rsid w:val="00A41D64"/>
    <w:rsid w:val="00A420A9"/>
    <w:rsid w:val="00A42F9A"/>
    <w:rsid w:val="00A43335"/>
    <w:rsid w:val="00A435D0"/>
    <w:rsid w:val="00A436AC"/>
    <w:rsid w:val="00A4410A"/>
    <w:rsid w:val="00A441DF"/>
    <w:rsid w:val="00A445A8"/>
    <w:rsid w:val="00A4466B"/>
    <w:rsid w:val="00A44FC3"/>
    <w:rsid w:val="00A456F7"/>
    <w:rsid w:val="00A468E1"/>
    <w:rsid w:val="00A4743F"/>
    <w:rsid w:val="00A50D8A"/>
    <w:rsid w:val="00A5118E"/>
    <w:rsid w:val="00A51293"/>
    <w:rsid w:val="00A5153D"/>
    <w:rsid w:val="00A51963"/>
    <w:rsid w:val="00A51FB2"/>
    <w:rsid w:val="00A52B05"/>
    <w:rsid w:val="00A52D62"/>
    <w:rsid w:val="00A533EA"/>
    <w:rsid w:val="00A5376D"/>
    <w:rsid w:val="00A5489C"/>
    <w:rsid w:val="00A548D0"/>
    <w:rsid w:val="00A54A6A"/>
    <w:rsid w:val="00A5505B"/>
    <w:rsid w:val="00A5571C"/>
    <w:rsid w:val="00A558C0"/>
    <w:rsid w:val="00A5628C"/>
    <w:rsid w:val="00A56507"/>
    <w:rsid w:val="00A60764"/>
    <w:rsid w:val="00A60A7C"/>
    <w:rsid w:val="00A61AC1"/>
    <w:rsid w:val="00A6247E"/>
    <w:rsid w:val="00A62A9A"/>
    <w:rsid w:val="00A63901"/>
    <w:rsid w:val="00A65269"/>
    <w:rsid w:val="00A66090"/>
    <w:rsid w:val="00A660AF"/>
    <w:rsid w:val="00A66A4D"/>
    <w:rsid w:val="00A66B3C"/>
    <w:rsid w:val="00A66BC4"/>
    <w:rsid w:val="00A674AF"/>
    <w:rsid w:val="00A70DA3"/>
    <w:rsid w:val="00A71BC5"/>
    <w:rsid w:val="00A71CCE"/>
    <w:rsid w:val="00A71F43"/>
    <w:rsid w:val="00A72384"/>
    <w:rsid w:val="00A72843"/>
    <w:rsid w:val="00A72EB9"/>
    <w:rsid w:val="00A73E12"/>
    <w:rsid w:val="00A7430A"/>
    <w:rsid w:val="00A753F0"/>
    <w:rsid w:val="00A75709"/>
    <w:rsid w:val="00A7592A"/>
    <w:rsid w:val="00A76057"/>
    <w:rsid w:val="00A7620C"/>
    <w:rsid w:val="00A76545"/>
    <w:rsid w:val="00A76C8D"/>
    <w:rsid w:val="00A77132"/>
    <w:rsid w:val="00A77381"/>
    <w:rsid w:val="00A773CD"/>
    <w:rsid w:val="00A77BD8"/>
    <w:rsid w:val="00A80C29"/>
    <w:rsid w:val="00A81557"/>
    <w:rsid w:val="00A816F2"/>
    <w:rsid w:val="00A8291C"/>
    <w:rsid w:val="00A82A4F"/>
    <w:rsid w:val="00A8365E"/>
    <w:rsid w:val="00A842EF"/>
    <w:rsid w:val="00A8584C"/>
    <w:rsid w:val="00A85D74"/>
    <w:rsid w:val="00A86F2E"/>
    <w:rsid w:val="00A8776B"/>
    <w:rsid w:val="00A9015E"/>
    <w:rsid w:val="00A91272"/>
    <w:rsid w:val="00A91C4A"/>
    <w:rsid w:val="00A92ED8"/>
    <w:rsid w:val="00A944B9"/>
    <w:rsid w:val="00A95F2B"/>
    <w:rsid w:val="00A9703B"/>
    <w:rsid w:val="00A97797"/>
    <w:rsid w:val="00AA0670"/>
    <w:rsid w:val="00AA0AC2"/>
    <w:rsid w:val="00AA0DDC"/>
    <w:rsid w:val="00AA10B0"/>
    <w:rsid w:val="00AA1922"/>
    <w:rsid w:val="00AA1B5A"/>
    <w:rsid w:val="00AA2C30"/>
    <w:rsid w:val="00AA2CAB"/>
    <w:rsid w:val="00AA3F12"/>
    <w:rsid w:val="00AA3F97"/>
    <w:rsid w:val="00AA4557"/>
    <w:rsid w:val="00AA5132"/>
    <w:rsid w:val="00AA52F3"/>
    <w:rsid w:val="00AA5856"/>
    <w:rsid w:val="00AA5FCB"/>
    <w:rsid w:val="00AA6EDC"/>
    <w:rsid w:val="00AA764C"/>
    <w:rsid w:val="00AA7C3F"/>
    <w:rsid w:val="00AA7E2C"/>
    <w:rsid w:val="00AA7F52"/>
    <w:rsid w:val="00AB097A"/>
    <w:rsid w:val="00AB25BB"/>
    <w:rsid w:val="00AB2EDD"/>
    <w:rsid w:val="00AB30F3"/>
    <w:rsid w:val="00AB376B"/>
    <w:rsid w:val="00AB3C5B"/>
    <w:rsid w:val="00AB47AD"/>
    <w:rsid w:val="00AB4E31"/>
    <w:rsid w:val="00AB60A7"/>
    <w:rsid w:val="00AB6D1D"/>
    <w:rsid w:val="00AB71FB"/>
    <w:rsid w:val="00AB721B"/>
    <w:rsid w:val="00AC037C"/>
    <w:rsid w:val="00AC06FF"/>
    <w:rsid w:val="00AC0AE3"/>
    <w:rsid w:val="00AC0FF9"/>
    <w:rsid w:val="00AC162B"/>
    <w:rsid w:val="00AC170B"/>
    <w:rsid w:val="00AC190E"/>
    <w:rsid w:val="00AC226A"/>
    <w:rsid w:val="00AC2C97"/>
    <w:rsid w:val="00AC2FA1"/>
    <w:rsid w:val="00AC363B"/>
    <w:rsid w:val="00AC4E84"/>
    <w:rsid w:val="00AC5423"/>
    <w:rsid w:val="00AC5727"/>
    <w:rsid w:val="00AC57E6"/>
    <w:rsid w:val="00AC5DC0"/>
    <w:rsid w:val="00AC6847"/>
    <w:rsid w:val="00AC6E87"/>
    <w:rsid w:val="00AD0027"/>
    <w:rsid w:val="00AD0EF8"/>
    <w:rsid w:val="00AD1133"/>
    <w:rsid w:val="00AD1B83"/>
    <w:rsid w:val="00AD25C6"/>
    <w:rsid w:val="00AD361F"/>
    <w:rsid w:val="00AD37A6"/>
    <w:rsid w:val="00AD3F6E"/>
    <w:rsid w:val="00AD5126"/>
    <w:rsid w:val="00AD5AF3"/>
    <w:rsid w:val="00AD6BBD"/>
    <w:rsid w:val="00AD735A"/>
    <w:rsid w:val="00AD7484"/>
    <w:rsid w:val="00AD7F65"/>
    <w:rsid w:val="00AE0344"/>
    <w:rsid w:val="00AE071A"/>
    <w:rsid w:val="00AE10C2"/>
    <w:rsid w:val="00AE11A0"/>
    <w:rsid w:val="00AE15F6"/>
    <w:rsid w:val="00AE27C1"/>
    <w:rsid w:val="00AE2DAA"/>
    <w:rsid w:val="00AE2EC0"/>
    <w:rsid w:val="00AE3174"/>
    <w:rsid w:val="00AE4047"/>
    <w:rsid w:val="00AE4596"/>
    <w:rsid w:val="00AE4DFA"/>
    <w:rsid w:val="00AE57F2"/>
    <w:rsid w:val="00AE5FA5"/>
    <w:rsid w:val="00AE6074"/>
    <w:rsid w:val="00AE6138"/>
    <w:rsid w:val="00AE61F2"/>
    <w:rsid w:val="00AF0076"/>
    <w:rsid w:val="00AF0917"/>
    <w:rsid w:val="00AF0EF1"/>
    <w:rsid w:val="00AF0F13"/>
    <w:rsid w:val="00AF1479"/>
    <w:rsid w:val="00AF3D35"/>
    <w:rsid w:val="00AF415A"/>
    <w:rsid w:val="00AF49B3"/>
    <w:rsid w:val="00AF4D46"/>
    <w:rsid w:val="00AF5C68"/>
    <w:rsid w:val="00AF5D27"/>
    <w:rsid w:val="00AF63AD"/>
    <w:rsid w:val="00AF6873"/>
    <w:rsid w:val="00AF6F39"/>
    <w:rsid w:val="00AF7440"/>
    <w:rsid w:val="00AF7C6F"/>
    <w:rsid w:val="00B00519"/>
    <w:rsid w:val="00B01967"/>
    <w:rsid w:val="00B0280B"/>
    <w:rsid w:val="00B02EBF"/>
    <w:rsid w:val="00B03E23"/>
    <w:rsid w:val="00B050A5"/>
    <w:rsid w:val="00B05188"/>
    <w:rsid w:val="00B054D2"/>
    <w:rsid w:val="00B05C43"/>
    <w:rsid w:val="00B066CC"/>
    <w:rsid w:val="00B0726B"/>
    <w:rsid w:val="00B07A96"/>
    <w:rsid w:val="00B104C2"/>
    <w:rsid w:val="00B1057F"/>
    <w:rsid w:val="00B10E28"/>
    <w:rsid w:val="00B110D4"/>
    <w:rsid w:val="00B11BFA"/>
    <w:rsid w:val="00B11DF1"/>
    <w:rsid w:val="00B1293B"/>
    <w:rsid w:val="00B13425"/>
    <w:rsid w:val="00B1412F"/>
    <w:rsid w:val="00B15BCC"/>
    <w:rsid w:val="00B164E3"/>
    <w:rsid w:val="00B1667A"/>
    <w:rsid w:val="00B16F78"/>
    <w:rsid w:val="00B1781D"/>
    <w:rsid w:val="00B20363"/>
    <w:rsid w:val="00B217C5"/>
    <w:rsid w:val="00B21ECC"/>
    <w:rsid w:val="00B22169"/>
    <w:rsid w:val="00B22682"/>
    <w:rsid w:val="00B2326A"/>
    <w:rsid w:val="00B23A73"/>
    <w:rsid w:val="00B245DE"/>
    <w:rsid w:val="00B24621"/>
    <w:rsid w:val="00B2496A"/>
    <w:rsid w:val="00B249BF"/>
    <w:rsid w:val="00B24A21"/>
    <w:rsid w:val="00B2611E"/>
    <w:rsid w:val="00B2640E"/>
    <w:rsid w:val="00B266C7"/>
    <w:rsid w:val="00B26843"/>
    <w:rsid w:val="00B268CD"/>
    <w:rsid w:val="00B279C3"/>
    <w:rsid w:val="00B27AA9"/>
    <w:rsid w:val="00B27F03"/>
    <w:rsid w:val="00B27FEE"/>
    <w:rsid w:val="00B30EF8"/>
    <w:rsid w:val="00B33A9E"/>
    <w:rsid w:val="00B33B1B"/>
    <w:rsid w:val="00B34208"/>
    <w:rsid w:val="00B34969"/>
    <w:rsid w:val="00B35805"/>
    <w:rsid w:val="00B35E0E"/>
    <w:rsid w:val="00B36E0A"/>
    <w:rsid w:val="00B37273"/>
    <w:rsid w:val="00B40157"/>
    <w:rsid w:val="00B40771"/>
    <w:rsid w:val="00B41CC8"/>
    <w:rsid w:val="00B4213E"/>
    <w:rsid w:val="00B435AE"/>
    <w:rsid w:val="00B437F9"/>
    <w:rsid w:val="00B44262"/>
    <w:rsid w:val="00B4576C"/>
    <w:rsid w:val="00B46646"/>
    <w:rsid w:val="00B470AD"/>
    <w:rsid w:val="00B47DCA"/>
    <w:rsid w:val="00B47FE1"/>
    <w:rsid w:val="00B50469"/>
    <w:rsid w:val="00B50C3E"/>
    <w:rsid w:val="00B5143C"/>
    <w:rsid w:val="00B521BB"/>
    <w:rsid w:val="00B529AD"/>
    <w:rsid w:val="00B52DC3"/>
    <w:rsid w:val="00B53069"/>
    <w:rsid w:val="00B531CA"/>
    <w:rsid w:val="00B53329"/>
    <w:rsid w:val="00B53A43"/>
    <w:rsid w:val="00B56A4F"/>
    <w:rsid w:val="00B56C8A"/>
    <w:rsid w:val="00B57B61"/>
    <w:rsid w:val="00B57FCA"/>
    <w:rsid w:val="00B60879"/>
    <w:rsid w:val="00B611D8"/>
    <w:rsid w:val="00B6233B"/>
    <w:rsid w:val="00B62A53"/>
    <w:rsid w:val="00B63DA3"/>
    <w:rsid w:val="00B64838"/>
    <w:rsid w:val="00B648C0"/>
    <w:rsid w:val="00B64C6A"/>
    <w:rsid w:val="00B65107"/>
    <w:rsid w:val="00B65353"/>
    <w:rsid w:val="00B658A0"/>
    <w:rsid w:val="00B66233"/>
    <w:rsid w:val="00B666B7"/>
    <w:rsid w:val="00B66EB7"/>
    <w:rsid w:val="00B675F5"/>
    <w:rsid w:val="00B678E7"/>
    <w:rsid w:val="00B6798D"/>
    <w:rsid w:val="00B67E2B"/>
    <w:rsid w:val="00B70665"/>
    <w:rsid w:val="00B70BD7"/>
    <w:rsid w:val="00B70F79"/>
    <w:rsid w:val="00B71CF2"/>
    <w:rsid w:val="00B71ED5"/>
    <w:rsid w:val="00B7225E"/>
    <w:rsid w:val="00B744E7"/>
    <w:rsid w:val="00B749E5"/>
    <w:rsid w:val="00B74A27"/>
    <w:rsid w:val="00B7500F"/>
    <w:rsid w:val="00B7519B"/>
    <w:rsid w:val="00B76AE3"/>
    <w:rsid w:val="00B80193"/>
    <w:rsid w:val="00B805B7"/>
    <w:rsid w:val="00B8141D"/>
    <w:rsid w:val="00B82152"/>
    <w:rsid w:val="00B82171"/>
    <w:rsid w:val="00B829A6"/>
    <w:rsid w:val="00B82D5A"/>
    <w:rsid w:val="00B83519"/>
    <w:rsid w:val="00B83FB0"/>
    <w:rsid w:val="00B83FB9"/>
    <w:rsid w:val="00B84438"/>
    <w:rsid w:val="00B84488"/>
    <w:rsid w:val="00B84899"/>
    <w:rsid w:val="00B849ED"/>
    <w:rsid w:val="00B86166"/>
    <w:rsid w:val="00B864C0"/>
    <w:rsid w:val="00B86DBB"/>
    <w:rsid w:val="00B87CC5"/>
    <w:rsid w:val="00B90785"/>
    <w:rsid w:val="00B90DFA"/>
    <w:rsid w:val="00B91161"/>
    <w:rsid w:val="00B911B1"/>
    <w:rsid w:val="00B91290"/>
    <w:rsid w:val="00B91712"/>
    <w:rsid w:val="00B91ACC"/>
    <w:rsid w:val="00B930F3"/>
    <w:rsid w:val="00B93AB0"/>
    <w:rsid w:val="00B93AD8"/>
    <w:rsid w:val="00B93E06"/>
    <w:rsid w:val="00B94140"/>
    <w:rsid w:val="00B94E39"/>
    <w:rsid w:val="00B9582A"/>
    <w:rsid w:val="00B95BBC"/>
    <w:rsid w:val="00B95EF1"/>
    <w:rsid w:val="00B96259"/>
    <w:rsid w:val="00B97B66"/>
    <w:rsid w:val="00B97C2C"/>
    <w:rsid w:val="00B97CBB"/>
    <w:rsid w:val="00BA071A"/>
    <w:rsid w:val="00BA0F88"/>
    <w:rsid w:val="00BA11C6"/>
    <w:rsid w:val="00BA437A"/>
    <w:rsid w:val="00BA43B2"/>
    <w:rsid w:val="00BA4CBE"/>
    <w:rsid w:val="00BA4D30"/>
    <w:rsid w:val="00BA52CE"/>
    <w:rsid w:val="00BA57AD"/>
    <w:rsid w:val="00BA60E6"/>
    <w:rsid w:val="00BA6729"/>
    <w:rsid w:val="00BA6E63"/>
    <w:rsid w:val="00BA76CA"/>
    <w:rsid w:val="00BA7938"/>
    <w:rsid w:val="00BB02B9"/>
    <w:rsid w:val="00BB0BCE"/>
    <w:rsid w:val="00BB1576"/>
    <w:rsid w:val="00BB249F"/>
    <w:rsid w:val="00BB2B7B"/>
    <w:rsid w:val="00BB2CD0"/>
    <w:rsid w:val="00BB37F8"/>
    <w:rsid w:val="00BB40BE"/>
    <w:rsid w:val="00BB43F8"/>
    <w:rsid w:val="00BB4522"/>
    <w:rsid w:val="00BB50B3"/>
    <w:rsid w:val="00BB633E"/>
    <w:rsid w:val="00BB704A"/>
    <w:rsid w:val="00BB714D"/>
    <w:rsid w:val="00BB7AF2"/>
    <w:rsid w:val="00BB7B68"/>
    <w:rsid w:val="00BC06EE"/>
    <w:rsid w:val="00BC0B79"/>
    <w:rsid w:val="00BC235E"/>
    <w:rsid w:val="00BC3D19"/>
    <w:rsid w:val="00BC3DD0"/>
    <w:rsid w:val="00BC4E23"/>
    <w:rsid w:val="00BC5553"/>
    <w:rsid w:val="00BC627E"/>
    <w:rsid w:val="00BC6E82"/>
    <w:rsid w:val="00BC7819"/>
    <w:rsid w:val="00BC7900"/>
    <w:rsid w:val="00BC7FE2"/>
    <w:rsid w:val="00BD13AD"/>
    <w:rsid w:val="00BD1708"/>
    <w:rsid w:val="00BD26BF"/>
    <w:rsid w:val="00BD2E2C"/>
    <w:rsid w:val="00BD389E"/>
    <w:rsid w:val="00BD3F97"/>
    <w:rsid w:val="00BD47A2"/>
    <w:rsid w:val="00BD4E91"/>
    <w:rsid w:val="00BD6052"/>
    <w:rsid w:val="00BD66F1"/>
    <w:rsid w:val="00BD7298"/>
    <w:rsid w:val="00BE05D7"/>
    <w:rsid w:val="00BE071E"/>
    <w:rsid w:val="00BE0FA5"/>
    <w:rsid w:val="00BE1472"/>
    <w:rsid w:val="00BE1DED"/>
    <w:rsid w:val="00BE2845"/>
    <w:rsid w:val="00BE3E27"/>
    <w:rsid w:val="00BE4418"/>
    <w:rsid w:val="00BE496C"/>
    <w:rsid w:val="00BE4C9A"/>
    <w:rsid w:val="00BE5E8F"/>
    <w:rsid w:val="00BE6078"/>
    <w:rsid w:val="00BE64D9"/>
    <w:rsid w:val="00BE6933"/>
    <w:rsid w:val="00BE6A17"/>
    <w:rsid w:val="00BE7377"/>
    <w:rsid w:val="00BF015F"/>
    <w:rsid w:val="00BF0271"/>
    <w:rsid w:val="00BF04C2"/>
    <w:rsid w:val="00BF07ED"/>
    <w:rsid w:val="00BF09AF"/>
    <w:rsid w:val="00BF1970"/>
    <w:rsid w:val="00BF21B5"/>
    <w:rsid w:val="00BF411D"/>
    <w:rsid w:val="00BF486F"/>
    <w:rsid w:val="00BF4E6C"/>
    <w:rsid w:val="00BF4F84"/>
    <w:rsid w:val="00BF52D7"/>
    <w:rsid w:val="00BF53D0"/>
    <w:rsid w:val="00BF547D"/>
    <w:rsid w:val="00BF59A6"/>
    <w:rsid w:val="00BF5CCB"/>
    <w:rsid w:val="00BF6281"/>
    <w:rsid w:val="00BF635B"/>
    <w:rsid w:val="00BF66D1"/>
    <w:rsid w:val="00BF7BC6"/>
    <w:rsid w:val="00C00096"/>
    <w:rsid w:val="00C00444"/>
    <w:rsid w:val="00C00B9C"/>
    <w:rsid w:val="00C01457"/>
    <w:rsid w:val="00C01796"/>
    <w:rsid w:val="00C01C9B"/>
    <w:rsid w:val="00C01FBB"/>
    <w:rsid w:val="00C01FFF"/>
    <w:rsid w:val="00C02065"/>
    <w:rsid w:val="00C03200"/>
    <w:rsid w:val="00C057C2"/>
    <w:rsid w:val="00C066A3"/>
    <w:rsid w:val="00C10530"/>
    <w:rsid w:val="00C105FE"/>
    <w:rsid w:val="00C10DA0"/>
    <w:rsid w:val="00C111C5"/>
    <w:rsid w:val="00C1179C"/>
    <w:rsid w:val="00C11A0B"/>
    <w:rsid w:val="00C120E1"/>
    <w:rsid w:val="00C140C1"/>
    <w:rsid w:val="00C14379"/>
    <w:rsid w:val="00C14909"/>
    <w:rsid w:val="00C158BB"/>
    <w:rsid w:val="00C15DFD"/>
    <w:rsid w:val="00C16585"/>
    <w:rsid w:val="00C167EA"/>
    <w:rsid w:val="00C16CB6"/>
    <w:rsid w:val="00C17747"/>
    <w:rsid w:val="00C17A9C"/>
    <w:rsid w:val="00C20207"/>
    <w:rsid w:val="00C20680"/>
    <w:rsid w:val="00C20B55"/>
    <w:rsid w:val="00C20FB3"/>
    <w:rsid w:val="00C215B9"/>
    <w:rsid w:val="00C22771"/>
    <w:rsid w:val="00C23675"/>
    <w:rsid w:val="00C24261"/>
    <w:rsid w:val="00C24FF1"/>
    <w:rsid w:val="00C2554D"/>
    <w:rsid w:val="00C26A4C"/>
    <w:rsid w:val="00C26C7F"/>
    <w:rsid w:val="00C278FF"/>
    <w:rsid w:val="00C2799F"/>
    <w:rsid w:val="00C27B05"/>
    <w:rsid w:val="00C305F4"/>
    <w:rsid w:val="00C30653"/>
    <w:rsid w:val="00C30E82"/>
    <w:rsid w:val="00C31AE7"/>
    <w:rsid w:val="00C32907"/>
    <w:rsid w:val="00C339B6"/>
    <w:rsid w:val="00C33B7E"/>
    <w:rsid w:val="00C34CB5"/>
    <w:rsid w:val="00C34D89"/>
    <w:rsid w:val="00C35521"/>
    <w:rsid w:val="00C36930"/>
    <w:rsid w:val="00C36F72"/>
    <w:rsid w:val="00C403DD"/>
    <w:rsid w:val="00C40BAF"/>
    <w:rsid w:val="00C41517"/>
    <w:rsid w:val="00C419B9"/>
    <w:rsid w:val="00C4271A"/>
    <w:rsid w:val="00C42D6E"/>
    <w:rsid w:val="00C431C3"/>
    <w:rsid w:val="00C43499"/>
    <w:rsid w:val="00C457A8"/>
    <w:rsid w:val="00C45C78"/>
    <w:rsid w:val="00C4607D"/>
    <w:rsid w:val="00C46927"/>
    <w:rsid w:val="00C46BA6"/>
    <w:rsid w:val="00C47026"/>
    <w:rsid w:val="00C470AE"/>
    <w:rsid w:val="00C47A8A"/>
    <w:rsid w:val="00C5170D"/>
    <w:rsid w:val="00C5234D"/>
    <w:rsid w:val="00C52405"/>
    <w:rsid w:val="00C532AC"/>
    <w:rsid w:val="00C53D98"/>
    <w:rsid w:val="00C53E6F"/>
    <w:rsid w:val="00C541B4"/>
    <w:rsid w:val="00C545C5"/>
    <w:rsid w:val="00C54651"/>
    <w:rsid w:val="00C547A7"/>
    <w:rsid w:val="00C55678"/>
    <w:rsid w:val="00C55BAB"/>
    <w:rsid w:val="00C55D8F"/>
    <w:rsid w:val="00C55F27"/>
    <w:rsid w:val="00C60FE2"/>
    <w:rsid w:val="00C611E8"/>
    <w:rsid w:val="00C621EE"/>
    <w:rsid w:val="00C629FC"/>
    <w:rsid w:val="00C62BE9"/>
    <w:rsid w:val="00C62FD0"/>
    <w:rsid w:val="00C6381A"/>
    <w:rsid w:val="00C63A2C"/>
    <w:rsid w:val="00C63B12"/>
    <w:rsid w:val="00C6452A"/>
    <w:rsid w:val="00C649C0"/>
    <w:rsid w:val="00C64DEB"/>
    <w:rsid w:val="00C66944"/>
    <w:rsid w:val="00C66B87"/>
    <w:rsid w:val="00C67B92"/>
    <w:rsid w:val="00C67EE4"/>
    <w:rsid w:val="00C67FCB"/>
    <w:rsid w:val="00C70724"/>
    <w:rsid w:val="00C70D2A"/>
    <w:rsid w:val="00C70E74"/>
    <w:rsid w:val="00C711DD"/>
    <w:rsid w:val="00C712BB"/>
    <w:rsid w:val="00C71A7F"/>
    <w:rsid w:val="00C7255A"/>
    <w:rsid w:val="00C729F8"/>
    <w:rsid w:val="00C736DB"/>
    <w:rsid w:val="00C73AA5"/>
    <w:rsid w:val="00C73CF1"/>
    <w:rsid w:val="00C7515D"/>
    <w:rsid w:val="00C7524F"/>
    <w:rsid w:val="00C76489"/>
    <w:rsid w:val="00C76F62"/>
    <w:rsid w:val="00C776EC"/>
    <w:rsid w:val="00C77D0D"/>
    <w:rsid w:val="00C77F2E"/>
    <w:rsid w:val="00C80395"/>
    <w:rsid w:val="00C80792"/>
    <w:rsid w:val="00C8133B"/>
    <w:rsid w:val="00C82794"/>
    <w:rsid w:val="00C827E3"/>
    <w:rsid w:val="00C84846"/>
    <w:rsid w:val="00C84966"/>
    <w:rsid w:val="00C84EB8"/>
    <w:rsid w:val="00C8500F"/>
    <w:rsid w:val="00C866AA"/>
    <w:rsid w:val="00C868D6"/>
    <w:rsid w:val="00C87567"/>
    <w:rsid w:val="00C8771D"/>
    <w:rsid w:val="00C90632"/>
    <w:rsid w:val="00C90679"/>
    <w:rsid w:val="00C908F0"/>
    <w:rsid w:val="00C916F9"/>
    <w:rsid w:val="00C91A80"/>
    <w:rsid w:val="00C91EDC"/>
    <w:rsid w:val="00C9258A"/>
    <w:rsid w:val="00C92D8E"/>
    <w:rsid w:val="00C934BB"/>
    <w:rsid w:val="00C93910"/>
    <w:rsid w:val="00C93C40"/>
    <w:rsid w:val="00C9461B"/>
    <w:rsid w:val="00C95355"/>
    <w:rsid w:val="00C95F95"/>
    <w:rsid w:val="00C9607A"/>
    <w:rsid w:val="00C9693C"/>
    <w:rsid w:val="00CA0CA5"/>
    <w:rsid w:val="00CA0CCA"/>
    <w:rsid w:val="00CA0DB2"/>
    <w:rsid w:val="00CA269C"/>
    <w:rsid w:val="00CA2B79"/>
    <w:rsid w:val="00CA2C91"/>
    <w:rsid w:val="00CA37DB"/>
    <w:rsid w:val="00CA3CC0"/>
    <w:rsid w:val="00CA46CD"/>
    <w:rsid w:val="00CA4749"/>
    <w:rsid w:val="00CA481B"/>
    <w:rsid w:val="00CA549D"/>
    <w:rsid w:val="00CA5AAC"/>
    <w:rsid w:val="00CA5EB1"/>
    <w:rsid w:val="00CA6D33"/>
    <w:rsid w:val="00CA7446"/>
    <w:rsid w:val="00CA75B2"/>
    <w:rsid w:val="00CB015E"/>
    <w:rsid w:val="00CB06B8"/>
    <w:rsid w:val="00CB093A"/>
    <w:rsid w:val="00CB1BDD"/>
    <w:rsid w:val="00CB1DEC"/>
    <w:rsid w:val="00CB200E"/>
    <w:rsid w:val="00CB2087"/>
    <w:rsid w:val="00CB30E9"/>
    <w:rsid w:val="00CB3586"/>
    <w:rsid w:val="00CB36B6"/>
    <w:rsid w:val="00CB42C8"/>
    <w:rsid w:val="00CB462D"/>
    <w:rsid w:val="00CB4DDB"/>
    <w:rsid w:val="00CB5539"/>
    <w:rsid w:val="00CB5B17"/>
    <w:rsid w:val="00CB7002"/>
    <w:rsid w:val="00CB7186"/>
    <w:rsid w:val="00CB77B5"/>
    <w:rsid w:val="00CB7AB2"/>
    <w:rsid w:val="00CC08CE"/>
    <w:rsid w:val="00CC091B"/>
    <w:rsid w:val="00CC179A"/>
    <w:rsid w:val="00CC1F0E"/>
    <w:rsid w:val="00CC237E"/>
    <w:rsid w:val="00CC2B0C"/>
    <w:rsid w:val="00CC3C98"/>
    <w:rsid w:val="00CC4810"/>
    <w:rsid w:val="00CC59D7"/>
    <w:rsid w:val="00CC6975"/>
    <w:rsid w:val="00CC7A37"/>
    <w:rsid w:val="00CC7BF4"/>
    <w:rsid w:val="00CD0406"/>
    <w:rsid w:val="00CD0612"/>
    <w:rsid w:val="00CD18D7"/>
    <w:rsid w:val="00CD1A55"/>
    <w:rsid w:val="00CD24A1"/>
    <w:rsid w:val="00CD2DD0"/>
    <w:rsid w:val="00CD2F58"/>
    <w:rsid w:val="00CD2F61"/>
    <w:rsid w:val="00CD38A2"/>
    <w:rsid w:val="00CD4309"/>
    <w:rsid w:val="00CD4590"/>
    <w:rsid w:val="00CD4B89"/>
    <w:rsid w:val="00CD5472"/>
    <w:rsid w:val="00CD6975"/>
    <w:rsid w:val="00CD6F1A"/>
    <w:rsid w:val="00CD7954"/>
    <w:rsid w:val="00CE0AC1"/>
    <w:rsid w:val="00CE10AD"/>
    <w:rsid w:val="00CE2331"/>
    <w:rsid w:val="00CE34DA"/>
    <w:rsid w:val="00CE4E02"/>
    <w:rsid w:val="00CE56A2"/>
    <w:rsid w:val="00CE61E6"/>
    <w:rsid w:val="00CE62D2"/>
    <w:rsid w:val="00CE6AAD"/>
    <w:rsid w:val="00CE6E45"/>
    <w:rsid w:val="00CE72BF"/>
    <w:rsid w:val="00CF1D9C"/>
    <w:rsid w:val="00CF37E3"/>
    <w:rsid w:val="00CF3904"/>
    <w:rsid w:val="00CF3E4B"/>
    <w:rsid w:val="00CF4213"/>
    <w:rsid w:val="00CF46E6"/>
    <w:rsid w:val="00CF4C58"/>
    <w:rsid w:val="00CF5693"/>
    <w:rsid w:val="00CF573E"/>
    <w:rsid w:val="00CF5FC4"/>
    <w:rsid w:val="00CF6DC3"/>
    <w:rsid w:val="00CF72A0"/>
    <w:rsid w:val="00CF75B6"/>
    <w:rsid w:val="00D0044D"/>
    <w:rsid w:val="00D011BE"/>
    <w:rsid w:val="00D01330"/>
    <w:rsid w:val="00D02A7B"/>
    <w:rsid w:val="00D02B06"/>
    <w:rsid w:val="00D02F6A"/>
    <w:rsid w:val="00D03274"/>
    <w:rsid w:val="00D032C5"/>
    <w:rsid w:val="00D03742"/>
    <w:rsid w:val="00D03B05"/>
    <w:rsid w:val="00D047C9"/>
    <w:rsid w:val="00D052AB"/>
    <w:rsid w:val="00D07261"/>
    <w:rsid w:val="00D07E45"/>
    <w:rsid w:val="00D07E55"/>
    <w:rsid w:val="00D07F73"/>
    <w:rsid w:val="00D1018C"/>
    <w:rsid w:val="00D10C10"/>
    <w:rsid w:val="00D10D79"/>
    <w:rsid w:val="00D118B8"/>
    <w:rsid w:val="00D11AA6"/>
    <w:rsid w:val="00D12C3D"/>
    <w:rsid w:val="00D12D27"/>
    <w:rsid w:val="00D13231"/>
    <w:rsid w:val="00D13CBF"/>
    <w:rsid w:val="00D15815"/>
    <w:rsid w:val="00D16859"/>
    <w:rsid w:val="00D179B0"/>
    <w:rsid w:val="00D17DB5"/>
    <w:rsid w:val="00D206B2"/>
    <w:rsid w:val="00D21013"/>
    <w:rsid w:val="00D213B2"/>
    <w:rsid w:val="00D21572"/>
    <w:rsid w:val="00D22872"/>
    <w:rsid w:val="00D22E63"/>
    <w:rsid w:val="00D22FA0"/>
    <w:rsid w:val="00D23691"/>
    <w:rsid w:val="00D238AE"/>
    <w:rsid w:val="00D23F41"/>
    <w:rsid w:val="00D25704"/>
    <w:rsid w:val="00D25ABE"/>
    <w:rsid w:val="00D25E06"/>
    <w:rsid w:val="00D2732D"/>
    <w:rsid w:val="00D27387"/>
    <w:rsid w:val="00D2788E"/>
    <w:rsid w:val="00D27C9F"/>
    <w:rsid w:val="00D27F7E"/>
    <w:rsid w:val="00D3275D"/>
    <w:rsid w:val="00D329DB"/>
    <w:rsid w:val="00D32D32"/>
    <w:rsid w:val="00D337B0"/>
    <w:rsid w:val="00D33A01"/>
    <w:rsid w:val="00D33B20"/>
    <w:rsid w:val="00D344DB"/>
    <w:rsid w:val="00D34943"/>
    <w:rsid w:val="00D353B1"/>
    <w:rsid w:val="00D3545D"/>
    <w:rsid w:val="00D35AA4"/>
    <w:rsid w:val="00D3665E"/>
    <w:rsid w:val="00D36AC3"/>
    <w:rsid w:val="00D36CDF"/>
    <w:rsid w:val="00D36EE8"/>
    <w:rsid w:val="00D37366"/>
    <w:rsid w:val="00D401E3"/>
    <w:rsid w:val="00D40A04"/>
    <w:rsid w:val="00D41041"/>
    <w:rsid w:val="00D412F5"/>
    <w:rsid w:val="00D42923"/>
    <w:rsid w:val="00D42A3F"/>
    <w:rsid w:val="00D42CEF"/>
    <w:rsid w:val="00D44234"/>
    <w:rsid w:val="00D4604A"/>
    <w:rsid w:val="00D46C8E"/>
    <w:rsid w:val="00D47CB8"/>
    <w:rsid w:val="00D50415"/>
    <w:rsid w:val="00D50EF8"/>
    <w:rsid w:val="00D51C99"/>
    <w:rsid w:val="00D53708"/>
    <w:rsid w:val="00D53A5A"/>
    <w:rsid w:val="00D53AC3"/>
    <w:rsid w:val="00D53B2C"/>
    <w:rsid w:val="00D53E3A"/>
    <w:rsid w:val="00D5428C"/>
    <w:rsid w:val="00D544A2"/>
    <w:rsid w:val="00D54501"/>
    <w:rsid w:val="00D54692"/>
    <w:rsid w:val="00D56610"/>
    <w:rsid w:val="00D56D7C"/>
    <w:rsid w:val="00D56FB2"/>
    <w:rsid w:val="00D60758"/>
    <w:rsid w:val="00D622D6"/>
    <w:rsid w:val="00D631D2"/>
    <w:rsid w:val="00D636C4"/>
    <w:rsid w:val="00D63A3D"/>
    <w:rsid w:val="00D63FF9"/>
    <w:rsid w:val="00D64ADA"/>
    <w:rsid w:val="00D65FEC"/>
    <w:rsid w:val="00D6710D"/>
    <w:rsid w:val="00D67364"/>
    <w:rsid w:val="00D67CE1"/>
    <w:rsid w:val="00D70421"/>
    <w:rsid w:val="00D706E9"/>
    <w:rsid w:val="00D70B4F"/>
    <w:rsid w:val="00D70E7A"/>
    <w:rsid w:val="00D712AB"/>
    <w:rsid w:val="00D7164B"/>
    <w:rsid w:val="00D71E45"/>
    <w:rsid w:val="00D72473"/>
    <w:rsid w:val="00D72748"/>
    <w:rsid w:val="00D7312F"/>
    <w:rsid w:val="00D73141"/>
    <w:rsid w:val="00D73884"/>
    <w:rsid w:val="00D74C28"/>
    <w:rsid w:val="00D758AB"/>
    <w:rsid w:val="00D76069"/>
    <w:rsid w:val="00D76446"/>
    <w:rsid w:val="00D76B9C"/>
    <w:rsid w:val="00D77C67"/>
    <w:rsid w:val="00D80285"/>
    <w:rsid w:val="00D80C39"/>
    <w:rsid w:val="00D80F00"/>
    <w:rsid w:val="00D8223F"/>
    <w:rsid w:val="00D82363"/>
    <w:rsid w:val="00D823EA"/>
    <w:rsid w:val="00D82685"/>
    <w:rsid w:val="00D827CA"/>
    <w:rsid w:val="00D82A00"/>
    <w:rsid w:val="00D83140"/>
    <w:rsid w:val="00D84DD0"/>
    <w:rsid w:val="00D84E75"/>
    <w:rsid w:val="00D85FA6"/>
    <w:rsid w:val="00D863B6"/>
    <w:rsid w:val="00D86A91"/>
    <w:rsid w:val="00D86D68"/>
    <w:rsid w:val="00D92FBB"/>
    <w:rsid w:val="00D93274"/>
    <w:rsid w:val="00D9451C"/>
    <w:rsid w:val="00D960B3"/>
    <w:rsid w:val="00D969BB"/>
    <w:rsid w:val="00D97ED3"/>
    <w:rsid w:val="00DA041E"/>
    <w:rsid w:val="00DA07D2"/>
    <w:rsid w:val="00DA11DB"/>
    <w:rsid w:val="00DA1362"/>
    <w:rsid w:val="00DA1939"/>
    <w:rsid w:val="00DA3168"/>
    <w:rsid w:val="00DA4208"/>
    <w:rsid w:val="00DA47DA"/>
    <w:rsid w:val="00DA4919"/>
    <w:rsid w:val="00DA50BD"/>
    <w:rsid w:val="00DA50F1"/>
    <w:rsid w:val="00DA5327"/>
    <w:rsid w:val="00DA5F33"/>
    <w:rsid w:val="00DA6171"/>
    <w:rsid w:val="00DA663B"/>
    <w:rsid w:val="00DA768C"/>
    <w:rsid w:val="00DA77E8"/>
    <w:rsid w:val="00DB022D"/>
    <w:rsid w:val="00DB051D"/>
    <w:rsid w:val="00DB0728"/>
    <w:rsid w:val="00DB0DAC"/>
    <w:rsid w:val="00DB131D"/>
    <w:rsid w:val="00DB29F3"/>
    <w:rsid w:val="00DB4171"/>
    <w:rsid w:val="00DB436E"/>
    <w:rsid w:val="00DB555D"/>
    <w:rsid w:val="00DB5AAD"/>
    <w:rsid w:val="00DB5AF8"/>
    <w:rsid w:val="00DB5E82"/>
    <w:rsid w:val="00DB6507"/>
    <w:rsid w:val="00DB683F"/>
    <w:rsid w:val="00DC0BDF"/>
    <w:rsid w:val="00DC189F"/>
    <w:rsid w:val="00DC226F"/>
    <w:rsid w:val="00DC2441"/>
    <w:rsid w:val="00DC274A"/>
    <w:rsid w:val="00DC2F4C"/>
    <w:rsid w:val="00DC3144"/>
    <w:rsid w:val="00DC3A17"/>
    <w:rsid w:val="00DC5524"/>
    <w:rsid w:val="00DC5959"/>
    <w:rsid w:val="00DC5975"/>
    <w:rsid w:val="00DD018E"/>
    <w:rsid w:val="00DD1424"/>
    <w:rsid w:val="00DD1598"/>
    <w:rsid w:val="00DD330F"/>
    <w:rsid w:val="00DD3C1E"/>
    <w:rsid w:val="00DD409F"/>
    <w:rsid w:val="00DD41C7"/>
    <w:rsid w:val="00DD5D92"/>
    <w:rsid w:val="00DD642D"/>
    <w:rsid w:val="00DD663E"/>
    <w:rsid w:val="00DD70A7"/>
    <w:rsid w:val="00DD782A"/>
    <w:rsid w:val="00DE0BD9"/>
    <w:rsid w:val="00DE135B"/>
    <w:rsid w:val="00DE2240"/>
    <w:rsid w:val="00DE26E1"/>
    <w:rsid w:val="00DE2D3F"/>
    <w:rsid w:val="00DE3658"/>
    <w:rsid w:val="00DE3713"/>
    <w:rsid w:val="00DE38D4"/>
    <w:rsid w:val="00DE4911"/>
    <w:rsid w:val="00DE4A33"/>
    <w:rsid w:val="00DE5301"/>
    <w:rsid w:val="00DE557E"/>
    <w:rsid w:val="00DE5B74"/>
    <w:rsid w:val="00DE60D0"/>
    <w:rsid w:val="00DE64D7"/>
    <w:rsid w:val="00DE6A54"/>
    <w:rsid w:val="00DE6FA0"/>
    <w:rsid w:val="00DE7045"/>
    <w:rsid w:val="00DE7BDB"/>
    <w:rsid w:val="00DF0694"/>
    <w:rsid w:val="00DF0B05"/>
    <w:rsid w:val="00DF0C4F"/>
    <w:rsid w:val="00DF16AF"/>
    <w:rsid w:val="00DF2E28"/>
    <w:rsid w:val="00DF4D87"/>
    <w:rsid w:val="00DF5477"/>
    <w:rsid w:val="00DF6DDF"/>
    <w:rsid w:val="00DF7947"/>
    <w:rsid w:val="00DF7C2C"/>
    <w:rsid w:val="00DF7E39"/>
    <w:rsid w:val="00E00469"/>
    <w:rsid w:val="00E0135B"/>
    <w:rsid w:val="00E02126"/>
    <w:rsid w:val="00E0318E"/>
    <w:rsid w:val="00E0412F"/>
    <w:rsid w:val="00E0477E"/>
    <w:rsid w:val="00E0498E"/>
    <w:rsid w:val="00E0533D"/>
    <w:rsid w:val="00E0556E"/>
    <w:rsid w:val="00E05A80"/>
    <w:rsid w:val="00E05C80"/>
    <w:rsid w:val="00E05E35"/>
    <w:rsid w:val="00E06224"/>
    <w:rsid w:val="00E06AAD"/>
    <w:rsid w:val="00E06DC0"/>
    <w:rsid w:val="00E073F2"/>
    <w:rsid w:val="00E07E95"/>
    <w:rsid w:val="00E1026A"/>
    <w:rsid w:val="00E11887"/>
    <w:rsid w:val="00E11C51"/>
    <w:rsid w:val="00E124A5"/>
    <w:rsid w:val="00E1471F"/>
    <w:rsid w:val="00E15144"/>
    <w:rsid w:val="00E15840"/>
    <w:rsid w:val="00E15C6E"/>
    <w:rsid w:val="00E16735"/>
    <w:rsid w:val="00E16C52"/>
    <w:rsid w:val="00E16F18"/>
    <w:rsid w:val="00E170BA"/>
    <w:rsid w:val="00E174D1"/>
    <w:rsid w:val="00E20D38"/>
    <w:rsid w:val="00E20F6F"/>
    <w:rsid w:val="00E21378"/>
    <w:rsid w:val="00E219B3"/>
    <w:rsid w:val="00E22371"/>
    <w:rsid w:val="00E22B46"/>
    <w:rsid w:val="00E23910"/>
    <w:rsid w:val="00E23A8E"/>
    <w:rsid w:val="00E251DD"/>
    <w:rsid w:val="00E255DA"/>
    <w:rsid w:val="00E256B3"/>
    <w:rsid w:val="00E2571F"/>
    <w:rsid w:val="00E25FF2"/>
    <w:rsid w:val="00E26695"/>
    <w:rsid w:val="00E26B4E"/>
    <w:rsid w:val="00E26BD0"/>
    <w:rsid w:val="00E26D66"/>
    <w:rsid w:val="00E26E4C"/>
    <w:rsid w:val="00E27362"/>
    <w:rsid w:val="00E30734"/>
    <w:rsid w:val="00E31A70"/>
    <w:rsid w:val="00E32330"/>
    <w:rsid w:val="00E338A2"/>
    <w:rsid w:val="00E33A76"/>
    <w:rsid w:val="00E34658"/>
    <w:rsid w:val="00E34F9E"/>
    <w:rsid w:val="00E3546E"/>
    <w:rsid w:val="00E357AA"/>
    <w:rsid w:val="00E361F7"/>
    <w:rsid w:val="00E36DA8"/>
    <w:rsid w:val="00E404B3"/>
    <w:rsid w:val="00E40B44"/>
    <w:rsid w:val="00E41204"/>
    <w:rsid w:val="00E41637"/>
    <w:rsid w:val="00E41792"/>
    <w:rsid w:val="00E423B9"/>
    <w:rsid w:val="00E4309E"/>
    <w:rsid w:val="00E439C2"/>
    <w:rsid w:val="00E43D4D"/>
    <w:rsid w:val="00E4440F"/>
    <w:rsid w:val="00E44FC7"/>
    <w:rsid w:val="00E45580"/>
    <w:rsid w:val="00E45A12"/>
    <w:rsid w:val="00E45E70"/>
    <w:rsid w:val="00E46313"/>
    <w:rsid w:val="00E4658E"/>
    <w:rsid w:val="00E46A54"/>
    <w:rsid w:val="00E47D6F"/>
    <w:rsid w:val="00E501B9"/>
    <w:rsid w:val="00E51866"/>
    <w:rsid w:val="00E529BB"/>
    <w:rsid w:val="00E53376"/>
    <w:rsid w:val="00E534CD"/>
    <w:rsid w:val="00E53795"/>
    <w:rsid w:val="00E53F1D"/>
    <w:rsid w:val="00E54624"/>
    <w:rsid w:val="00E5508C"/>
    <w:rsid w:val="00E55D72"/>
    <w:rsid w:val="00E56754"/>
    <w:rsid w:val="00E56D6C"/>
    <w:rsid w:val="00E57494"/>
    <w:rsid w:val="00E57940"/>
    <w:rsid w:val="00E57B00"/>
    <w:rsid w:val="00E605C6"/>
    <w:rsid w:val="00E60FCD"/>
    <w:rsid w:val="00E62977"/>
    <w:rsid w:val="00E62DD3"/>
    <w:rsid w:val="00E6369E"/>
    <w:rsid w:val="00E6398F"/>
    <w:rsid w:val="00E63E9F"/>
    <w:rsid w:val="00E65133"/>
    <w:rsid w:val="00E65C84"/>
    <w:rsid w:val="00E65D6D"/>
    <w:rsid w:val="00E66277"/>
    <w:rsid w:val="00E6629C"/>
    <w:rsid w:val="00E66587"/>
    <w:rsid w:val="00E6658C"/>
    <w:rsid w:val="00E66AE2"/>
    <w:rsid w:val="00E66BE2"/>
    <w:rsid w:val="00E67CD1"/>
    <w:rsid w:val="00E705B4"/>
    <w:rsid w:val="00E70C96"/>
    <w:rsid w:val="00E711D5"/>
    <w:rsid w:val="00E71294"/>
    <w:rsid w:val="00E71473"/>
    <w:rsid w:val="00E71490"/>
    <w:rsid w:val="00E717A1"/>
    <w:rsid w:val="00E723A2"/>
    <w:rsid w:val="00E73D44"/>
    <w:rsid w:val="00E740B8"/>
    <w:rsid w:val="00E7444C"/>
    <w:rsid w:val="00E74983"/>
    <w:rsid w:val="00E74A54"/>
    <w:rsid w:val="00E75858"/>
    <w:rsid w:val="00E76508"/>
    <w:rsid w:val="00E76BB2"/>
    <w:rsid w:val="00E7723B"/>
    <w:rsid w:val="00E778D1"/>
    <w:rsid w:val="00E81498"/>
    <w:rsid w:val="00E816C9"/>
    <w:rsid w:val="00E823D6"/>
    <w:rsid w:val="00E82541"/>
    <w:rsid w:val="00E82B30"/>
    <w:rsid w:val="00E82DEB"/>
    <w:rsid w:val="00E83719"/>
    <w:rsid w:val="00E837EA"/>
    <w:rsid w:val="00E840F9"/>
    <w:rsid w:val="00E84713"/>
    <w:rsid w:val="00E85A8E"/>
    <w:rsid w:val="00E85C80"/>
    <w:rsid w:val="00E85FD0"/>
    <w:rsid w:val="00E861B1"/>
    <w:rsid w:val="00E863B4"/>
    <w:rsid w:val="00E86FE0"/>
    <w:rsid w:val="00E8715B"/>
    <w:rsid w:val="00E90653"/>
    <w:rsid w:val="00E90E8B"/>
    <w:rsid w:val="00E91269"/>
    <w:rsid w:val="00E91629"/>
    <w:rsid w:val="00E925C9"/>
    <w:rsid w:val="00E9268F"/>
    <w:rsid w:val="00E938F4"/>
    <w:rsid w:val="00E945E3"/>
    <w:rsid w:val="00E94D91"/>
    <w:rsid w:val="00E951D7"/>
    <w:rsid w:val="00E95D89"/>
    <w:rsid w:val="00E95E34"/>
    <w:rsid w:val="00E96296"/>
    <w:rsid w:val="00E97257"/>
    <w:rsid w:val="00E97992"/>
    <w:rsid w:val="00E97F1F"/>
    <w:rsid w:val="00EA0B14"/>
    <w:rsid w:val="00EA0D90"/>
    <w:rsid w:val="00EA1482"/>
    <w:rsid w:val="00EA2417"/>
    <w:rsid w:val="00EA273C"/>
    <w:rsid w:val="00EA27B7"/>
    <w:rsid w:val="00EA3172"/>
    <w:rsid w:val="00EA325F"/>
    <w:rsid w:val="00EA34A9"/>
    <w:rsid w:val="00EA3933"/>
    <w:rsid w:val="00EA4856"/>
    <w:rsid w:val="00EA4DFB"/>
    <w:rsid w:val="00EA68BD"/>
    <w:rsid w:val="00EA6BE7"/>
    <w:rsid w:val="00EA6D81"/>
    <w:rsid w:val="00EB0C98"/>
    <w:rsid w:val="00EB151D"/>
    <w:rsid w:val="00EB1664"/>
    <w:rsid w:val="00EB3C33"/>
    <w:rsid w:val="00EB3E89"/>
    <w:rsid w:val="00EB43CC"/>
    <w:rsid w:val="00EB469B"/>
    <w:rsid w:val="00EB4A30"/>
    <w:rsid w:val="00EB4C8E"/>
    <w:rsid w:val="00EB5660"/>
    <w:rsid w:val="00EB5E25"/>
    <w:rsid w:val="00EB5F83"/>
    <w:rsid w:val="00EB603B"/>
    <w:rsid w:val="00EB61E3"/>
    <w:rsid w:val="00EB6C55"/>
    <w:rsid w:val="00EB6E10"/>
    <w:rsid w:val="00EC051B"/>
    <w:rsid w:val="00EC0B4D"/>
    <w:rsid w:val="00EC118D"/>
    <w:rsid w:val="00EC1E38"/>
    <w:rsid w:val="00EC1F42"/>
    <w:rsid w:val="00EC3419"/>
    <w:rsid w:val="00EC3A3A"/>
    <w:rsid w:val="00EC5691"/>
    <w:rsid w:val="00EC6A4C"/>
    <w:rsid w:val="00EC7DE4"/>
    <w:rsid w:val="00ED0596"/>
    <w:rsid w:val="00ED0601"/>
    <w:rsid w:val="00ED0F36"/>
    <w:rsid w:val="00ED1851"/>
    <w:rsid w:val="00ED1BAF"/>
    <w:rsid w:val="00ED4275"/>
    <w:rsid w:val="00ED4B29"/>
    <w:rsid w:val="00ED5E4D"/>
    <w:rsid w:val="00ED6950"/>
    <w:rsid w:val="00ED7607"/>
    <w:rsid w:val="00EE028D"/>
    <w:rsid w:val="00EE087B"/>
    <w:rsid w:val="00EE0B84"/>
    <w:rsid w:val="00EE0F8F"/>
    <w:rsid w:val="00EE191A"/>
    <w:rsid w:val="00EE433C"/>
    <w:rsid w:val="00EE4CAD"/>
    <w:rsid w:val="00EE54B7"/>
    <w:rsid w:val="00EE619B"/>
    <w:rsid w:val="00EE71C0"/>
    <w:rsid w:val="00EE775E"/>
    <w:rsid w:val="00EE7FC3"/>
    <w:rsid w:val="00EF0C3F"/>
    <w:rsid w:val="00EF0CB6"/>
    <w:rsid w:val="00EF1203"/>
    <w:rsid w:val="00EF22E5"/>
    <w:rsid w:val="00EF2CFA"/>
    <w:rsid w:val="00EF3083"/>
    <w:rsid w:val="00EF43F9"/>
    <w:rsid w:val="00EF4625"/>
    <w:rsid w:val="00EF4BB4"/>
    <w:rsid w:val="00EF5479"/>
    <w:rsid w:val="00EF5946"/>
    <w:rsid w:val="00EF5C5C"/>
    <w:rsid w:val="00EF5EBE"/>
    <w:rsid w:val="00F00131"/>
    <w:rsid w:val="00F00A38"/>
    <w:rsid w:val="00F00D42"/>
    <w:rsid w:val="00F00D88"/>
    <w:rsid w:val="00F01563"/>
    <w:rsid w:val="00F017B5"/>
    <w:rsid w:val="00F01B3C"/>
    <w:rsid w:val="00F01C6F"/>
    <w:rsid w:val="00F025CD"/>
    <w:rsid w:val="00F02F3B"/>
    <w:rsid w:val="00F03515"/>
    <w:rsid w:val="00F038AC"/>
    <w:rsid w:val="00F044A1"/>
    <w:rsid w:val="00F045A7"/>
    <w:rsid w:val="00F05D60"/>
    <w:rsid w:val="00F063AE"/>
    <w:rsid w:val="00F066BD"/>
    <w:rsid w:val="00F06B79"/>
    <w:rsid w:val="00F0714D"/>
    <w:rsid w:val="00F07DA0"/>
    <w:rsid w:val="00F1017D"/>
    <w:rsid w:val="00F102D0"/>
    <w:rsid w:val="00F10612"/>
    <w:rsid w:val="00F10619"/>
    <w:rsid w:val="00F11052"/>
    <w:rsid w:val="00F11490"/>
    <w:rsid w:val="00F1195C"/>
    <w:rsid w:val="00F11BB1"/>
    <w:rsid w:val="00F12952"/>
    <w:rsid w:val="00F13148"/>
    <w:rsid w:val="00F135E7"/>
    <w:rsid w:val="00F1369F"/>
    <w:rsid w:val="00F13F69"/>
    <w:rsid w:val="00F14046"/>
    <w:rsid w:val="00F140F3"/>
    <w:rsid w:val="00F14185"/>
    <w:rsid w:val="00F1485C"/>
    <w:rsid w:val="00F14BB7"/>
    <w:rsid w:val="00F14BC7"/>
    <w:rsid w:val="00F15196"/>
    <w:rsid w:val="00F16175"/>
    <w:rsid w:val="00F1636B"/>
    <w:rsid w:val="00F16904"/>
    <w:rsid w:val="00F17BF7"/>
    <w:rsid w:val="00F2074D"/>
    <w:rsid w:val="00F20DCC"/>
    <w:rsid w:val="00F218A7"/>
    <w:rsid w:val="00F21A40"/>
    <w:rsid w:val="00F22E46"/>
    <w:rsid w:val="00F22E5D"/>
    <w:rsid w:val="00F23719"/>
    <w:rsid w:val="00F23CE5"/>
    <w:rsid w:val="00F23CF5"/>
    <w:rsid w:val="00F24EE5"/>
    <w:rsid w:val="00F25091"/>
    <w:rsid w:val="00F2517A"/>
    <w:rsid w:val="00F25389"/>
    <w:rsid w:val="00F253B9"/>
    <w:rsid w:val="00F25A1C"/>
    <w:rsid w:val="00F26F1D"/>
    <w:rsid w:val="00F27EDE"/>
    <w:rsid w:val="00F30C61"/>
    <w:rsid w:val="00F319D5"/>
    <w:rsid w:val="00F33D48"/>
    <w:rsid w:val="00F352A5"/>
    <w:rsid w:val="00F3570A"/>
    <w:rsid w:val="00F35A13"/>
    <w:rsid w:val="00F36E29"/>
    <w:rsid w:val="00F36ED4"/>
    <w:rsid w:val="00F37A5A"/>
    <w:rsid w:val="00F37D5E"/>
    <w:rsid w:val="00F407A2"/>
    <w:rsid w:val="00F41059"/>
    <w:rsid w:val="00F422A5"/>
    <w:rsid w:val="00F4351E"/>
    <w:rsid w:val="00F435EE"/>
    <w:rsid w:val="00F43682"/>
    <w:rsid w:val="00F4374B"/>
    <w:rsid w:val="00F44069"/>
    <w:rsid w:val="00F44577"/>
    <w:rsid w:val="00F44A25"/>
    <w:rsid w:val="00F458B1"/>
    <w:rsid w:val="00F46308"/>
    <w:rsid w:val="00F47503"/>
    <w:rsid w:val="00F476B4"/>
    <w:rsid w:val="00F504E4"/>
    <w:rsid w:val="00F52649"/>
    <w:rsid w:val="00F52F18"/>
    <w:rsid w:val="00F52FBF"/>
    <w:rsid w:val="00F5324B"/>
    <w:rsid w:val="00F53445"/>
    <w:rsid w:val="00F53667"/>
    <w:rsid w:val="00F53AE3"/>
    <w:rsid w:val="00F53C92"/>
    <w:rsid w:val="00F5623C"/>
    <w:rsid w:val="00F57498"/>
    <w:rsid w:val="00F576BD"/>
    <w:rsid w:val="00F576C0"/>
    <w:rsid w:val="00F57973"/>
    <w:rsid w:val="00F57B56"/>
    <w:rsid w:val="00F57F0C"/>
    <w:rsid w:val="00F57F36"/>
    <w:rsid w:val="00F60314"/>
    <w:rsid w:val="00F603A0"/>
    <w:rsid w:val="00F60415"/>
    <w:rsid w:val="00F609A8"/>
    <w:rsid w:val="00F61630"/>
    <w:rsid w:val="00F61839"/>
    <w:rsid w:val="00F61BC1"/>
    <w:rsid w:val="00F622D2"/>
    <w:rsid w:val="00F62850"/>
    <w:rsid w:val="00F632F6"/>
    <w:rsid w:val="00F63CC5"/>
    <w:rsid w:val="00F655E8"/>
    <w:rsid w:val="00F6600E"/>
    <w:rsid w:val="00F67508"/>
    <w:rsid w:val="00F70390"/>
    <w:rsid w:val="00F729B6"/>
    <w:rsid w:val="00F72E64"/>
    <w:rsid w:val="00F736C6"/>
    <w:rsid w:val="00F74B86"/>
    <w:rsid w:val="00F74BB2"/>
    <w:rsid w:val="00F74FEB"/>
    <w:rsid w:val="00F7687F"/>
    <w:rsid w:val="00F76EA0"/>
    <w:rsid w:val="00F77E19"/>
    <w:rsid w:val="00F80208"/>
    <w:rsid w:val="00F80A86"/>
    <w:rsid w:val="00F80BBF"/>
    <w:rsid w:val="00F81097"/>
    <w:rsid w:val="00F810CA"/>
    <w:rsid w:val="00F81169"/>
    <w:rsid w:val="00F81B1B"/>
    <w:rsid w:val="00F81CAE"/>
    <w:rsid w:val="00F8238D"/>
    <w:rsid w:val="00F828AD"/>
    <w:rsid w:val="00F829F3"/>
    <w:rsid w:val="00F82A0A"/>
    <w:rsid w:val="00F83735"/>
    <w:rsid w:val="00F86589"/>
    <w:rsid w:val="00F87C77"/>
    <w:rsid w:val="00F87D12"/>
    <w:rsid w:val="00F90FF0"/>
    <w:rsid w:val="00F914C9"/>
    <w:rsid w:val="00F916C0"/>
    <w:rsid w:val="00F91FDC"/>
    <w:rsid w:val="00F92B5B"/>
    <w:rsid w:val="00F93B19"/>
    <w:rsid w:val="00F94586"/>
    <w:rsid w:val="00F94BFA"/>
    <w:rsid w:val="00F95554"/>
    <w:rsid w:val="00F95567"/>
    <w:rsid w:val="00F959B5"/>
    <w:rsid w:val="00F95E2C"/>
    <w:rsid w:val="00F962BC"/>
    <w:rsid w:val="00F97080"/>
    <w:rsid w:val="00F9767B"/>
    <w:rsid w:val="00FA00BF"/>
    <w:rsid w:val="00FA0C01"/>
    <w:rsid w:val="00FA0EF7"/>
    <w:rsid w:val="00FA1E79"/>
    <w:rsid w:val="00FA2309"/>
    <w:rsid w:val="00FA2E9F"/>
    <w:rsid w:val="00FA3623"/>
    <w:rsid w:val="00FA3D87"/>
    <w:rsid w:val="00FA5690"/>
    <w:rsid w:val="00FA5B33"/>
    <w:rsid w:val="00FA6923"/>
    <w:rsid w:val="00FA75BC"/>
    <w:rsid w:val="00FA7908"/>
    <w:rsid w:val="00FB020C"/>
    <w:rsid w:val="00FB0541"/>
    <w:rsid w:val="00FB0A23"/>
    <w:rsid w:val="00FB154F"/>
    <w:rsid w:val="00FB1F2D"/>
    <w:rsid w:val="00FB25DE"/>
    <w:rsid w:val="00FB2878"/>
    <w:rsid w:val="00FB297F"/>
    <w:rsid w:val="00FB2EBB"/>
    <w:rsid w:val="00FB33D6"/>
    <w:rsid w:val="00FB4481"/>
    <w:rsid w:val="00FB47C1"/>
    <w:rsid w:val="00FB507E"/>
    <w:rsid w:val="00FB5616"/>
    <w:rsid w:val="00FB5C07"/>
    <w:rsid w:val="00FB5F2E"/>
    <w:rsid w:val="00FB6F5A"/>
    <w:rsid w:val="00FB7FF3"/>
    <w:rsid w:val="00FC04DB"/>
    <w:rsid w:val="00FC1514"/>
    <w:rsid w:val="00FC2051"/>
    <w:rsid w:val="00FC3DFB"/>
    <w:rsid w:val="00FC56E2"/>
    <w:rsid w:val="00FC5B4F"/>
    <w:rsid w:val="00FC63AF"/>
    <w:rsid w:val="00FC6778"/>
    <w:rsid w:val="00FD07E7"/>
    <w:rsid w:val="00FD0BBA"/>
    <w:rsid w:val="00FD0E29"/>
    <w:rsid w:val="00FD2818"/>
    <w:rsid w:val="00FD2B07"/>
    <w:rsid w:val="00FD2BBC"/>
    <w:rsid w:val="00FD61D0"/>
    <w:rsid w:val="00FD64A5"/>
    <w:rsid w:val="00FD7230"/>
    <w:rsid w:val="00FD7A2C"/>
    <w:rsid w:val="00FE02B3"/>
    <w:rsid w:val="00FE074B"/>
    <w:rsid w:val="00FE0983"/>
    <w:rsid w:val="00FE1934"/>
    <w:rsid w:val="00FE1F2A"/>
    <w:rsid w:val="00FE1F7A"/>
    <w:rsid w:val="00FE31F0"/>
    <w:rsid w:val="00FE361E"/>
    <w:rsid w:val="00FE3695"/>
    <w:rsid w:val="00FE38D0"/>
    <w:rsid w:val="00FE394F"/>
    <w:rsid w:val="00FE3CC5"/>
    <w:rsid w:val="00FE3E0A"/>
    <w:rsid w:val="00FE3F1E"/>
    <w:rsid w:val="00FE4D41"/>
    <w:rsid w:val="00FE51FE"/>
    <w:rsid w:val="00FE5EC1"/>
    <w:rsid w:val="00FF0254"/>
    <w:rsid w:val="00FF1511"/>
    <w:rsid w:val="00FF1859"/>
    <w:rsid w:val="00FF18DF"/>
    <w:rsid w:val="00FF1A96"/>
    <w:rsid w:val="00FF1D8B"/>
    <w:rsid w:val="00FF269F"/>
    <w:rsid w:val="00FF2AFA"/>
    <w:rsid w:val="00FF31CF"/>
    <w:rsid w:val="00FF3602"/>
    <w:rsid w:val="00FF38FE"/>
    <w:rsid w:val="00FF4089"/>
    <w:rsid w:val="00FF559D"/>
    <w:rsid w:val="00FF5776"/>
    <w:rsid w:val="00FF6470"/>
    <w:rsid w:val="00FF68F0"/>
    <w:rsid w:val="00FF6ED4"/>
    <w:rsid w:val="00FF76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46E82F1C"/>
  <w15:docId w15:val="{65FF0485-F8F4-4402-9F76-8B34FDD7B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3D7EE6"/>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semiHidden/>
    <w:unhideWhenUsed/>
    <w:qFormat/>
    <w:rsid w:val="003D7EE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25091"/>
    <w:rPr>
      <w:strike w:val="0"/>
      <w:dstrike w:val="0"/>
      <w:color w:val="0156AA"/>
      <w:u w:val="none"/>
      <w:effect w:val="none"/>
    </w:rPr>
  </w:style>
  <w:style w:type="paragraph" w:styleId="a4">
    <w:name w:val="header"/>
    <w:basedOn w:val="a"/>
    <w:link w:val="Char"/>
    <w:uiPriority w:val="99"/>
    <w:unhideWhenUsed/>
    <w:rsid w:val="000833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83311"/>
    <w:rPr>
      <w:sz w:val="18"/>
      <w:szCs w:val="18"/>
    </w:rPr>
  </w:style>
  <w:style w:type="paragraph" w:styleId="a5">
    <w:name w:val="footer"/>
    <w:basedOn w:val="a"/>
    <w:link w:val="Char0"/>
    <w:uiPriority w:val="99"/>
    <w:unhideWhenUsed/>
    <w:rsid w:val="00083311"/>
    <w:pPr>
      <w:tabs>
        <w:tab w:val="center" w:pos="4153"/>
        <w:tab w:val="right" w:pos="8306"/>
      </w:tabs>
      <w:snapToGrid w:val="0"/>
      <w:jc w:val="left"/>
    </w:pPr>
    <w:rPr>
      <w:sz w:val="18"/>
      <w:szCs w:val="18"/>
    </w:rPr>
  </w:style>
  <w:style w:type="character" w:customStyle="1" w:styleId="Char0">
    <w:name w:val="页脚 Char"/>
    <w:basedOn w:val="a0"/>
    <w:link w:val="a5"/>
    <w:uiPriority w:val="99"/>
    <w:rsid w:val="00083311"/>
    <w:rPr>
      <w:sz w:val="18"/>
      <w:szCs w:val="18"/>
    </w:rPr>
  </w:style>
  <w:style w:type="paragraph" w:styleId="a6">
    <w:name w:val="List Paragraph"/>
    <w:basedOn w:val="a"/>
    <w:uiPriority w:val="34"/>
    <w:qFormat/>
    <w:rsid w:val="00C547A7"/>
    <w:pPr>
      <w:ind w:firstLineChars="200" w:firstLine="420"/>
    </w:pPr>
  </w:style>
  <w:style w:type="character" w:styleId="a7">
    <w:name w:val="line number"/>
    <w:basedOn w:val="a0"/>
    <w:uiPriority w:val="99"/>
    <w:semiHidden/>
    <w:unhideWhenUsed/>
    <w:rsid w:val="00601926"/>
  </w:style>
  <w:style w:type="character" w:customStyle="1" w:styleId="article-headermeta-info-label">
    <w:name w:val="article-header__meta-info-label"/>
    <w:basedOn w:val="a0"/>
    <w:rsid w:val="008F22B1"/>
  </w:style>
  <w:style w:type="character" w:customStyle="1" w:styleId="apple-converted-space">
    <w:name w:val="apple-converted-space"/>
    <w:basedOn w:val="a0"/>
    <w:rsid w:val="008F22B1"/>
  </w:style>
  <w:style w:type="character" w:customStyle="1" w:styleId="article-headermeta-info-data">
    <w:name w:val="article-header__meta-info-data"/>
    <w:basedOn w:val="a0"/>
    <w:rsid w:val="008F22B1"/>
  </w:style>
  <w:style w:type="character" w:customStyle="1" w:styleId="author">
    <w:name w:val="author"/>
    <w:basedOn w:val="a0"/>
    <w:rsid w:val="00984E53"/>
  </w:style>
  <w:style w:type="character" w:customStyle="1" w:styleId="pubyear">
    <w:name w:val="pubyear"/>
    <w:basedOn w:val="a0"/>
    <w:rsid w:val="00984E53"/>
  </w:style>
  <w:style w:type="character" w:customStyle="1" w:styleId="articletitle">
    <w:name w:val="articletitle"/>
    <w:basedOn w:val="a0"/>
    <w:rsid w:val="00984E53"/>
  </w:style>
  <w:style w:type="character" w:customStyle="1" w:styleId="journaltitle">
    <w:name w:val="journaltitle"/>
    <w:basedOn w:val="a0"/>
    <w:rsid w:val="00984E53"/>
  </w:style>
  <w:style w:type="character" w:customStyle="1" w:styleId="vol">
    <w:name w:val="vol"/>
    <w:basedOn w:val="a0"/>
    <w:rsid w:val="00984E53"/>
  </w:style>
  <w:style w:type="character" w:customStyle="1" w:styleId="pagefirst">
    <w:name w:val="pagefirst"/>
    <w:basedOn w:val="a0"/>
    <w:rsid w:val="00984E53"/>
  </w:style>
  <w:style w:type="character" w:customStyle="1" w:styleId="pagelast">
    <w:name w:val="pagelast"/>
    <w:basedOn w:val="a0"/>
    <w:rsid w:val="00984E53"/>
  </w:style>
  <w:style w:type="character" w:customStyle="1" w:styleId="author-name">
    <w:name w:val="author-name"/>
    <w:basedOn w:val="a0"/>
    <w:rsid w:val="003D7EE6"/>
  </w:style>
  <w:style w:type="character" w:customStyle="1" w:styleId="sr-only">
    <w:name w:val="sr-only"/>
    <w:basedOn w:val="a0"/>
    <w:rsid w:val="003D7EE6"/>
  </w:style>
  <w:style w:type="character" w:customStyle="1" w:styleId="author-ref">
    <w:name w:val="author-ref"/>
    <w:basedOn w:val="a0"/>
    <w:rsid w:val="003D7EE6"/>
  </w:style>
  <w:style w:type="character" w:customStyle="1" w:styleId="1Char">
    <w:name w:val="标题 1 Char"/>
    <w:basedOn w:val="a0"/>
    <w:link w:val="1"/>
    <w:uiPriority w:val="9"/>
    <w:rsid w:val="003D7EE6"/>
    <w:rPr>
      <w:rFonts w:ascii="宋体" w:eastAsia="宋体" w:hAnsi="宋体" w:cs="宋体"/>
      <w:b/>
      <w:bCs/>
      <w:kern w:val="36"/>
      <w:sz w:val="48"/>
      <w:szCs w:val="48"/>
    </w:rPr>
  </w:style>
  <w:style w:type="character" w:customStyle="1" w:styleId="2Char">
    <w:name w:val="标题 2 Char"/>
    <w:basedOn w:val="a0"/>
    <w:link w:val="2"/>
    <w:uiPriority w:val="9"/>
    <w:semiHidden/>
    <w:rsid w:val="003D7EE6"/>
    <w:rPr>
      <w:rFonts w:asciiTheme="majorHAnsi" w:eastAsiaTheme="majorEastAsia" w:hAnsiTheme="majorHAnsi" w:cstheme="majorBidi"/>
      <w:b/>
      <w:bCs/>
      <w:sz w:val="32"/>
      <w:szCs w:val="32"/>
    </w:rPr>
  </w:style>
  <w:style w:type="character" w:customStyle="1" w:styleId="size-xl">
    <w:name w:val="size-xl"/>
    <w:basedOn w:val="a0"/>
    <w:rsid w:val="003D7EE6"/>
  </w:style>
  <w:style w:type="character" w:customStyle="1" w:styleId="size-m">
    <w:name w:val="size-m"/>
    <w:basedOn w:val="a0"/>
    <w:rsid w:val="003D7EE6"/>
  </w:style>
  <w:style w:type="paragraph" w:customStyle="1" w:styleId="sourcetitle">
    <w:name w:val="sourcetitle"/>
    <w:basedOn w:val="a"/>
    <w:rsid w:val="00973305"/>
    <w:pPr>
      <w:widowControl/>
      <w:spacing w:before="100" w:beforeAutospacing="1" w:after="100" w:afterAutospacing="1"/>
      <w:jc w:val="left"/>
    </w:pPr>
    <w:rPr>
      <w:rFonts w:ascii="宋体" w:eastAsia="宋体" w:hAnsi="宋体" w:cs="宋体"/>
      <w:kern w:val="0"/>
      <w:sz w:val="24"/>
      <w:szCs w:val="24"/>
    </w:rPr>
  </w:style>
  <w:style w:type="paragraph" w:customStyle="1" w:styleId="frfield">
    <w:name w:val="fr_field"/>
    <w:basedOn w:val="a"/>
    <w:rsid w:val="00973305"/>
    <w:pPr>
      <w:widowControl/>
      <w:spacing w:before="100" w:beforeAutospacing="1" w:after="100" w:afterAutospacing="1"/>
      <w:jc w:val="left"/>
    </w:pPr>
    <w:rPr>
      <w:rFonts w:ascii="宋体" w:eastAsia="宋体" w:hAnsi="宋体" w:cs="宋体"/>
      <w:kern w:val="0"/>
      <w:sz w:val="24"/>
      <w:szCs w:val="24"/>
    </w:rPr>
  </w:style>
  <w:style w:type="character" w:customStyle="1" w:styleId="frlabel">
    <w:name w:val="fr_label"/>
    <w:basedOn w:val="a0"/>
    <w:rsid w:val="00973305"/>
  </w:style>
  <w:style w:type="character" w:customStyle="1" w:styleId="label">
    <w:name w:val="label"/>
    <w:basedOn w:val="a0"/>
    <w:rsid w:val="008969BF"/>
  </w:style>
  <w:style w:type="character" w:customStyle="1" w:styleId="databold">
    <w:name w:val="data_bold"/>
    <w:basedOn w:val="a0"/>
    <w:rsid w:val="008969BF"/>
  </w:style>
  <w:style w:type="paragraph" w:customStyle="1" w:styleId="Default">
    <w:name w:val="Default"/>
    <w:rsid w:val="00777A99"/>
    <w:pPr>
      <w:widowControl w:val="0"/>
      <w:autoSpaceDE w:val="0"/>
      <w:autoSpaceDN w:val="0"/>
      <w:adjustRightInd w:val="0"/>
    </w:pPr>
    <w:rPr>
      <w:rFonts w:ascii="NGBOJL+TimesNewRoman" w:eastAsia="NGBOJL+TimesNewRoman" w:cs="NGBOJL+TimesNewRoman"/>
      <w:color w:val="000000"/>
      <w:kern w:val="0"/>
      <w:sz w:val="24"/>
      <w:szCs w:val="24"/>
    </w:rPr>
  </w:style>
  <w:style w:type="paragraph" w:customStyle="1" w:styleId="Author0">
    <w:name w:val="Author"/>
    <w:basedOn w:val="Default"/>
    <w:next w:val="Default"/>
    <w:uiPriority w:val="99"/>
    <w:rsid w:val="00777A99"/>
    <w:rPr>
      <w:rFonts w:cstheme="minorBidi"/>
      <w:color w:val="auto"/>
    </w:rPr>
  </w:style>
  <w:style w:type="paragraph" w:customStyle="1" w:styleId="Affiliation">
    <w:name w:val="Affiliation"/>
    <w:basedOn w:val="Default"/>
    <w:next w:val="Default"/>
    <w:uiPriority w:val="99"/>
    <w:rsid w:val="00777A99"/>
    <w:rPr>
      <w:rFonts w:cstheme="minorBidi"/>
      <w:color w:val="auto"/>
    </w:rPr>
  </w:style>
  <w:style w:type="character" w:customStyle="1" w:styleId="occurrence">
    <w:name w:val="occurrence"/>
    <w:basedOn w:val="a0"/>
    <w:rsid w:val="00A331A9"/>
  </w:style>
  <w:style w:type="paragraph" w:styleId="a8">
    <w:name w:val="Balloon Text"/>
    <w:basedOn w:val="a"/>
    <w:link w:val="Char1"/>
    <w:uiPriority w:val="99"/>
    <w:semiHidden/>
    <w:unhideWhenUsed/>
    <w:rsid w:val="00E44FC7"/>
    <w:pPr>
      <w:jc w:val="left"/>
    </w:pPr>
    <w:rPr>
      <w:rFonts w:ascii="Tahoma" w:hAnsi="Tahoma" w:cs="Tahoma"/>
      <w:sz w:val="16"/>
      <w:szCs w:val="18"/>
    </w:rPr>
  </w:style>
  <w:style w:type="character" w:customStyle="1" w:styleId="Char1">
    <w:name w:val="批注框文本 Char"/>
    <w:basedOn w:val="a0"/>
    <w:link w:val="a8"/>
    <w:uiPriority w:val="99"/>
    <w:semiHidden/>
    <w:rsid w:val="00E44FC7"/>
    <w:rPr>
      <w:rFonts w:ascii="Tahoma" w:hAnsi="Tahoma" w:cs="Tahoma"/>
      <w:sz w:val="16"/>
      <w:szCs w:val="18"/>
    </w:rPr>
  </w:style>
  <w:style w:type="character" w:styleId="a9">
    <w:name w:val="annotation reference"/>
    <w:basedOn w:val="a0"/>
    <w:uiPriority w:val="99"/>
    <w:semiHidden/>
    <w:unhideWhenUsed/>
    <w:rsid w:val="003A3778"/>
    <w:rPr>
      <w:sz w:val="18"/>
      <w:szCs w:val="18"/>
    </w:rPr>
  </w:style>
  <w:style w:type="paragraph" w:styleId="aa">
    <w:name w:val="annotation text"/>
    <w:basedOn w:val="a"/>
    <w:link w:val="Char2"/>
    <w:uiPriority w:val="99"/>
    <w:semiHidden/>
    <w:unhideWhenUsed/>
    <w:rsid w:val="003A3778"/>
    <w:pPr>
      <w:jc w:val="left"/>
    </w:pPr>
    <w:rPr>
      <w:rFonts w:ascii="Tahoma" w:hAnsi="Tahoma" w:cs="Tahoma"/>
      <w:sz w:val="16"/>
      <w:szCs w:val="24"/>
    </w:rPr>
  </w:style>
  <w:style w:type="character" w:customStyle="1" w:styleId="Char2">
    <w:name w:val="批注文字 Char"/>
    <w:basedOn w:val="a0"/>
    <w:link w:val="aa"/>
    <w:uiPriority w:val="99"/>
    <w:semiHidden/>
    <w:rsid w:val="003A3778"/>
    <w:rPr>
      <w:rFonts w:ascii="Tahoma" w:hAnsi="Tahoma" w:cs="Tahoma"/>
      <w:sz w:val="16"/>
      <w:szCs w:val="24"/>
    </w:rPr>
  </w:style>
  <w:style w:type="paragraph" w:styleId="ab">
    <w:name w:val="annotation subject"/>
    <w:basedOn w:val="aa"/>
    <w:next w:val="aa"/>
    <w:link w:val="Char3"/>
    <w:uiPriority w:val="99"/>
    <w:semiHidden/>
    <w:unhideWhenUsed/>
    <w:rsid w:val="003A3778"/>
    <w:rPr>
      <w:b/>
      <w:bCs/>
      <w:sz w:val="20"/>
      <w:szCs w:val="20"/>
    </w:rPr>
  </w:style>
  <w:style w:type="character" w:customStyle="1" w:styleId="Char3">
    <w:name w:val="批注主题 Char"/>
    <w:basedOn w:val="Char2"/>
    <w:link w:val="ab"/>
    <w:uiPriority w:val="99"/>
    <w:semiHidden/>
    <w:rsid w:val="003A3778"/>
    <w:rPr>
      <w:rFonts w:ascii="Tahoma" w:hAnsi="Tahoma" w:cs="Tahoma"/>
      <w:b/>
      <w:bCs/>
      <w:sz w:val="20"/>
      <w:szCs w:val="20"/>
    </w:rPr>
  </w:style>
  <w:style w:type="paragraph" w:styleId="ac">
    <w:name w:val="Revision"/>
    <w:hidden/>
    <w:uiPriority w:val="99"/>
    <w:semiHidden/>
    <w:rsid w:val="002826B1"/>
  </w:style>
  <w:style w:type="character" w:styleId="ad">
    <w:name w:val="Strong"/>
    <w:basedOn w:val="a0"/>
    <w:uiPriority w:val="22"/>
    <w:qFormat/>
    <w:rsid w:val="001E61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240963">
      <w:bodyDiv w:val="1"/>
      <w:marLeft w:val="0"/>
      <w:marRight w:val="0"/>
      <w:marTop w:val="0"/>
      <w:marBottom w:val="0"/>
      <w:divBdr>
        <w:top w:val="none" w:sz="0" w:space="0" w:color="auto"/>
        <w:left w:val="none" w:sz="0" w:space="0" w:color="auto"/>
        <w:bottom w:val="none" w:sz="0" w:space="0" w:color="auto"/>
        <w:right w:val="none" w:sz="0" w:space="0" w:color="auto"/>
      </w:divBdr>
    </w:div>
    <w:div w:id="490368370">
      <w:bodyDiv w:val="1"/>
      <w:marLeft w:val="0"/>
      <w:marRight w:val="0"/>
      <w:marTop w:val="0"/>
      <w:marBottom w:val="0"/>
      <w:divBdr>
        <w:top w:val="none" w:sz="0" w:space="0" w:color="auto"/>
        <w:left w:val="none" w:sz="0" w:space="0" w:color="auto"/>
        <w:bottom w:val="none" w:sz="0" w:space="0" w:color="auto"/>
        <w:right w:val="none" w:sz="0" w:space="0" w:color="auto"/>
      </w:divBdr>
      <w:divsChild>
        <w:div w:id="318576000">
          <w:marLeft w:val="0"/>
          <w:marRight w:val="0"/>
          <w:marTop w:val="0"/>
          <w:marBottom w:val="0"/>
          <w:divBdr>
            <w:top w:val="none" w:sz="0" w:space="0" w:color="auto"/>
            <w:left w:val="none" w:sz="0" w:space="0" w:color="auto"/>
            <w:bottom w:val="none" w:sz="0" w:space="0" w:color="auto"/>
            <w:right w:val="none" w:sz="0" w:space="0" w:color="auto"/>
          </w:divBdr>
          <w:divsChild>
            <w:div w:id="1405301097">
              <w:marLeft w:val="0"/>
              <w:marRight w:val="0"/>
              <w:marTop w:val="0"/>
              <w:marBottom w:val="0"/>
              <w:divBdr>
                <w:top w:val="none" w:sz="0" w:space="0" w:color="auto"/>
                <w:left w:val="none" w:sz="0" w:space="0" w:color="auto"/>
                <w:bottom w:val="none" w:sz="0" w:space="0" w:color="auto"/>
                <w:right w:val="none" w:sz="0" w:space="0" w:color="auto"/>
              </w:divBdr>
            </w:div>
          </w:divsChild>
        </w:div>
        <w:div w:id="155850411">
          <w:marLeft w:val="0"/>
          <w:marRight w:val="0"/>
          <w:marTop w:val="0"/>
          <w:marBottom w:val="0"/>
          <w:divBdr>
            <w:top w:val="none" w:sz="0" w:space="0" w:color="auto"/>
            <w:left w:val="none" w:sz="0" w:space="0" w:color="auto"/>
            <w:bottom w:val="none" w:sz="0" w:space="0" w:color="auto"/>
            <w:right w:val="none" w:sz="0" w:space="0" w:color="auto"/>
          </w:divBdr>
          <w:divsChild>
            <w:div w:id="1463571406">
              <w:marLeft w:val="0"/>
              <w:marRight w:val="0"/>
              <w:marTop w:val="0"/>
              <w:marBottom w:val="0"/>
              <w:divBdr>
                <w:top w:val="none" w:sz="0" w:space="0" w:color="auto"/>
                <w:left w:val="none" w:sz="0" w:space="0" w:color="auto"/>
                <w:bottom w:val="none" w:sz="0" w:space="0" w:color="auto"/>
                <w:right w:val="none" w:sz="0" w:space="0" w:color="auto"/>
              </w:divBdr>
              <w:divsChild>
                <w:div w:id="1435594729">
                  <w:marLeft w:val="0"/>
                  <w:marRight w:val="0"/>
                  <w:marTop w:val="0"/>
                  <w:marBottom w:val="0"/>
                  <w:divBdr>
                    <w:top w:val="none" w:sz="0" w:space="0" w:color="auto"/>
                    <w:left w:val="none" w:sz="0" w:space="0" w:color="auto"/>
                    <w:bottom w:val="none" w:sz="0" w:space="0" w:color="auto"/>
                    <w:right w:val="none" w:sz="0" w:space="0" w:color="auto"/>
                  </w:divBdr>
                </w:div>
              </w:divsChild>
            </w:div>
            <w:div w:id="759527600">
              <w:marLeft w:val="0"/>
              <w:marRight w:val="0"/>
              <w:marTop w:val="0"/>
              <w:marBottom w:val="0"/>
              <w:divBdr>
                <w:top w:val="none" w:sz="0" w:space="0" w:color="auto"/>
                <w:left w:val="none" w:sz="0" w:space="0" w:color="auto"/>
                <w:bottom w:val="none" w:sz="0" w:space="0" w:color="auto"/>
                <w:right w:val="none" w:sz="0" w:space="0" w:color="auto"/>
              </w:divBdr>
            </w:div>
            <w:div w:id="50031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790841">
      <w:bodyDiv w:val="1"/>
      <w:marLeft w:val="0"/>
      <w:marRight w:val="0"/>
      <w:marTop w:val="0"/>
      <w:marBottom w:val="0"/>
      <w:divBdr>
        <w:top w:val="none" w:sz="0" w:space="0" w:color="auto"/>
        <w:left w:val="none" w:sz="0" w:space="0" w:color="auto"/>
        <w:bottom w:val="none" w:sz="0" w:space="0" w:color="auto"/>
        <w:right w:val="none" w:sz="0" w:space="0" w:color="auto"/>
      </w:divBdr>
    </w:div>
    <w:div w:id="613901164">
      <w:bodyDiv w:val="1"/>
      <w:marLeft w:val="0"/>
      <w:marRight w:val="0"/>
      <w:marTop w:val="0"/>
      <w:marBottom w:val="0"/>
      <w:divBdr>
        <w:top w:val="none" w:sz="0" w:space="0" w:color="auto"/>
        <w:left w:val="none" w:sz="0" w:space="0" w:color="auto"/>
        <w:bottom w:val="none" w:sz="0" w:space="0" w:color="auto"/>
        <w:right w:val="none" w:sz="0" w:space="0" w:color="auto"/>
      </w:divBdr>
      <w:divsChild>
        <w:div w:id="1645042865">
          <w:marLeft w:val="0"/>
          <w:marRight w:val="0"/>
          <w:marTop w:val="0"/>
          <w:marBottom w:val="0"/>
          <w:divBdr>
            <w:top w:val="none" w:sz="0" w:space="0" w:color="auto"/>
            <w:left w:val="none" w:sz="0" w:space="0" w:color="auto"/>
            <w:bottom w:val="none" w:sz="0" w:space="0" w:color="auto"/>
            <w:right w:val="none" w:sz="0" w:space="0" w:color="auto"/>
          </w:divBdr>
        </w:div>
      </w:divsChild>
    </w:div>
    <w:div w:id="933126423">
      <w:bodyDiv w:val="1"/>
      <w:marLeft w:val="0"/>
      <w:marRight w:val="0"/>
      <w:marTop w:val="0"/>
      <w:marBottom w:val="0"/>
      <w:divBdr>
        <w:top w:val="none" w:sz="0" w:space="0" w:color="auto"/>
        <w:left w:val="none" w:sz="0" w:space="0" w:color="auto"/>
        <w:bottom w:val="none" w:sz="0" w:space="0" w:color="auto"/>
        <w:right w:val="none" w:sz="0" w:space="0" w:color="auto"/>
      </w:divBdr>
      <w:divsChild>
        <w:div w:id="91167146">
          <w:marLeft w:val="0"/>
          <w:marRight w:val="0"/>
          <w:marTop w:val="0"/>
          <w:marBottom w:val="0"/>
          <w:divBdr>
            <w:top w:val="none" w:sz="0" w:space="0" w:color="auto"/>
            <w:left w:val="none" w:sz="0" w:space="0" w:color="auto"/>
            <w:bottom w:val="none" w:sz="0" w:space="0" w:color="auto"/>
            <w:right w:val="none" w:sz="0" w:space="0" w:color="auto"/>
          </w:divBdr>
          <w:divsChild>
            <w:div w:id="719597331">
              <w:marLeft w:val="0"/>
              <w:marRight w:val="0"/>
              <w:marTop w:val="0"/>
              <w:marBottom w:val="0"/>
              <w:divBdr>
                <w:top w:val="none" w:sz="0" w:space="0" w:color="auto"/>
                <w:left w:val="none" w:sz="0" w:space="0" w:color="auto"/>
                <w:bottom w:val="none" w:sz="0" w:space="0" w:color="auto"/>
                <w:right w:val="none" w:sz="0" w:space="0" w:color="auto"/>
              </w:divBdr>
            </w:div>
          </w:divsChild>
        </w:div>
        <w:div w:id="310254429">
          <w:marLeft w:val="0"/>
          <w:marRight w:val="0"/>
          <w:marTop w:val="0"/>
          <w:marBottom w:val="0"/>
          <w:divBdr>
            <w:top w:val="none" w:sz="0" w:space="0" w:color="auto"/>
            <w:left w:val="none" w:sz="0" w:space="0" w:color="auto"/>
            <w:bottom w:val="none" w:sz="0" w:space="0" w:color="auto"/>
            <w:right w:val="none" w:sz="0" w:space="0" w:color="auto"/>
          </w:divBdr>
        </w:div>
        <w:div w:id="1365448193">
          <w:marLeft w:val="0"/>
          <w:marRight w:val="0"/>
          <w:marTop w:val="0"/>
          <w:marBottom w:val="0"/>
          <w:divBdr>
            <w:top w:val="none" w:sz="0" w:space="0" w:color="auto"/>
            <w:left w:val="none" w:sz="0" w:space="0" w:color="auto"/>
            <w:bottom w:val="none" w:sz="0" w:space="0" w:color="auto"/>
            <w:right w:val="none" w:sz="0" w:space="0" w:color="auto"/>
          </w:divBdr>
        </w:div>
      </w:divsChild>
    </w:div>
    <w:div w:id="1640304758">
      <w:bodyDiv w:val="1"/>
      <w:marLeft w:val="0"/>
      <w:marRight w:val="0"/>
      <w:marTop w:val="0"/>
      <w:marBottom w:val="0"/>
      <w:divBdr>
        <w:top w:val="none" w:sz="0" w:space="0" w:color="auto"/>
        <w:left w:val="none" w:sz="0" w:space="0" w:color="auto"/>
        <w:bottom w:val="none" w:sz="0" w:space="0" w:color="auto"/>
        <w:right w:val="none" w:sz="0" w:space="0" w:color="auto"/>
      </w:divBdr>
    </w:div>
    <w:div w:id="1778525363">
      <w:bodyDiv w:val="1"/>
      <w:marLeft w:val="0"/>
      <w:marRight w:val="0"/>
      <w:marTop w:val="0"/>
      <w:marBottom w:val="0"/>
      <w:divBdr>
        <w:top w:val="none" w:sz="0" w:space="0" w:color="auto"/>
        <w:left w:val="none" w:sz="0" w:space="0" w:color="auto"/>
        <w:bottom w:val="none" w:sz="0" w:space="0" w:color="auto"/>
        <w:right w:val="none" w:sz="0" w:space="0" w:color="auto"/>
      </w:divBdr>
      <w:divsChild>
        <w:div w:id="528488980">
          <w:marLeft w:val="0"/>
          <w:marRight w:val="0"/>
          <w:marTop w:val="0"/>
          <w:marBottom w:val="0"/>
          <w:divBdr>
            <w:top w:val="none" w:sz="0" w:space="0" w:color="auto"/>
            <w:left w:val="none" w:sz="0" w:space="0" w:color="auto"/>
            <w:bottom w:val="none" w:sz="0" w:space="0" w:color="auto"/>
            <w:right w:val="none" w:sz="0" w:space="0" w:color="auto"/>
          </w:divBdr>
        </w:div>
        <w:div w:id="2134515032">
          <w:marLeft w:val="0"/>
          <w:marRight w:val="0"/>
          <w:marTop w:val="0"/>
          <w:marBottom w:val="0"/>
          <w:divBdr>
            <w:top w:val="none" w:sz="0" w:space="0" w:color="auto"/>
            <w:left w:val="none" w:sz="0" w:space="0" w:color="auto"/>
            <w:bottom w:val="none" w:sz="0" w:space="0" w:color="auto"/>
            <w:right w:val="none" w:sz="0" w:space="0" w:color="auto"/>
          </w:divBdr>
        </w:div>
        <w:div w:id="1148018094">
          <w:marLeft w:val="0"/>
          <w:marRight w:val="0"/>
          <w:marTop w:val="0"/>
          <w:marBottom w:val="0"/>
          <w:divBdr>
            <w:top w:val="none" w:sz="0" w:space="0" w:color="auto"/>
            <w:left w:val="none" w:sz="0" w:space="0" w:color="auto"/>
            <w:bottom w:val="none" w:sz="0" w:space="0" w:color="auto"/>
            <w:right w:val="none" w:sz="0" w:space="0" w:color="auto"/>
          </w:divBdr>
        </w:div>
        <w:div w:id="2142572718">
          <w:marLeft w:val="0"/>
          <w:marRight w:val="0"/>
          <w:marTop w:val="0"/>
          <w:marBottom w:val="0"/>
          <w:divBdr>
            <w:top w:val="none" w:sz="0" w:space="0" w:color="auto"/>
            <w:left w:val="none" w:sz="0" w:space="0" w:color="auto"/>
            <w:bottom w:val="none" w:sz="0" w:space="0" w:color="auto"/>
            <w:right w:val="none" w:sz="0" w:space="0" w:color="auto"/>
          </w:divBdr>
        </w:div>
      </w:divsChild>
    </w:div>
    <w:div w:id="2100249589">
      <w:bodyDiv w:val="1"/>
      <w:marLeft w:val="0"/>
      <w:marRight w:val="0"/>
      <w:marTop w:val="0"/>
      <w:marBottom w:val="0"/>
      <w:divBdr>
        <w:top w:val="none" w:sz="0" w:space="0" w:color="auto"/>
        <w:left w:val="none" w:sz="0" w:space="0" w:color="auto"/>
        <w:bottom w:val="none" w:sz="0" w:space="0" w:color="auto"/>
        <w:right w:val="none" w:sz="0" w:space="0" w:color="auto"/>
      </w:divBdr>
      <w:divsChild>
        <w:div w:id="738554500">
          <w:marLeft w:val="0"/>
          <w:marRight w:val="0"/>
          <w:marTop w:val="0"/>
          <w:marBottom w:val="0"/>
          <w:divBdr>
            <w:top w:val="none" w:sz="0" w:space="0" w:color="auto"/>
            <w:left w:val="none" w:sz="0" w:space="0" w:color="auto"/>
            <w:bottom w:val="none" w:sz="0" w:space="0" w:color="auto"/>
            <w:right w:val="none" w:sz="0" w:space="0" w:color="auto"/>
          </w:divBdr>
          <w:divsChild>
            <w:div w:id="538979873">
              <w:marLeft w:val="0"/>
              <w:marRight w:val="0"/>
              <w:marTop w:val="0"/>
              <w:marBottom w:val="0"/>
              <w:divBdr>
                <w:top w:val="none" w:sz="0" w:space="0" w:color="auto"/>
                <w:left w:val="none" w:sz="0" w:space="0" w:color="auto"/>
                <w:bottom w:val="none" w:sz="0" w:space="0" w:color="auto"/>
                <w:right w:val="none" w:sz="0" w:space="0" w:color="auto"/>
              </w:divBdr>
            </w:div>
          </w:divsChild>
        </w:div>
        <w:div w:id="122041471">
          <w:marLeft w:val="0"/>
          <w:marRight w:val="0"/>
          <w:marTop w:val="0"/>
          <w:marBottom w:val="0"/>
          <w:divBdr>
            <w:top w:val="none" w:sz="0" w:space="0" w:color="auto"/>
            <w:left w:val="none" w:sz="0" w:space="0" w:color="auto"/>
            <w:bottom w:val="none" w:sz="0" w:space="0" w:color="auto"/>
            <w:right w:val="none" w:sz="0" w:space="0" w:color="auto"/>
          </w:divBdr>
          <w:divsChild>
            <w:div w:id="194125828">
              <w:marLeft w:val="0"/>
              <w:marRight w:val="0"/>
              <w:marTop w:val="0"/>
              <w:marBottom w:val="0"/>
              <w:divBdr>
                <w:top w:val="none" w:sz="0" w:space="0" w:color="auto"/>
                <w:left w:val="none" w:sz="0" w:space="0" w:color="auto"/>
                <w:bottom w:val="none" w:sz="0" w:space="0" w:color="auto"/>
                <w:right w:val="none" w:sz="0" w:space="0" w:color="auto"/>
              </w:divBdr>
              <w:divsChild>
                <w:div w:id="1555241672">
                  <w:marLeft w:val="0"/>
                  <w:marRight w:val="0"/>
                  <w:marTop w:val="0"/>
                  <w:marBottom w:val="0"/>
                  <w:divBdr>
                    <w:top w:val="none" w:sz="0" w:space="0" w:color="auto"/>
                    <w:left w:val="none" w:sz="0" w:space="0" w:color="auto"/>
                    <w:bottom w:val="none" w:sz="0" w:space="0" w:color="auto"/>
                    <w:right w:val="none" w:sz="0" w:space="0" w:color="auto"/>
                  </w:divBdr>
                </w:div>
              </w:divsChild>
            </w:div>
            <w:div w:id="1326082921">
              <w:marLeft w:val="0"/>
              <w:marRight w:val="0"/>
              <w:marTop w:val="0"/>
              <w:marBottom w:val="0"/>
              <w:divBdr>
                <w:top w:val="none" w:sz="0" w:space="0" w:color="auto"/>
                <w:left w:val="none" w:sz="0" w:space="0" w:color="auto"/>
                <w:bottom w:val="none" w:sz="0" w:space="0" w:color="auto"/>
                <w:right w:val="none" w:sz="0" w:space="0" w:color="auto"/>
              </w:divBdr>
            </w:div>
            <w:div w:id="111378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oleObject" Target="embeddings/oleObject11.bin"/><Relationship Id="rId21" Type="http://schemas.openxmlformats.org/officeDocument/2006/relationships/oleObject" Target="embeddings/oleObject2.bin"/><Relationship Id="rId34" Type="http://schemas.openxmlformats.org/officeDocument/2006/relationships/image" Target="media/image17.wmf"/><Relationship Id="rId42" Type="http://schemas.openxmlformats.org/officeDocument/2006/relationships/image" Target="media/image22.wmf"/><Relationship Id="rId47" Type="http://schemas.openxmlformats.org/officeDocument/2006/relationships/oleObject" Target="embeddings/oleObject15.bin"/><Relationship Id="rId50" Type="http://schemas.openxmlformats.org/officeDocument/2006/relationships/image" Target="media/image25.wmf"/><Relationship Id="rId55" Type="http://schemas.openxmlformats.org/officeDocument/2006/relationships/oleObject" Target="embeddings/oleObject18.bin"/><Relationship Id="rId63" Type="http://schemas.openxmlformats.org/officeDocument/2006/relationships/oleObject" Target="embeddings/oleObject23.bin"/><Relationship Id="rId7" Type="http://schemas.openxmlformats.org/officeDocument/2006/relationships/endnotes" Target="endnotes.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7.emf"/><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oleObject" Target="embeddings/oleObject10.bin"/><Relationship Id="rId40" Type="http://schemas.openxmlformats.org/officeDocument/2006/relationships/image" Target="media/image20.wmf"/><Relationship Id="rId45" Type="http://schemas.openxmlformats.org/officeDocument/2006/relationships/oleObject" Target="embeddings/oleObject14.bin"/><Relationship Id="rId53" Type="http://schemas.openxmlformats.org/officeDocument/2006/relationships/image" Target="media/image28.wmf"/><Relationship Id="rId58" Type="http://schemas.openxmlformats.org/officeDocument/2006/relationships/image" Target="media/image29.wmf"/><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oleObject" Target="embeddings/oleObject3.bin"/><Relationship Id="rId28" Type="http://schemas.openxmlformats.org/officeDocument/2006/relationships/image" Target="media/image14.wmf"/><Relationship Id="rId36" Type="http://schemas.openxmlformats.org/officeDocument/2006/relationships/image" Target="media/image18.wmf"/><Relationship Id="rId49" Type="http://schemas.openxmlformats.org/officeDocument/2006/relationships/oleObject" Target="embeddings/oleObject16.bin"/><Relationship Id="rId57" Type="http://schemas.openxmlformats.org/officeDocument/2006/relationships/oleObject" Target="embeddings/oleObject20.bin"/><Relationship Id="rId61" Type="http://schemas.openxmlformats.org/officeDocument/2006/relationships/oleObject" Target="embeddings/oleObject21.bin"/><Relationship Id="rId10" Type="http://schemas.openxmlformats.org/officeDocument/2006/relationships/image" Target="media/image1.wmf"/><Relationship Id="rId19" Type="http://schemas.openxmlformats.org/officeDocument/2006/relationships/oleObject" Target="embeddings/oleObject1.bin"/><Relationship Id="rId31" Type="http://schemas.openxmlformats.org/officeDocument/2006/relationships/oleObject" Target="embeddings/oleObject7.bin"/><Relationship Id="rId44" Type="http://schemas.openxmlformats.org/officeDocument/2006/relationships/oleObject" Target="embeddings/oleObject13.bin"/><Relationship Id="rId52" Type="http://schemas.openxmlformats.org/officeDocument/2006/relationships/image" Target="media/image27.wmf"/><Relationship Id="rId60" Type="http://schemas.openxmlformats.org/officeDocument/2006/relationships/image" Target="media/image31.wmf"/><Relationship Id="rId65"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11.wmf"/><Relationship Id="rId27" Type="http://schemas.openxmlformats.org/officeDocument/2006/relationships/oleObject" Target="embeddings/oleObject5.bin"/><Relationship Id="rId30" Type="http://schemas.openxmlformats.org/officeDocument/2006/relationships/image" Target="media/image15.wmf"/><Relationship Id="rId35" Type="http://schemas.openxmlformats.org/officeDocument/2006/relationships/oleObject" Target="embeddings/oleObject9.bin"/><Relationship Id="rId43" Type="http://schemas.openxmlformats.org/officeDocument/2006/relationships/oleObject" Target="embeddings/oleObject12.bin"/><Relationship Id="rId48" Type="http://schemas.openxmlformats.org/officeDocument/2006/relationships/image" Target="media/image24.wmf"/><Relationship Id="rId56" Type="http://schemas.openxmlformats.org/officeDocument/2006/relationships/oleObject" Target="embeddings/oleObject19.bin"/><Relationship Id="rId64" Type="http://schemas.openxmlformats.org/officeDocument/2006/relationships/fontTable" Target="fontTable.xml"/><Relationship Id="rId8" Type="http://schemas.openxmlformats.org/officeDocument/2006/relationships/hyperlink" Target="http://dict.cnki.net/dict_result.aspx?searchword=%e6%ac%a7%e4%ba%9a%e5%a4%a7%e9%99%86&amp;tjType=sentence&amp;style=&amp;t=eurasian+continent" TargetMode="External"/><Relationship Id="rId51" Type="http://schemas.openxmlformats.org/officeDocument/2006/relationships/image" Target="media/image26.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8.emf"/><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image" Target="media/image30.wmf"/><Relationship Id="rId20" Type="http://schemas.openxmlformats.org/officeDocument/2006/relationships/image" Target="media/image10.wmf"/><Relationship Id="rId41" Type="http://schemas.openxmlformats.org/officeDocument/2006/relationships/image" Target="media/image21.wmf"/><Relationship Id="rId54" Type="http://schemas.openxmlformats.org/officeDocument/2006/relationships/oleObject" Target="embeddings/oleObject17.bin"/><Relationship Id="rId62" Type="http://schemas.openxmlformats.org/officeDocument/2006/relationships/oleObject" Target="embeddings/oleObject2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4B35C-7D95-4CE3-8EEA-7B8A25C23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959</TotalTime>
  <Pages>50</Pages>
  <Words>7844</Words>
  <Characters>44711</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gyd</dc:creator>
  <cp:lastModifiedBy>gyd</cp:lastModifiedBy>
  <cp:revision>1374</cp:revision>
  <dcterms:created xsi:type="dcterms:W3CDTF">2017-10-24T00:43:00Z</dcterms:created>
  <dcterms:modified xsi:type="dcterms:W3CDTF">2017-10-31T02:08:00Z</dcterms:modified>
</cp:coreProperties>
</file>